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63" w:rsidRDefault="00774463"/>
    <w:p w:rsidR="00E365A7" w:rsidRDefault="00E365A7" w:rsidP="00E365A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6"/>
          <w:szCs w:val="36"/>
        </w:rPr>
      </w:pPr>
      <w:r w:rsidRPr="00E365A7">
        <w:rPr>
          <w:rFonts w:cs="Arial"/>
          <w:b/>
          <w:sz w:val="36"/>
          <w:szCs w:val="36"/>
        </w:rPr>
        <w:t>Identificación de las asignaturas criticas</w:t>
      </w:r>
    </w:p>
    <w:p w:rsidR="00E365A7" w:rsidRDefault="00E365A7" w:rsidP="00E365A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6"/>
          <w:szCs w:val="36"/>
        </w:rPr>
      </w:pPr>
    </w:p>
    <w:tbl>
      <w:tblPr>
        <w:tblpPr w:leftFromText="141" w:rightFromText="141" w:vertAnchor="text" w:horzAnchor="margin" w:tblpY="166"/>
        <w:tblW w:w="947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520"/>
        <w:gridCol w:w="2179"/>
        <w:gridCol w:w="3458"/>
        <w:gridCol w:w="3222"/>
      </w:tblGrid>
      <w:tr w:rsidR="00E365A7" w:rsidRPr="00E365A7" w:rsidTr="00E365A7">
        <w:trPr>
          <w:gridAfter w:val="3"/>
          <w:wAfter w:w="8859" w:type="dxa"/>
          <w:trHeight w:val="103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5A7" w:rsidRPr="00E365A7" w:rsidRDefault="00E365A7" w:rsidP="00E36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E365A7" w:rsidRPr="00E365A7" w:rsidTr="00E365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20" w:firstRow="1" w:lastRow="0" w:firstColumn="0" w:lastColumn="0" w:noHBand="0" w:noVBand="1"/>
        </w:tblPrEx>
        <w:trPr>
          <w:gridBefore w:val="1"/>
          <w:wBefore w:w="100" w:type="dxa"/>
          <w:trHeight w:val="177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E365A7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Asignatura critica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E365A7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Aspectos positivos</w:t>
            </w:r>
          </w:p>
        </w:tc>
        <w:tc>
          <w:tcPr>
            <w:tcW w:w="32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E365A7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Aspectos negativos</w:t>
            </w:r>
          </w:p>
        </w:tc>
      </w:tr>
      <w:tr w:rsidR="00E365A7" w:rsidRPr="00E365A7" w:rsidTr="00E365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20" w:firstRow="1" w:lastRow="0" w:firstColumn="0" w:lastColumn="0" w:noHBand="0" w:noVBand="1"/>
        </w:tblPrEx>
        <w:trPr>
          <w:gridBefore w:val="1"/>
          <w:wBefore w:w="100" w:type="dxa"/>
          <w:trHeight w:val="1756"/>
        </w:trPr>
        <w:tc>
          <w:tcPr>
            <w:tcW w:w="2699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4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2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365A7" w:rsidRPr="00E365A7" w:rsidTr="00E365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20" w:firstRow="1" w:lastRow="0" w:firstColumn="0" w:lastColumn="0" w:noHBand="0" w:noVBand="1"/>
        </w:tblPrEx>
        <w:trPr>
          <w:gridBefore w:val="1"/>
          <w:wBefore w:w="100" w:type="dxa"/>
          <w:trHeight w:val="1756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65A7" w:rsidRPr="00E365A7" w:rsidRDefault="00E365A7" w:rsidP="00E36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</w:tbl>
    <w:p w:rsidR="00E365A7" w:rsidRPr="00E365A7" w:rsidRDefault="00E365A7" w:rsidP="00E365A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36"/>
          <w:szCs w:val="36"/>
        </w:rPr>
        <w:sectPr w:rsidR="00E365A7" w:rsidRPr="00E365A7">
          <w:pgSz w:w="12240" w:h="16340"/>
          <w:pgMar w:top="1207" w:right="1169" w:bottom="658" w:left="1446" w:header="720" w:footer="720" w:gutter="0"/>
          <w:cols w:space="720"/>
          <w:noEndnote/>
        </w:sectPr>
      </w:pPr>
    </w:p>
    <w:p w:rsidR="002C0085" w:rsidRDefault="002C0085"/>
    <w:p w:rsidR="002C0085" w:rsidRDefault="002C0085"/>
    <w:tbl>
      <w:tblPr>
        <w:tblW w:w="13609" w:type="dxa"/>
        <w:tblInd w:w="55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63"/>
        <w:gridCol w:w="3397"/>
        <w:gridCol w:w="3563"/>
        <w:gridCol w:w="3686"/>
      </w:tblGrid>
      <w:tr w:rsidR="0092337B" w:rsidRPr="002C0085" w:rsidTr="00C63480">
        <w:trPr>
          <w:trHeight w:val="1966"/>
        </w:trPr>
        <w:tc>
          <w:tcPr>
            <w:tcW w:w="29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META</w:t>
            </w:r>
          </w:p>
        </w:tc>
        <w:tc>
          <w:tcPr>
            <w:tcW w:w="33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¿QUÉ QUIERO LOGRAR?</w:t>
            </w:r>
          </w:p>
        </w:tc>
        <w:tc>
          <w:tcPr>
            <w:tcW w:w="35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¿CÓMO LO VOY A LOGRAR?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es-CL"/>
              </w:rPr>
              <w:t>¿QUÉ TÉCNICA  UTILZARE PARA LOGRARLO</w:t>
            </w:r>
          </w:p>
        </w:tc>
      </w:tr>
      <w:tr w:rsidR="0092337B" w:rsidRPr="002C0085" w:rsidTr="00C63480">
        <w:trPr>
          <w:trHeight w:val="1035"/>
        </w:trPr>
        <w:tc>
          <w:tcPr>
            <w:tcW w:w="2963" w:type="dxa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  <w:t>CORTO PLAZO</w:t>
            </w:r>
          </w:p>
        </w:tc>
        <w:tc>
          <w:tcPr>
            <w:tcW w:w="3397" w:type="dxa"/>
            <w:tcBorders>
              <w:top w:val="single" w:sz="24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24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24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2337B" w:rsidRPr="002C0085" w:rsidTr="00C63480">
        <w:trPr>
          <w:trHeight w:val="948"/>
        </w:trPr>
        <w:tc>
          <w:tcPr>
            <w:tcW w:w="2963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2337B" w:rsidRPr="002C0085" w:rsidTr="00C63480">
        <w:trPr>
          <w:trHeight w:val="1035"/>
        </w:trPr>
        <w:tc>
          <w:tcPr>
            <w:tcW w:w="296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  <w:t>MEDIANO PLAZO</w:t>
            </w:r>
          </w:p>
        </w:tc>
        <w:tc>
          <w:tcPr>
            <w:tcW w:w="3397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2337B" w:rsidRPr="002C0085" w:rsidTr="00C63480">
        <w:trPr>
          <w:trHeight w:val="1050"/>
        </w:trPr>
        <w:tc>
          <w:tcPr>
            <w:tcW w:w="2963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2337B" w:rsidRPr="002C0085" w:rsidTr="00C63480">
        <w:trPr>
          <w:trHeight w:val="1020"/>
        </w:trPr>
        <w:tc>
          <w:tcPr>
            <w:tcW w:w="296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  <w:r w:rsidRPr="002C0085"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  <w:t>LARGO PLAZO</w:t>
            </w:r>
          </w:p>
        </w:tc>
        <w:tc>
          <w:tcPr>
            <w:tcW w:w="3397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92337B" w:rsidRPr="002C0085" w:rsidTr="00C63480">
        <w:trPr>
          <w:trHeight w:val="1065"/>
        </w:trPr>
        <w:tc>
          <w:tcPr>
            <w:tcW w:w="2963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 w:themeColor="dark1"/>
                <w:kern w:val="24"/>
                <w:sz w:val="48"/>
                <w:szCs w:val="48"/>
                <w:lang w:eastAsia="es-CL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s-CL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2337B" w:rsidRPr="002C0085" w:rsidRDefault="0092337B" w:rsidP="00C6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</w:tbl>
    <w:p w:rsidR="002C0085" w:rsidRDefault="002C0085"/>
    <w:p w:rsidR="00E365A7" w:rsidRDefault="00E365A7">
      <w:pPr>
        <w:sectPr w:rsidR="00E365A7" w:rsidSect="0092337B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365A7" w:rsidRPr="00222CCE" w:rsidRDefault="00E365A7" w:rsidP="00E365A7">
      <w:pPr>
        <w:tabs>
          <w:tab w:val="left" w:pos="709"/>
          <w:tab w:val="center" w:pos="5400"/>
        </w:tabs>
        <w:ind w:left="851" w:hanging="142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sz w:val="28"/>
          <w:lang w:val="es-ES"/>
        </w:rPr>
        <w:lastRenderedPageBreak/>
        <w:tab/>
      </w:r>
      <w:r w:rsidRPr="00222CCE">
        <w:rPr>
          <w:rFonts w:ascii="Arial" w:hAnsi="Arial" w:cs="Arial"/>
          <w:b/>
          <w:lang w:val="es-ES"/>
        </w:rPr>
        <w:tab/>
      </w:r>
      <w:r w:rsidR="00222CCE" w:rsidRPr="00222CCE">
        <w:rPr>
          <w:rFonts w:ascii="Arial" w:hAnsi="Arial" w:cs="Arial"/>
          <w:b/>
          <w:lang w:val="es-ES"/>
        </w:rPr>
        <w:t>*E</w:t>
      </w:r>
      <w:r w:rsidRPr="00222CCE">
        <w:rPr>
          <w:rFonts w:ascii="Arial" w:hAnsi="Arial" w:cs="Arial"/>
          <w:b/>
          <w:lang w:val="es-ES"/>
        </w:rPr>
        <w:t>sta hoja no se realiza</w:t>
      </w:r>
      <w:r w:rsidR="00222CCE">
        <w:rPr>
          <w:rFonts w:ascii="Arial" w:hAnsi="Arial" w:cs="Arial"/>
          <w:b/>
          <w:lang w:val="es-ES"/>
        </w:rPr>
        <w:t>,</w:t>
      </w:r>
      <w:r w:rsidRPr="00222CCE">
        <w:rPr>
          <w:rFonts w:ascii="Arial" w:hAnsi="Arial" w:cs="Arial"/>
          <w:b/>
          <w:lang w:val="es-ES"/>
        </w:rPr>
        <w:t xml:space="preserve"> es </w:t>
      </w:r>
      <w:r w:rsidR="00222CCE" w:rsidRPr="00222CCE">
        <w:rPr>
          <w:rFonts w:ascii="Arial" w:hAnsi="Arial" w:cs="Arial"/>
          <w:b/>
          <w:lang w:val="es-ES"/>
        </w:rPr>
        <w:t>un ejemplo de cómo monitorear sus metas</w:t>
      </w:r>
      <w:r w:rsidRPr="00222CCE">
        <w:rPr>
          <w:rFonts w:ascii="Arial" w:hAnsi="Arial" w:cs="Arial"/>
          <w:b/>
          <w:lang w:val="es-ES"/>
        </w:rPr>
        <w:t xml:space="preserve"> </w:t>
      </w:r>
    </w:p>
    <w:p w:rsidR="00E365A7" w:rsidRDefault="00E365A7" w:rsidP="00E365A7">
      <w:pPr>
        <w:tabs>
          <w:tab w:val="left" w:pos="2340"/>
          <w:tab w:val="center" w:pos="5400"/>
        </w:tabs>
        <w:ind w:left="851" w:hanging="142"/>
        <w:rPr>
          <w:rFonts w:ascii="Arial" w:hAnsi="Arial" w:cs="Arial"/>
          <w:b/>
          <w:sz w:val="28"/>
          <w:lang w:val="es-ES"/>
        </w:rPr>
      </w:pPr>
    </w:p>
    <w:p w:rsidR="00E365A7" w:rsidRPr="00E365A7" w:rsidRDefault="00E365A7" w:rsidP="00E365A7">
      <w:pPr>
        <w:tabs>
          <w:tab w:val="left" w:pos="2340"/>
          <w:tab w:val="center" w:pos="5400"/>
        </w:tabs>
        <w:ind w:left="851" w:hanging="142"/>
        <w:rPr>
          <w:rFonts w:ascii="Arial" w:hAnsi="Arial" w:cs="Arial"/>
          <w:b/>
          <w:sz w:val="28"/>
          <w:lang w:val="es-ES"/>
        </w:rPr>
      </w:pPr>
      <w:r w:rsidRPr="00E365A7">
        <w:rPr>
          <w:rFonts w:ascii="Arial" w:hAnsi="Arial" w:cs="Arial"/>
          <w:b/>
          <w:sz w:val="28"/>
          <w:lang w:val="es-ES"/>
        </w:rPr>
        <w:t>Seguimiento o monitores de los Progresos</w:t>
      </w:r>
    </w:p>
    <w:p w:rsidR="00E365A7" w:rsidRPr="00E365A7" w:rsidRDefault="00E365A7" w:rsidP="00E365A7">
      <w:pPr>
        <w:jc w:val="center"/>
        <w:rPr>
          <w:rFonts w:ascii="Arial" w:hAnsi="Arial" w:cs="Arial"/>
          <w:b/>
          <w:sz w:val="28"/>
          <w:lang w:val="es-ES"/>
        </w:rPr>
      </w:pPr>
    </w:p>
    <w:tbl>
      <w:tblPr>
        <w:tblW w:w="4958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216"/>
        <w:gridCol w:w="6"/>
        <w:gridCol w:w="6"/>
        <w:gridCol w:w="6379"/>
      </w:tblGrid>
      <w:tr w:rsidR="00E365A7" w:rsidRPr="00E365A7" w:rsidTr="00C63480">
        <w:trPr>
          <w:trHeight w:val="3288"/>
        </w:trPr>
        <w:tc>
          <w:tcPr>
            <w:tcW w:w="1702" w:type="pct"/>
          </w:tcPr>
          <w:tbl>
            <w:tblPr>
              <w:tblW w:w="5000" w:type="pct"/>
              <w:tblBorders>
                <w:insideH w:val="single" w:sz="2" w:space="0" w:color="D9D9D9"/>
              </w:tblBorders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3410"/>
            </w:tblGrid>
            <w:tr w:rsidR="00E365A7" w:rsidRPr="00E365A7" w:rsidTr="00C63480">
              <w:trPr>
                <w:trHeight w:val="692"/>
              </w:trPr>
              <w:tc>
                <w:tcPr>
                  <w:tcW w:w="5000" w:type="pct"/>
                  <w:tcBorders>
                    <w:bottom w:val="single" w:sz="2" w:space="0" w:color="D9D9D9"/>
                  </w:tcBorders>
                  <w:vAlign w:val="center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Fecha:  </w:t>
                  </w:r>
                </w:p>
              </w:tc>
            </w:tr>
          </w:tbl>
          <w:p w:rsidR="00E365A7" w:rsidRPr="00E365A7" w:rsidRDefault="00E365A7" w:rsidP="00E365A7">
            <w:pPr>
              <w:spacing w:before="80" w:after="80" w:line="240" w:lineRule="auto"/>
              <w:rPr>
                <w:rFonts w:ascii="Arial" w:eastAsia="Century Gothic" w:hAnsi="Arial" w:cs="Arial"/>
                <w:color w:val="467EB2"/>
                <w:sz w:val="24"/>
                <w:lang w:val="es-ES"/>
              </w:rPr>
            </w:pPr>
            <w:r w:rsidRPr="00E365A7">
              <w:rPr>
                <w:rFonts w:ascii="Arial" w:eastAsia="Century Gothic" w:hAnsi="Arial" w:cs="Arial"/>
                <w:color w:val="467EB2"/>
                <w:sz w:val="24"/>
                <w:lang w:val="es-ES"/>
              </w:rPr>
              <w:t>Actividad:</w:t>
            </w:r>
          </w:p>
          <w:p w:rsidR="00E365A7" w:rsidRPr="00E365A7" w:rsidRDefault="00E365A7" w:rsidP="00E365A7">
            <w:pPr>
              <w:spacing w:before="80" w:after="80" w:line="240" w:lineRule="auto"/>
              <w:rPr>
                <w:rFonts w:ascii="Arial" w:eastAsia="Century Gothic" w:hAnsi="Arial" w:cs="Arial"/>
                <w:color w:val="595959"/>
                <w:sz w:val="24"/>
                <w:lang w:val="es-ES"/>
              </w:rPr>
            </w:pPr>
          </w:p>
        </w:tc>
        <w:tc>
          <w:tcPr>
            <w:tcW w:w="108" w:type="pct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" w:type="pct"/>
            <w:shd w:val="clear" w:color="auto" w:fill="467EB2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" w:type="pct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183" w:type="pct"/>
          </w:tcPr>
          <w:tbl>
            <w:tblPr>
              <w:tblW w:w="5566" w:type="dxa"/>
              <w:tblBorders>
                <w:insideH w:val="single" w:sz="2" w:space="0" w:color="D9D9D9"/>
              </w:tblBorders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5566"/>
            </w:tblGrid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 alcanzadas:   </w:t>
                  </w:r>
                </w:p>
              </w:tc>
            </w:tr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en progreso:   </w:t>
                  </w:r>
                </w:p>
              </w:tc>
            </w:tr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 recientemente  iniciadas:    </w:t>
                  </w:r>
                </w:p>
              </w:tc>
            </w:tr>
            <w:tr w:rsidR="00E365A7" w:rsidRPr="00E365A7" w:rsidTr="00C63480">
              <w:trPr>
                <w:trHeight w:val="795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no iniciadas:   </w:t>
                  </w: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</w:tr>
      <w:tr w:rsidR="00E365A7" w:rsidRPr="00E365A7" w:rsidTr="00C63480">
        <w:trPr>
          <w:trHeight w:val="3288"/>
        </w:trPr>
        <w:tc>
          <w:tcPr>
            <w:tcW w:w="1702" w:type="pct"/>
          </w:tcPr>
          <w:tbl>
            <w:tblPr>
              <w:tblW w:w="5000" w:type="pct"/>
              <w:tblBorders>
                <w:insideH w:val="single" w:sz="2" w:space="0" w:color="D9D9D9"/>
              </w:tblBorders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3410"/>
            </w:tblGrid>
            <w:tr w:rsidR="00E365A7" w:rsidRPr="00E365A7" w:rsidTr="00C63480">
              <w:trPr>
                <w:trHeight w:val="692"/>
              </w:trPr>
              <w:tc>
                <w:tcPr>
                  <w:tcW w:w="5000" w:type="pct"/>
                  <w:tcBorders>
                    <w:bottom w:val="single" w:sz="2" w:space="0" w:color="D9D9D9"/>
                  </w:tcBorders>
                  <w:vAlign w:val="center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Fecha:  </w:t>
                  </w:r>
                </w:p>
              </w:tc>
            </w:tr>
          </w:tbl>
          <w:p w:rsidR="00E365A7" w:rsidRPr="00E365A7" w:rsidRDefault="00E365A7" w:rsidP="00E365A7">
            <w:pPr>
              <w:spacing w:before="80" w:after="80" w:line="240" w:lineRule="auto"/>
              <w:rPr>
                <w:rFonts w:ascii="Arial" w:eastAsia="Century Gothic" w:hAnsi="Arial" w:cs="Arial"/>
                <w:color w:val="467EB2"/>
                <w:sz w:val="24"/>
                <w:lang w:val="es-ES"/>
              </w:rPr>
            </w:pPr>
            <w:r w:rsidRPr="00E365A7">
              <w:rPr>
                <w:rFonts w:ascii="Arial" w:eastAsia="Century Gothic" w:hAnsi="Arial" w:cs="Arial"/>
                <w:color w:val="467EB2"/>
                <w:sz w:val="24"/>
                <w:lang w:val="es-ES"/>
              </w:rPr>
              <w:t>Actividad:</w:t>
            </w:r>
          </w:p>
          <w:p w:rsidR="00E365A7" w:rsidRPr="00E365A7" w:rsidRDefault="00E365A7" w:rsidP="00E365A7">
            <w:pPr>
              <w:spacing w:before="80" w:after="80" w:line="240" w:lineRule="auto"/>
              <w:rPr>
                <w:rFonts w:ascii="Arial" w:eastAsia="Century Gothic" w:hAnsi="Arial" w:cs="Arial"/>
                <w:color w:val="595959"/>
                <w:sz w:val="24"/>
                <w:lang w:val="es-ES"/>
              </w:rPr>
            </w:pPr>
          </w:p>
        </w:tc>
        <w:tc>
          <w:tcPr>
            <w:tcW w:w="108" w:type="pct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" w:type="pct"/>
            <w:shd w:val="clear" w:color="auto" w:fill="467EB2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" w:type="pct"/>
          </w:tcPr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183" w:type="pct"/>
          </w:tcPr>
          <w:tbl>
            <w:tblPr>
              <w:tblW w:w="5566" w:type="dxa"/>
              <w:tblBorders>
                <w:insideH w:val="single" w:sz="2" w:space="0" w:color="D9D9D9"/>
              </w:tblBorders>
              <w:tblCellMar>
                <w:left w:w="0" w:type="dxa"/>
                <w:right w:w="0" w:type="dxa"/>
              </w:tblCellMar>
              <w:tblLook w:val="0480" w:firstRow="0" w:lastRow="0" w:firstColumn="1" w:lastColumn="0" w:noHBand="0" w:noVBand="1"/>
            </w:tblPr>
            <w:tblGrid>
              <w:gridCol w:w="5566"/>
            </w:tblGrid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 alcanzadas:   </w:t>
                  </w:r>
                </w:p>
              </w:tc>
            </w:tr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en progreso:   </w:t>
                  </w:r>
                </w:p>
              </w:tc>
            </w:tr>
            <w:tr w:rsidR="00E365A7" w:rsidRPr="00E365A7" w:rsidTr="00C63480">
              <w:trPr>
                <w:trHeight w:val="893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 recientemente  iniciadas:    </w:t>
                  </w:r>
                </w:p>
              </w:tc>
            </w:tr>
            <w:tr w:rsidR="00E365A7" w:rsidRPr="00E365A7" w:rsidTr="00C63480">
              <w:trPr>
                <w:trHeight w:val="795"/>
              </w:trPr>
              <w:tc>
                <w:tcPr>
                  <w:tcW w:w="5000" w:type="pct"/>
                </w:tcPr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  <w:r w:rsidRPr="00E365A7">
                    <w:rPr>
                      <w:rFonts w:ascii="Arial" w:hAnsi="Arial" w:cs="Arial"/>
                      <w:sz w:val="24"/>
                    </w:rPr>
                    <w:t xml:space="preserve">Metas no iniciadas:   </w:t>
                  </w: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  <w:p w:rsidR="00E365A7" w:rsidRPr="00E365A7" w:rsidRDefault="00E365A7" w:rsidP="00E365A7">
                  <w:pPr>
                    <w:spacing w:before="80" w:after="80" w:line="240" w:lineRule="auto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:rsidR="00E365A7" w:rsidRPr="00E365A7" w:rsidRDefault="00E365A7" w:rsidP="00E365A7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</w:tc>
      </w:tr>
    </w:tbl>
    <w:p w:rsidR="00E365A7" w:rsidRPr="00E365A7" w:rsidRDefault="00E365A7" w:rsidP="00E365A7"/>
    <w:p w:rsidR="002C0085" w:rsidRDefault="002C0085"/>
    <w:p w:rsidR="002C0085" w:rsidRDefault="002C0085"/>
    <w:p w:rsidR="002C0085" w:rsidRDefault="002C0085"/>
    <w:p w:rsidR="002C0085" w:rsidRDefault="002C0085"/>
    <w:p w:rsidR="00222CCE" w:rsidRDefault="00222CCE">
      <w:pPr>
        <w:sectPr w:rsidR="00222CCE" w:rsidSect="00E365A7">
          <w:pgSz w:w="12240" w:h="15840"/>
          <w:pgMar w:top="720" w:right="720" w:bottom="720" w:left="1418" w:header="709" w:footer="709" w:gutter="0"/>
          <w:cols w:space="708"/>
          <w:docGrid w:linePitch="360"/>
        </w:sectPr>
      </w:pP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3"/>
        <w:gridCol w:w="1561"/>
        <w:gridCol w:w="1559"/>
        <w:gridCol w:w="1984"/>
        <w:gridCol w:w="1701"/>
        <w:gridCol w:w="1703"/>
        <w:gridCol w:w="1842"/>
        <w:gridCol w:w="1882"/>
      </w:tblGrid>
      <w:tr w:rsidR="007E0B59" w:rsidRPr="007E0B59" w:rsidTr="007E0B59">
        <w:trPr>
          <w:trHeight w:val="1173"/>
        </w:trPr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E0B59" w:rsidRPr="007E0B59" w:rsidRDefault="007E0B59" w:rsidP="007E0B59">
            <w:pPr>
              <w:spacing w:after="0" w:line="48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LUNES</w:t>
            </w:r>
          </w:p>
        </w:tc>
        <w:tc>
          <w:tcPr>
            <w:tcW w:w="1559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MARTES</w:t>
            </w:r>
          </w:p>
        </w:tc>
        <w:tc>
          <w:tcPr>
            <w:tcW w:w="1984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MIÉRCOLES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JUEVES</w:t>
            </w:r>
          </w:p>
        </w:tc>
        <w:tc>
          <w:tcPr>
            <w:tcW w:w="1703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VIERNES</w:t>
            </w:r>
          </w:p>
        </w:tc>
        <w:tc>
          <w:tcPr>
            <w:tcW w:w="1842" w:type="dxa"/>
            <w:shd w:val="clear" w:color="auto" w:fill="A6A6A6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 xml:space="preserve">SABADO </w:t>
            </w:r>
          </w:p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A6A6A6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DOMINGO</w:t>
            </w:r>
          </w:p>
        </w:tc>
      </w:tr>
      <w:tr w:rsidR="007E0B59" w:rsidRPr="007E0B59" w:rsidTr="007E0B59">
        <w:trPr>
          <w:trHeight w:val="464"/>
        </w:trPr>
        <w:tc>
          <w:tcPr>
            <w:tcW w:w="709" w:type="dxa"/>
            <w:vMerge w:val="restart"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1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9.00 a 9.45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449"/>
        </w:trPr>
        <w:tc>
          <w:tcPr>
            <w:tcW w:w="709" w:type="dxa"/>
            <w:vMerge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9.45 a 10.30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729"/>
        </w:trPr>
        <w:tc>
          <w:tcPr>
            <w:tcW w:w="709" w:type="dxa"/>
            <w:vMerge w:val="restart"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2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10.45 a 11.30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448"/>
        </w:trPr>
        <w:tc>
          <w:tcPr>
            <w:tcW w:w="709" w:type="dxa"/>
            <w:vMerge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11:30 a 12.15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729"/>
        </w:trPr>
        <w:tc>
          <w:tcPr>
            <w:tcW w:w="709" w:type="dxa"/>
            <w:vMerge w:val="restart"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3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12.30 a 13.15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467"/>
        </w:trPr>
        <w:tc>
          <w:tcPr>
            <w:tcW w:w="709" w:type="dxa"/>
            <w:vMerge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13.15 a 14.00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729"/>
        </w:trPr>
        <w:tc>
          <w:tcPr>
            <w:tcW w:w="709" w:type="dxa"/>
            <w:vMerge w:val="restart"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4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14.45 a 15.30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527"/>
        </w:trPr>
        <w:tc>
          <w:tcPr>
            <w:tcW w:w="709" w:type="dxa"/>
            <w:vMerge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15.30 a 16.15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729"/>
        </w:trPr>
        <w:tc>
          <w:tcPr>
            <w:tcW w:w="709" w:type="dxa"/>
            <w:vMerge w:val="restart"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16.30 a 17.15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7E0B59">
        <w:trPr>
          <w:trHeight w:val="526"/>
        </w:trPr>
        <w:tc>
          <w:tcPr>
            <w:tcW w:w="709" w:type="dxa"/>
            <w:vMerge/>
            <w:tcBorders>
              <w:left w:val="nil"/>
            </w:tcBorders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17.15 a 18.00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6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3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222CCE" w:rsidRDefault="00222CCE">
      <w:pPr>
        <w:sectPr w:rsidR="00222CCE" w:rsidSect="00222CCE">
          <w:pgSz w:w="15840" w:h="12240" w:orient="landscape"/>
          <w:pgMar w:top="720" w:right="720" w:bottom="1418" w:left="720" w:header="709" w:footer="709" w:gutter="0"/>
          <w:cols w:space="708"/>
          <w:docGrid w:linePitch="360"/>
        </w:sectPr>
      </w:pPr>
    </w:p>
    <w:p w:rsidR="002C0085" w:rsidRDefault="002C0085"/>
    <w:tbl>
      <w:tblPr>
        <w:tblpPr w:leftFromText="141" w:rightFromText="141" w:vertAnchor="text" w:horzAnchor="margin" w:tblpXSpec="center" w:tblpY="-404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5"/>
        <w:gridCol w:w="1558"/>
        <w:gridCol w:w="1559"/>
        <w:gridCol w:w="1985"/>
        <w:gridCol w:w="1701"/>
        <w:gridCol w:w="1701"/>
        <w:gridCol w:w="1701"/>
        <w:gridCol w:w="1701"/>
      </w:tblGrid>
      <w:tr w:rsidR="007E0B59" w:rsidRPr="007E0B59" w:rsidTr="00C63480">
        <w:trPr>
          <w:trHeight w:val="430"/>
        </w:trPr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E0B59" w:rsidRPr="007E0B59" w:rsidRDefault="007E0B59" w:rsidP="007E0B59">
            <w:pPr>
              <w:spacing w:after="0" w:line="48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LUNES</w:t>
            </w:r>
          </w:p>
        </w:tc>
        <w:tc>
          <w:tcPr>
            <w:tcW w:w="1559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MARTES</w:t>
            </w:r>
          </w:p>
        </w:tc>
        <w:tc>
          <w:tcPr>
            <w:tcW w:w="1985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MIÉRCOLES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JUEVES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>VIERNES</w:t>
            </w:r>
          </w:p>
        </w:tc>
        <w:tc>
          <w:tcPr>
            <w:tcW w:w="1701" w:type="dxa"/>
            <w:shd w:val="clear" w:color="auto" w:fill="A6A6A6"/>
          </w:tcPr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7E0B59" w:rsidRPr="007E0B59" w:rsidRDefault="007E0B59" w:rsidP="007E0B59">
            <w:pPr>
              <w:spacing w:after="0" w:line="48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 xml:space="preserve">SABADO </w:t>
            </w:r>
          </w:p>
          <w:p w:rsidR="007E0B59" w:rsidRPr="007E0B59" w:rsidRDefault="007E0B59" w:rsidP="007E0B59">
            <w:pPr>
              <w:spacing w:after="0" w:line="48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6A6A6"/>
          </w:tcPr>
          <w:p w:rsidR="007E0B59" w:rsidRPr="007E0B59" w:rsidRDefault="007E0B59" w:rsidP="007E0B59">
            <w:pPr>
              <w:spacing w:after="0" w:line="48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</w:p>
          <w:p w:rsidR="007E0B59" w:rsidRPr="007E0B59" w:rsidRDefault="007E0B59" w:rsidP="007E0B59">
            <w:pPr>
              <w:spacing w:after="0" w:line="48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8"/>
                <w:szCs w:val="28"/>
              </w:rPr>
              <w:t xml:space="preserve">DOMINGO </w:t>
            </w:r>
          </w:p>
        </w:tc>
      </w:tr>
      <w:tr w:rsidR="007E0B59" w:rsidRPr="007E0B59" w:rsidTr="00C63480">
        <w:trPr>
          <w:trHeight w:val="459"/>
        </w:trPr>
        <w:tc>
          <w:tcPr>
            <w:tcW w:w="710" w:type="dxa"/>
            <w:vMerge w:val="restart"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6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18.00 a 19.00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444"/>
        </w:trPr>
        <w:tc>
          <w:tcPr>
            <w:tcW w:w="710" w:type="dxa"/>
            <w:vMerge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19.00 a 20.00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720"/>
        </w:trPr>
        <w:tc>
          <w:tcPr>
            <w:tcW w:w="710" w:type="dxa"/>
            <w:vMerge w:val="restart"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 xml:space="preserve"> 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20.00 a 21.00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443"/>
        </w:trPr>
        <w:tc>
          <w:tcPr>
            <w:tcW w:w="710" w:type="dxa"/>
            <w:vMerge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21.00 a 22.00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720"/>
        </w:trPr>
        <w:tc>
          <w:tcPr>
            <w:tcW w:w="710" w:type="dxa"/>
            <w:vMerge w:val="restart"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8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22.00 a 23.00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461"/>
        </w:trPr>
        <w:tc>
          <w:tcPr>
            <w:tcW w:w="710" w:type="dxa"/>
            <w:vMerge/>
            <w:tcBorders>
              <w:left w:val="nil"/>
            </w:tcBorders>
            <w:shd w:val="clear" w:color="auto" w:fill="D9D9D9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23.00 a 24.00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D9D9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720"/>
        </w:trPr>
        <w:tc>
          <w:tcPr>
            <w:tcW w:w="710" w:type="dxa"/>
            <w:vMerge w:val="restart"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MÓDULO</w:t>
            </w:r>
          </w:p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  <w:r w:rsidRPr="007E0B59">
              <w:rPr>
                <w:rFonts w:ascii="Arial" w:eastAsia="Calibri" w:hAnsi="Arial" w:cs="Arial"/>
                <w:b/>
                <w:sz w:val="24"/>
                <w:szCs w:val="28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>1.00 a 2.00</w:t>
            </w:r>
          </w:p>
          <w:p w:rsidR="007E0B59" w:rsidRPr="007E0B59" w:rsidRDefault="007E0B59" w:rsidP="007E0B59">
            <w:pPr>
              <w:spacing w:after="0" w:line="276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7E0B59" w:rsidRPr="007E0B59" w:rsidTr="00C63480">
        <w:trPr>
          <w:trHeight w:val="520"/>
        </w:trPr>
        <w:tc>
          <w:tcPr>
            <w:tcW w:w="710" w:type="dxa"/>
            <w:vMerge/>
            <w:tcBorders>
              <w:left w:val="nil"/>
            </w:tcBorders>
            <w:shd w:val="clear" w:color="auto" w:fill="auto"/>
            <w:textDirection w:val="btLr"/>
            <w:vAlign w:val="bottom"/>
          </w:tcPr>
          <w:p w:rsidR="007E0B59" w:rsidRPr="007E0B59" w:rsidRDefault="007E0B59" w:rsidP="007E0B59">
            <w:pPr>
              <w:spacing w:after="0" w:line="276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0B59" w:rsidRPr="007E0B59" w:rsidRDefault="007E0B59" w:rsidP="007E0B59">
            <w:pPr>
              <w:spacing w:after="0" w:line="276" w:lineRule="auto"/>
              <w:rPr>
                <w:rFonts w:ascii="Arial" w:eastAsia="Calibri" w:hAnsi="Arial" w:cs="Arial"/>
                <w:sz w:val="28"/>
                <w:szCs w:val="28"/>
              </w:rPr>
            </w:pPr>
            <w:r w:rsidRPr="007E0B59">
              <w:rPr>
                <w:rFonts w:ascii="Arial" w:eastAsia="Calibri" w:hAnsi="Arial" w:cs="Arial"/>
                <w:sz w:val="28"/>
                <w:szCs w:val="28"/>
              </w:rPr>
              <w:t xml:space="preserve"> 2.00 a 3.00</w:t>
            </w:r>
          </w:p>
        </w:tc>
        <w:tc>
          <w:tcPr>
            <w:tcW w:w="1558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i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B59" w:rsidRPr="007E0B59" w:rsidRDefault="007E0B59" w:rsidP="007E0B59">
            <w:pPr>
              <w:spacing w:after="0" w:line="276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:rsidR="002C0085" w:rsidRDefault="002C0085"/>
    <w:p w:rsidR="002C0085" w:rsidRDefault="002C0085"/>
    <w:p w:rsidR="002C0085" w:rsidRDefault="002C0085"/>
    <w:p w:rsidR="0029079C" w:rsidRDefault="0029079C">
      <w:pPr>
        <w:sectPr w:rsidR="0029079C" w:rsidSect="00222CCE">
          <w:pgSz w:w="15840" w:h="12240" w:orient="landscape"/>
          <w:pgMar w:top="720" w:right="720" w:bottom="1418" w:left="720" w:header="709" w:footer="709" w:gutter="0"/>
          <w:cols w:space="708"/>
          <w:docGrid w:linePitch="360"/>
        </w:sectPr>
      </w:pPr>
    </w:p>
    <w:p w:rsidR="0029079C" w:rsidRPr="0029079C" w:rsidRDefault="0029079C" w:rsidP="0029079C">
      <w:pPr>
        <w:spacing w:before="100" w:beforeAutospacing="1" w:after="0" w:line="240" w:lineRule="auto"/>
        <w:jc w:val="center"/>
        <w:rPr>
          <w:ins w:id="0" w:author="Silbana Muñoz" w:date="2015-09-08T12:53:00Z"/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lastRenderedPageBreak/>
        <w:t>Clase 3 “Autorregulación sobre la tarea”</w:t>
      </w:r>
    </w:p>
    <w:p w:rsidR="0029079C" w:rsidRPr="0029079C" w:rsidRDefault="0029079C" w:rsidP="0029079C">
      <w:pPr>
        <w:spacing w:before="100" w:beforeAutospacing="1" w:after="0" w:line="240" w:lineRule="auto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>RÚBICA DE LA ACTIVIDAD</w:t>
      </w: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</w:p>
    <w:p w:rsidR="0029079C" w:rsidRPr="0029079C" w:rsidRDefault="0029079C" w:rsidP="0029079C">
      <w:pPr>
        <w:spacing w:after="0" w:line="36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>Nombre y Apellidos____________________________________ Carrera: _____________</w:t>
      </w:r>
    </w:p>
    <w:p w:rsidR="0029079C" w:rsidRPr="0029079C" w:rsidRDefault="0029079C" w:rsidP="0029079C">
      <w:pPr>
        <w:spacing w:after="0" w:line="36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>Puntaje______ Calificación______</w:t>
      </w:r>
    </w:p>
    <w:p w:rsidR="0029079C" w:rsidRPr="0029079C" w:rsidRDefault="0029079C" w:rsidP="0029079C">
      <w:pPr>
        <w:spacing w:before="100" w:beforeAutospacing="1" w:after="360" w:line="360" w:lineRule="auto"/>
        <w:jc w:val="both"/>
        <w:rPr>
          <w:rFonts w:eastAsia="Times New Roman" w:cs="Tahoma"/>
          <w:bCs/>
          <w:color w:val="000000" w:themeColor="text1"/>
          <w:sz w:val="24"/>
          <w:szCs w:val="24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</w:rPr>
        <w:t>Objetivo:</w:t>
      </w:r>
      <w:r w:rsidRPr="0029079C">
        <w:rPr>
          <w:rFonts w:eastAsia="Times New Roman" w:cs="Tahoma"/>
          <w:bCs/>
          <w:color w:val="000000" w:themeColor="text1"/>
          <w:sz w:val="24"/>
          <w:szCs w:val="24"/>
        </w:rPr>
        <w:t xml:space="preserve"> Lograr que el estudiante reflexione sobre sus propio proceso de autorregulación  e </w:t>
      </w:r>
      <w:proofErr w:type="spellStart"/>
      <w:r w:rsidRPr="0029079C">
        <w:rPr>
          <w:rFonts w:eastAsia="Times New Roman" w:cs="Tahoma"/>
          <w:bCs/>
          <w:color w:val="000000" w:themeColor="text1"/>
          <w:sz w:val="24"/>
          <w:szCs w:val="24"/>
        </w:rPr>
        <w:t>intencione</w:t>
      </w:r>
      <w:proofErr w:type="spellEnd"/>
      <w:r w:rsidRPr="0029079C">
        <w:rPr>
          <w:rFonts w:eastAsia="Times New Roman" w:cs="Tahoma"/>
          <w:bCs/>
          <w:color w:val="000000" w:themeColor="text1"/>
          <w:sz w:val="24"/>
          <w:szCs w:val="24"/>
        </w:rPr>
        <w:t xml:space="preserve"> mejoras  para alcanzar sus metas.</w:t>
      </w:r>
    </w:p>
    <w:p w:rsidR="0029079C" w:rsidRPr="0029079C" w:rsidDel="003E2351" w:rsidRDefault="0029079C" w:rsidP="0029079C">
      <w:pPr>
        <w:spacing w:before="100" w:beforeAutospacing="1" w:after="360" w:line="36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</w:rPr>
        <w:t>Metodología</w:t>
      </w:r>
      <w:r w:rsidRPr="0029079C">
        <w:rPr>
          <w:rFonts w:eastAsia="Times New Roman" w:cs="Tahoma"/>
          <w:bCs/>
          <w:color w:val="000000" w:themeColor="text1"/>
          <w:sz w:val="24"/>
          <w:szCs w:val="24"/>
        </w:rPr>
        <w:t xml:space="preserve">: La actividad a desarrollar consistirá en una reflexión personal y proyectiva sobre cómo  estas enfrentando  tus aprendizajes. </w:t>
      </w:r>
    </w:p>
    <w:p w:rsidR="0029079C" w:rsidRPr="0029079C" w:rsidRDefault="0029079C" w:rsidP="0029079C">
      <w:pPr>
        <w:spacing w:before="100" w:beforeAutospacing="1" w:after="360" w:line="360" w:lineRule="auto"/>
        <w:jc w:val="both"/>
        <w:rPr>
          <w:rFonts w:eastAsia="Times New Roman" w:cs="Tahoma"/>
          <w:bCs/>
          <w:color w:val="000000" w:themeColor="text1"/>
          <w:sz w:val="24"/>
          <w:szCs w:val="24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>Actividad:</w:t>
      </w:r>
      <w:r w:rsidRPr="0029079C">
        <w:rPr>
          <w:rFonts w:eastAsia="Times New Roman" w:cs="Tahoma"/>
          <w:bCs/>
          <w:color w:val="000000" w:themeColor="text1"/>
          <w:sz w:val="24"/>
          <w:szCs w:val="24"/>
          <w:lang w:val="es-ES"/>
        </w:rPr>
        <w:t xml:space="preserve"> Desarrollar un cuadro donde identifiques de manera personal 2 asignaturas críticas, señalando a lo menos 3 aspectos positivos y negativos, que te permitan enfrentar de mejor manera estas asignatura</w:t>
      </w:r>
      <w:r w:rsidR="00EC0DA1">
        <w:rPr>
          <w:rFonts w:eastAsia="Times New Roman" w:cs="Tahoma"/>
          <w:bCs/>
          <w:color w:val="000000" w:themeColor="text1"/>
          <w:sz w:val="24"/>
          <w:szCs w:val="24"/>
          <w:lang w:val="es-ES"/>
        </w:rPr>
        <w:t>s</w:t>
      </w:r>
      <w:bookmarkStart w:id="1" w:name="_GoBack"/>
      <w:bookmarkEnd w:id="1"/>
      <w:r w:rsidRPr="0029079C">
        <w:rPr>
          <w:rFonts w:eastAsia="Times New Roman" w:cs="Tahoma"/>
          <w:bCs/>
          <w:color w:val="000000" w:themeColor="text1"/>
          <w:sz w:val="24"/>
          <w:szCs w:val="24"/>
          <w:lang w:val="es-ES"/>
        </w:rPr>
        <w:t>. Luego identifica tus metas a corto, mediano y a largo plazo, que permitan acercarte al cumplimiento de ellas; respondiendo las siguientes interrogantes ¿Qué quiero lograr? ¿Cómo lo voy a lograr? ¿Y qué técnica utilizare para lograrlo?, a su vez deberá planificar la organización del tiempo en función a sus demandas académicas y personales.</w:t>
      </w: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 xml:space="preserve">Evaluación de la tarea                     </w:t>
      </w:r>
    </w:p>
    <w:p w:rsidR="0029079C" w:rsidRPr="0029079C" w:rsidDel="008363AB" w:rsidRDefault="00EC0DA1" w:rsidP="0029079C">
      <w:pPr>
        <w:spacing w:after="0" w:line="240" w:lineRule="auto"/>
        <w:jc w:val="both"/>
        <w:rPr>
          <w:del w:id="2" w:author="Silbana Muñoz" w:date="2015-09-08T13:02:00Z"/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 xml:space="preserve">Escala </w:t>
      </w:r>
      <w:r w:rsidR="0029079C"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 xml:space="preserve">de notas                     </w:t>
      </w: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Cs/>
          <w:noProof/>
          <w:color w:val="000000" w:themeColor="text1"/>
          <w:sz w:val="24"/>
          <w:szCs w:val="24"/>
          <w:lang w:eastAsia="es-CL"/>
        </w:rPr>
      </w:pP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Cs/>
          <w:noProof/>
          <w:color w:val="000000" w:themeColor="text1"/>
          <w:sz w:val="24"/>
          <w:szCs w:val="24"/>
          <w:lang w:eastAsia="es-CL"/>
        </w:rPr>
      </w:pPr>
      <w:r w:rsidRPr="0029079C">
        <w:rPr>
          <w:rFonts w:eastAsia="Times New Roman" w:cs="Tahoma"/>
          <w:bCs/>
          <w:noProof/>
          <w:color w:val="000000" w:themeColor="text1"/>
          <w:sz w:val="24"/>
          <w:szCs w:val="24"/>
          <w:lang w:eastAsia="es-CL"/>
        </w:rPr>
        <w:drawing>
          <wp:inline distT="0" distB="0" distL="0" distR="0" wp14:anchorId="567952A9" wp14:editId="0764F61D">
            <wp:extent cx="2352675" cy="22574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Default="0029079C" w:rsidP="0029079C">
      <w:pPr>
        <w:spacing w:after="0" w:line="240" w:lineRule="auto"/>
        <w:jc w:val="both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970F8F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lastRenderedPageBreak/>
        <w:t xml:space="preserve">*Esto no se completa, solo </w:t>
      </w:r>
      <w:r w:rsidR="00970F8F" w:rsidRPr="00970F8F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 xml:space="preserve">considerar los criterios que se evaluarán </w:t>
      </w:r>
    </w:p>
    <w:p w:rsidR="00EC0DA1" w:rsidRDefault="00EC0DA1" w:rsidP="0029079C">
      <w:pPr>
        <w:spacing w:after="0" w:line="24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</w:p>
    <w:p w:rsidR="0029079C" w:rsidRPr="0029079C" w:rsidRDefault="0029079C" w:rsidP="0029079C">
      <w:pPr>
        <w:spacing w:after="0" w:line="240" w:lineRule="auto"/>
        <w:jc w:val="both"/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</w:pPr>
      <w:r w:rsidRPr="0029079C">
        <w:rPr>
          <w:rFonts w:eastAsia="Times New Roman" w:cs="Tahoma"/>
          <w:b/>
          <w:bCs/>
          <w:color w:val="000000" w:themeColor="text1"/>
          <w:sz w:val="24"/>
          <w:szCs w:val="24"/>
          <w:lang w:val="es-ES"/>
        </w:rPr>
        <w:t>Rúbrica de Evaluación</w:t>
      </w:r>
    </w:p>
    <w:tbl>
      <w:tblPr>
        <w:tblStyle w:val="Tablaconcuadrcula1"/>
        <w:tblW w:w="10201" w:type="dxa"/>
        <w:tblInd w:w="-686" w:type="dxa"/>
        <w:tblLook w:val="04A0" w:firstRow="1" w:lastRow="0" w:firstColumn="1" w:lastColumn="0" w:noHBand="0" w:noVBand="1"/>
      </w:tblPr>
      <w:tblGrid>
        <w:gridCol w:w="2241"/>
        <w:gridCol w:w="2551"/>
        <w:gridCol w:w="3283"/>
        <w:gridCol w:w="2126"/>
      </w:tblGrid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9079C" w:rsidRPr="0029079C" w:rsidRDefault="0029079C" w:rsidP="0029079C">
            <w:pPr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Criterios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9079C" w:rsidRPr="0029079C" w:rsidRDefault="0029079C" w:rsidP="0029079C">
            <w:pPr>
              <w:jc w:val="center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2 puntos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9079C" w:rsidRPr="0029079C" w:rsidRDefault="0029079C" w:rsidP="0029079C">
            <w:pPr>
              <w:jc w:val="center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1 punto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9079C" w:rsidRPr="0029079C" w:rsidRDefault="0029079C" w:rsidP="0029079C">
            <w:pPr>
              <w:jc w:val="center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0 punto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Identificación de asignaturas criticas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Menciona las 2 asignaturas criticas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Menciona 1 asignatura critica</w:t>
            </w:r>
          </w:p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menciona  asignatura critica</w:t>
            </w:r>
          </w:p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Identifica aspectos positivos y negativos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Identifica los 6 aspectos (positivos negativos)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Identifica 5 o menos aspectos positivos negativos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identifica  aspectos (positivos y negativos)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Tipos de metas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Menciona los 3 tipos de metas (corto, mediano y largo plazo)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Menciona 2 o 1 meta (corto, mediano y largo plazo)</w:t>
            </w:r>
          </w:p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menciona ningún tipo de metas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>Desarrollo de las interrogantes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 xml:space="preserve">Responde las 3 interrogantes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 xml:space="preserve">Responde  2 o 1 de las interrogantes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responde las interrogantes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 xml:space="preserve">Organización del tiempo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Planifica en función de sus demandas académicas y personales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Solo planifica en función de las demandas académicas o personales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logra planificar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  <w:t xml:space="preserve">Integración los conocimientos visto en clases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Integra conocimientos y experiencias de la temática de autorregulación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Integra conocimientos o experiencias de la temática de autorregulación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  <w:t>No integra conocimientos y experiencias de la temática de autorregulación</w:t>
            </w:r>
          </w:p>
        </w:tc>
      </w:tr>
      <w:tr w:rsidR="0029079C" w:rsidRPr="0029079C" w:rsidTr="00C63480">
        <w:trPr>
          <w:trHeight w:val="117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079C" w:rsidRPr="0029079C" w:rsidRDefault="0029079C" w:rsidP="0029079C">
            <w:pPr>
              <w:tabs>
                <w:tab w:val="left" w:pos="5265"/>
              </w:tabs>
              <w:spacing w:line="360" w:lineRule="auto"/>
              <w:jc w:val="both"/>
              <w:rPr>
                <w:rFonts w:cs="Arial"/>
                <w:b/>
                <w:sz w:val="24"/>
                <w:szCs w:val="24"/>
                <w:lang w:val="en-US"/>
              </w:rPr>
            </w:pPr>
            <w:proofErr w:type="spellStart"/>
            <w:r w:rsidRPr="0029079C">
              <w:rPr>
                <w:rFonts w:cs="Arial"/>
                <w:b/>
                <w:bCs/>
                <w:sz w:val="24"/>
                <w:szCs w:val="24"/>
                <w:lang w:val="en-US"/>
              </w:rPr>
              <w:t>Ortografía</w:t>
            </w:r>
            <w:proofErr w:type="spellEnd"/>
          </w:p>
          <w:p w:rsidR="0029079C" w:rsidRPr="0029079C" w:rsidRDefault="0029079C" w:rsidP="0029079C">
            <w:pPr>
              <w:jc w:val="both"/>
              <w:rPr>
                <w:rFonts w:cs="Tahoma"/>
                <w:b/>
                <w:color w:val="000000" w:themeColor="text1"/>
                <w:sz w:val="24"/>
                <w:szCs w:val="24"/>
                <w:lang w:val="es-ES_trad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Arial"/>
                <w:bCs/>
                <w:iCs/>
                <w:sz w:val="24"/>
                <w:szCs w:val="24"/>
                <w:lang w:val="en-US"/>
              </w:rPr>
              <w:t>Todas las palabras están escritas correctamente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Arial"/>
                <w:bCs/>
                <w:sz w:val="24"/>
                <w:szCs w:val="24"/>
                <w:lang w:val="en-US"/>
              </w:rPr>
              <w:t xml:space="preserve">Presenta </w:t>
            </w:r>
            <w:r w:rsidRPr="0029079C">
              <w:rPr>
                <w:rFonts w:cs="Arial"/>
                <w:bCs/>
                <w:iCs/>
                <w:sz w:val="24"/>
                <w:szCs w:val="24"/>
                <w:lang w:val="en-US"/>
              </w:rPr>
              <w:t xml:space="preserve"> menos de 3 errores</w:t>
            </w:r>
            <w:r w:rsidRPr="0029079C">
              <w:rPr>
                <w:rFonts w:cs="Arial"/>
                <w:bCs/>
                <w:sz w:val="24"/>
                <w:szCs w:val="24"/>
                <w:lang w:val="en-US"/>
              </w:rPr>
              <w:t xml:space="preserve"> ortográficos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9C" w:rsidRPr="0029079C" w:rsidRDefault="0029079C" w:rsidP="0029079C">
            <w:pPr>
              <w:jc w:val="both"/>
              <w:rPr>
                <w:rFonts w:cs="Tahoma"/>
                <w:color w:val="000000" w:themeColor="text1"/>
                <w:sz w:val="24"/>
                <w:szCs w:val="24"/>
                <w:lang w:val="es-ES_tradnl"/>
              </w:rPr>
            </w:pPr>
            <w:r w:rsidRPr="0029079C">
              <w:rPr>
                <w:rFonts w:cs="Arial"/>
                <w:bCs/>
                <w:iCs/>
                <w:sz w:val="24"/>
                <w:szCs w:val="24"/>
                <w:lang w:val="en-US"/>
              </w:rPr>
              <w:t xml:space="preserve">En la escritura de las palabras presenta entre 3 errores </w:t>
            </w:r>
            <w:r w:rsidRPr="0029079C">
              <w:rPr>
                <w:rFonts w:cs="Arial"/>
                <w:bCs/>
                <w:sz w:val="24"/>
                <w:szCs w:val="24"/>
                <w:lang w:val="en-US"/>
              </w:rPr>
              <w:t>ortográficos o más.</w:t>
            </w:r>
          </w:p>
        </w:tc>
      </w:tr>
      <w:tr w:rsidR="0029079C" w:rsidRPr="0029079C" w:rsidTr="00C63480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079C" w:rsidRPr="0029079C" w:rsidRDefault="0029079C" w:rsidP="0029079C">
            <w:pPr>
              <w:tabs>
                <w:tab w:val="left" w:pos="5265"/>
              </w:tabs>
              <w:spacing w:line="360" w:lineRule="auto"/>
              <w:jc w:val="both"/>
              <w:rPr>
                <w:rFonts w:cs="Arial"/>
                <w:b/>
                <w:sz w:val="24"/>
                <w:szCs w:val="24"/>
                <w:lang w:val="en-US"/>
              </w:rPr>
            </w:pPr>
            <w:r w:rsidRPr="0029079C">
              <w:rPr>
                <w:rFonts w:cs="Arial"/>
                <w:b/>
                <w:sz w:val="24"/>
                <w:szCs w:val="24"/>
                <w:lang w:val="en-US"/>
              </w:rPr>
              <w:t>Puntualidad en la entrega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9C" w:rsidRPr="0029079C" w:rsidRDefault="0029079C" w:rsidP="0029079C">
            <w:pPr>
              <w:tabs>
                <w:tab w:val="left" w:pos="5265"/>
              </w:tabs>
              <w:spacing w:line="360" w:lineRule="auto"/>
              <w:jc w:val="both"/>
              <w:rPr>
                <w:rFonts w:cs="Arial"/>
                <w:sz w:val="24"/>
                <w:szCs w:val="24"/>
                <w:lang w:val="es-MX"/>
              </w:rPr>
            </w:pPr>
            <w:r w:rsidRPr="0029079C">
              <w:rPr>
                <w:rFonts w:cs="Arial"/>
                <w:sz w:val="24"/>
                <w:szCs w:val="24"/>
                <w:lang w:val="es-MX"/>
              </w:rPr>
              <w:t>Dentro del tiempo establecido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9C" w:rsidRPr="0029079C" w:rsidRDefault="0029079C" w:rsidP="0029079C">
            <w:pPr>
              <w:tabs>
                <w:tab w:val="left" w:pos="5265"/>
              </w:tabs>
              <w:spacing w:line="360" w:lineRule="auto"/>
              <w:jc w:val="both"/>
              <w:rPr>
                <w:rFonts w:cs="Arial"/>
                <w:sz w:val="24"/>
                <w:szCs w:val="24"/>
                <w:lang w:val="es-MX"/>
              </w:rPr>
            </w:pPr>
            <w:r w:rsidRPr="0029079C">
              <w:rPr>
                <w:rFonts w:cs="Arial"/>
                <w:bCs/>
                <w:iCs/>
                <w:sz w:val="24"/>
                <w:szCs w:val="24"/>
                <w:lang w:val="en-US"/>
              </w:rPr>
              <w:t>Entrega fuera de plazo</w:t>
            </w:r>
            <w:r w:rsidRPr="0029079C">
              <w:rPr>
                <w:rFonts w:cs="Arial"/>
                <w:bCs/>
                <w:sz w:val="24"/>
                <w:szCs w:val="24"/>
                <w:lang w:val="en-US"/>
              </w:rPr>
              <w:t xml:space="preserve"> pero con justificación oportuna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9C" w:rsidRPr="0029079C" w:rsidRDefault="0029079C" w:rsidP="0029079C">
            <w:pPr>
              <w:tabs>
                <w:tab w:val="left" w:pos="5265"/>
              </w:tabs>
              <w:spacing w:line="360" w:lineRule="auto"/>
              <w:jc w:val="both"/>
              <w:rPr>
                <w:rFonts w:cs="Arial"/>
                <w:sz w:val="24"/>
                <w:szCs w:val="24"/>
                <w:lang w:val="es-MX"/>
              </w:rPr>
            </w:pPr>
            <w:r w:rsidRPr="0029079C">
              <w:rPr>
                <w:rFonts w:cs="Arial"/>
                <w:bCs/>
                <w:iCs/>
                <w:sz w:val="24"/>
                <w:szCs w:val="24"/>
                <w:lang w:val="en-US"/>
              </w:rPr>
              <w:t>Entrega fuera de plazo establecido</w:t>
            </w:r>
          </w:p>
        </w:tc>
      </w:tr>
    </w:tbl>
    <w:p w:rsidR="0029079C" w:rsidRPr="0029079C" w:rsidRDefault="0029079C" w:rsidP="0029079C">
      <w:pPr>
        <w:spacing w:before="100" w:beforeAutospacing="1" w:after="0" w:line="240" w:lineRule="auto"/>
        <w:rPr>
          <w:rFonts w:eastAsia="Times New Roman" w:cs="Tahoma"/>
          <w:bCs/>
          <w:color w:val="000000" w:themeColor="text1"/>
          <w:sz w:val="24"/>
          <w:szCs w:val="24"/>
          <w:lang w:val="es-ES"/>
        </w:rPr>
      </w:pPr>
    </w:p>
    <w:p w:rsidR="0029079C" w:rsidRPr="0029079C" w:rsidRDefault="0029079C" w:rsidP="0029079C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p w:rsidR="002C0085" w:rsidRDefault="002C0085"/>
    <w:sectPr w:rsidR="002C0085" w:rsidSect="0029079C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lbana Muñoz">
    <w15:presenceInfo w15:providerId="None" w15:userId="Silbana Muño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85"/>
    <w:rsid w:val="00222CCE"/>
    <w:rsid w:val="0029079C"/>
    <w:rsid w:val="002C0085"/>
    <w:rsid w:val="00774463"/>
    <w:rsid w:val="007E0B59"/>
    <w:rsid w:val="0092337B"/>
    <w:rsid w:val="00970F8F"/>
    <w:rsid w:val="00E365A7"/>
    <w:rsid w:val="00E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08C4A63-F33D-4312-87EE-C16301DD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C0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290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 cobos</dc:creator>
  <cp:keywords/>
  <dc:description/>
  <cp:lastModifiedBy>sofi cobos</cp:lastModifiedBy>
  <cp:revision>1</cp:revision>
  <dcterms:created xsi:type="dcterms:W3CDTF">2015-09-10T13:22:00Z</dcterms:created>
  <dcterms:modified xsi:type="dcterms:W3CDTF">2015-09-10T13:40:00Z</dcterms:modified>
</cp:coreProperties>
</file>