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CBD16" w14:textId="436314A4" w:rsidR="00F60BC0" w:rsidRPr="00913D06" w:rsidRDefault="00E75EAA" w:rsidP="00C91E80">
      <w:pPr>
        <w:jc w:val="both"/>
        <w:rPr>
          <w:rFonts w:ascii="Arial" w:hAnsi="Arial" w:cs="Arial"/>
          <w:b/>
          <w:bCs/>
          <w:sz w:val="22"/>
          <w:szCs w:val="22"/>
        </w:rPr>
      </w:pPr>
      <w:del w:id="0" w:author="mpiamartin" w:date="2016-10-06T22:34:00Z">
        <w:r w:rsidRPr="00913D06" w:rsidDel="00E75EAA">
          <w:rPr>
            <w:rFonts w:ascii="Arial" w:hAnsi="Arial" w:cs="Arial"/>
            <w:b/>
            <w:bCs/>
            <w:noProof/>
            <w:sz w:val="22"/>
            <w:szCs w:val="22"/>
            <w:lang w:val="es-CL" w:eastAsia="es-CL"/>
          </w:rPr>
          <mc:AlternateContent>
            <mc:Choice Requires="wpg">
              <w:drawing>
                <wp:anchor distT="0" distB="0" distL="114300" distR="114300" simplePos="0" relativeHeight="251658752" behindDoc="0" locked="0" layoutInCell="1" allowOverlap="1" wp14:anchorId="6E554C3E" wp14:editId="3CF077D2">
                  <wp:simplePos x="0" y="0"/>
                  <wp:positionH relativeFrom="column">
                    <wp:posOffset>-481965</wp:posOffset>
                  </wp:positionH>
                  <wp:positionV relativeFrom="paragraph">
                    <wp:posOffset>-605790</wp:posOffset>
                  </wp:positionV>
                  <wp:extent cx="3390900" cy="742950"/>
                  <wp:effectExtent l="0" t="0" r="0" b="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0900" cy="742950"/>
                            <a:chOff x="3" y="4"/>
                            <a:chExt cx="347" cy="68"/>
                          </a:xfrm>
                        </wpg:grpSpPr>
                        <pic:pic xmlns:pic="http://schemas.openxmlformats.org/drawingml/2006/picture">
                          <pic:nvPicPr>
                            <pic:cNvPr id="2" name="Rectangle 2"/>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 y="4"/>
                              <a:ext cx="309" cy="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3" descr="escudo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 y="4"/>
                              <a:ext cx="37" cy="6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upo 1" o:spid="_x0000_s1026" style="position:absolute;margin-left:-37.95pt;margin-top:-47.7pt;width:267pt;height:58.5pt;z-index:251658752" coordorigin="3,4" coordsize="347,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ctangle 2" o:spid="_x0000_s1027" type="#_x0000_t75" style="position:absolute;left:41;top:4;width:309;height: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JrMHDEAAAA2gAAAA8AAABkcnMvZG93bnJldi54bWxEj0FrwkAUhO+F/oflFbxI3RhESnQVW2jx&#10;UkvVS2+P7HMTmn0bsq+a9Ne7QqHHYWa+YZbr3jfqTF2sAxuYTjJQxGWwNTsDx8Pr4xOoKMgWm8Bk&#10;YKAI69X93RILGy78See9OJUgHAs0UIm0hdaxrMhjnISWOHmn0HmUJDunbYeXBPeNzrNsrj3WnBYq&#10;bOmlovJ7/+MNPPeHrzc3/M7yDxnGu2m9Ocq7M2b00G8WoIR6+Q//tbfWQA63K+kG6NUV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JrMHDEAAAA2gAAAA8AAAAAAAAAAAAAAAAA&#10;nwIAAGRycy9kb3ducmV2LnhtbFBLBQYAAAAABAAEAPcAAACQAwAAAAA=&#10;">
                    <v:imagedata r:id="rId11" o:title=""/>
                    <o:lock v:ext="edit" aspectratio="f"/>
                  </v:shape>
                  <v:shape id="Picture 3" o:spid="_x0000_s1028" type="#_x0000_t75" alt="escudo5" style="position:absolute;left:3;top:4;width:37;height: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4eCrDAAAA2gAAAA8AAABkcnMvZG93bnJldi54bWxEj09rAjEUxO8Fv0N4hd5qthX8sxrFCqXi&#10;TW3vz80zu5i87G7iuv32plDwOMzMb5jFqndWdNSGyrOCt2EGgrjwumKj4Pv4+ToFESKyRuuZFPxS&#10;gNVy8LTAXPsb76k7RCMShEOOCsoY61zKUJTkMAx9TZy8s28dxiRbI3WLtwR3Vr5n2Vg6rDgtlFjT&#10;pqTicrg6BY29/nzZiRk3p4/RzGy6Zldfdkq9PPfrOYhIfXyE/9tbrWAEf1fSDZDL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Dh4KsMAAADaAAAADwAAAAAAAAAAAAAAAACf&#10;AgAAZHJzL2Rvd25yZXYueG1sUEsFBgAAAAAEAAQA9wAAAI8DAAAAAA==&#10;">
                    <v:imagedata r:id="rId12" o:title="escudo5"/>
                  </v:shape>
                </v:group>
              </w:pict>
            </mc:Fallback>
          </mc:AlternateContent>
        </w:r>
      </w:del>
      <w:r w:rsidR="001106C6">
        <w:rPr>
          <w:rFonts w:ascii="Arial" w:hAnsi="Arial" w:cs="Arial"/>
          <w:b/>
          <w:bCs/>
          <w:noProof/>
          <w:sz w:val="22"/>
          <w:szCs w:val="22"/>
          <w:lang w:val="es-CL" w:eastAsia="es-CL"/>
        </w:rPr>
        <mc:AlternateContent>
          <mc:Choice Requires="wps">
            <w:drawing>
              <wp:anchor distT="0" distB="0" distL="114300" distR="114300" simplePos="0" relativeHeight="251662848" behindDoc="0" locked="0" layoutInCell="1" allowOverlap="1" wp14:anchorId="11FB0435" wp14:editId="4B1B9DEF">
                <wp:simplePos x="0" y="0"/>
                <wp:positionH relativeFrom="column">
                  <wp:posOffset>2489835</wp:posOffset>
                </wp:positionH>
                <wp:positionV relativeFrom="paragraph">
                  <wp:posOffset>-196215</wp:posOffset>
                </wp:positionV>
                <wp:extent cx="3771900" cy="552450"/>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3771900" cy="552450"/>
                        </a:xfrm>
                        <a:prstGeom prst="rect">
                          <a:avLst/>
                        </a:prstGeom>
                        <a:solidFill>
                          <a:schemeClr val="lt1"/>
                        </a:solidFill>
                        <a:ln w="6350">
                          <a:noFill/>
                        </a:ln>
                      </wps:spPr>
                      <wps:txbx>
                        <w:txbxContent>
                          <w:p w14:paraId="2FDBA2D0" w14:textId="77777777" w:rsidR="004E686C" w:rsidRPr="001106C6" w:rsidRDefault="001106C6">
                            <w:pPr>
                              <w:rPr>
                                <w:rFonts w:ascii="Arial" w:hAnsi="Arial" w:cs="Arial"/>
                                <w:b/>
                                <w:sz w:val="22"/>
                              </w:rPr>
                            </w:pPr>
                            <w:r w:rsidRPr="001106C6">
                              <w:rPr>
                                <w:rFonts w:ascii="Arial" w:hAnsi="Arial" w:cs="Arial"/>
                                <w:b/>
                                <w:sz w:val="22"/>
                              </w:rPr>
                              <w:t>Gobierno Electrónico Local: una mirada de la brecha digital desde un modelo de respuesta ordinal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196.05pt;margin-top:-15.45pt;width:297pt;height: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" fillcolor="white [3201]" stroked="f" strokeweight=".5pt">
                <v:textbox>
                  <w:txbxContent>
                    <w:p w14:paraId="2FDBA2D0" w14:textId="77777777" w:rsidR="004E686C" w:rsidRPr="001106C6" w:rsidRDefault="001106C6">
                      <w:pPr>
                        <w:rPr>
                          <w:rFonts w:ascii="Arial" w:hAnsi="Arial" w:cs="Arial"/>
                          <w:b/>
                          <w:sz w:val="22"/>
                        </w:rPr>
                      </w:pPr>
                      <w:r w:rsidRPr="001106C6">
                        <w:rPr>
                          <w:rFonts w:ascii="Arial" w:hAnsi="Arial" w:cs="Arial"/>
                          <w:b/>
                          <w:sz w:val="22"/>
                        </w:rPr>
                        <w:t>Gobierno Electrónico Local: una mirada de la brecha digital desde un modelo de respuesta ordinal</w:t>
                      </w:r>
                    </w:p>
                  </w:txbxContent>
                </v:textbox>
              </v:shape>
            </w:pict>
          </mc:Fallback>
        </mc:AlternateContent>
      </w:r>
    </w:p>
    <w:p w14:paraId="466EDC51" w14:textId="77777777" w:rsidR="006611DB" w:rsidRPr="00913D06" w:rsidRDefault="006611DB" w:rsidP="001644F7">
      <w:pPr>
        <w:pStyle w:val="Prrafodelista"/>
        <w:numPr>
          <w:ilvl w:val="0"/>
          <w:numId w:val="10"/>
        </w:numPr>
        <w:jc w:val="both"/>
        <w:rPr>
          <w:rFonts w:ascii="Arial" w:hAnsi="Arial" w:cs="Arial"/>
          <w:b/>
          <w:bCs/>
          <w:sz w:val="22"/>
          <w:szCs w:val="22"/>
        </w:rPr>
      </w:pPr>
      <w:r w:rsidRPr="00913D06">
        <w:rPr>
          <w:rFonts w:ascii="Arial" w:hAnsi="Arial" w:cs="Arial"/>
          <w:b/>
          <w:bCs/>
          <w:sz w:val="22"/>
          <w:szCs w:val="22"/>
        </w:rPr>
        <w:t>Antecedentes</w:t>
      </w:r>
    </w:p>
    <w:p w14:paraId="2606FBC6" w14:textId="77777777" w:rsidR="006611DB" w:rsidRPr="00913D06" w:rsidRDefault="006611DB" w:rsidP="00C91E80">
      <w:pPr>
        <w:jc w:val="both"/>
        <w:rPr>
          <w:rFonts w:ascii="Arial" w:hAnsi="Arial" w:cs="Arial"/>
          <w:bCs/>
          <w:sz w:val="22"/>
          <w:szCs w:val="22"/>
        </w:rPr>
      </w:pPr>
    </w:p>
    <w:p w14:paraId="74F5A76E" w14:textId="77777777" w:rsidR="0029302D" w:rsidRPr="00913D06" w:rsidRDefault="0029302D" w:rsidP="003C76C8">
      <w:pPr>
        <w:jc w:val="both"/>
        <w:rPr>
          <w:rFonts w:ascii="Arial" w:hAnsi="Arial" w:cs="Arial"/>
          <w:bCs/>
          <w:sz w:val="22"/>
          <w:szCs w:val="22"/>
        </w:rPr>
      </w:pPr>
      <w:r w:rsidRPr="00913D06">
        <w:rPr>
          <w:rFonts w:ascii="Arial" w:hAnsi="Arial" w:cs="Arial"/>
          <w:bCs/>
          <w:sz w:val="22"/>
          <w:szCs w:val="22"/>
        </w:rPr>
        <w:t>El concepto de Gobierno Electrónico o Digital se ha venido discutiendo desde la década de los 90</w:t>
      </w:r>
      <w:r w:rsidR="000F7386" w:rsidRPr="00913D06">
        <w:rPr>
          <w:rFonts w:ascii="Arial" w:hAnsi="Arial" w:cs="Arial"/>
          <w:bCs/>
          <w:sz w:val="22"/>
          <w:szCs w:val="22"/>
        </w:rPr>
        <w:t>’</w:t>
      </w:r>
      <w:r w:rsidRPr="00913D06">
        <w:rPr>
          <w:rFonts w:ascii="Arial" w:hAnsi="Arial" w:cs="Arial"/>
          <w:bCs/>
          <w:sz w:val="22"/>
          <w:szCs w:val="22"/>
        </w:rPr>
        <w:t xml:space="preserve"> con las aplicaciones digitales sugeridas por los postulados de la Nueva Gestión Pública (</w:t>
      </w:r>
      <w:r w:rsidR="00B05783" w:rsidRPr="00913D06">
        <w:rPr>
          <w:rFonts w:ascii="Arial" w:hAnsi="Arial" w:cs="Arial"/>
          <w:bCs/>
          <w:sz w:val="22"/>
          <w:szCs w:val="22"/>
        </w:rPr>
        <w:t>Gutiérrez et al.</w:t>
      </w:r>
      <w:r w:rsidRPr="00913D06">
        <w:rPr>
          <w:rFonts w:ascii="Arial" w:hAnsi="Arial" w:cs="Arial"/>
          <w:bCs/>
          <w:sz w:val="22"/>
          <w:szCs w:val="22"/>
        </w:rPr>
        <w:t>, 20</w:t>
      </w:r>
      <w:r w:rsidR="00B05783" w:rsidRPr="00913D06">
        <w:rPr>
          <w:rFonts w:ascii="Arial" w:hAnsi="Arial" w:cs="Arial"/>
          <w:bCs/>
          <w:sz w:val="22"/>
          <w:szCs w:val="22"/>
        </w:rPr>
        <w:t>06</w:t>
      </w:r>
      <w:r w:rsidRPr="00913D06">
        <w:rPr>
          <w:rFonts w:ascii="Arial" w:hAnsi="Arial" w:cs="Arial"/>
          <w:bCs/>
          <w:sz w:val="22"/>
          <w:szCs w:val="22"/>
        </w:rPr>
        <w:t xml:space="preserve">) en donde la idea de introducir una administración enfocada al servicio del ciudadano se veía reforzada con la utilización de la tecnología digital que se estaba desarrollando. </w:t>
      </w:r>
    </w:p>
    <w:p w14:paraId="0F251243" w14:textId="77777777" w:rsidR="0029302D" w:rsidRPr="00913D06" w:rsidRDefault="0029302D" w:rsidP="003C76C8">
      <w:pPr>
        <w:jc w:val="both"/>
        <w:rPr>
          <w:rFonts w:ascii="Arial" w:hAnsi="Arial" w:cs="Arial"/>
          <w:bCs/>
          <w:sz w:val="20"/>
          <w:szCs w:val="22"/>
        </w:rPr>
      </w:pPr>
    </w:p>
    <w:p w14:paraId="1C3A4C04" w14:textId="77777777" w:rsidR="0015629B" w:rsidRPr="00913D06" w:rsidRDefault="0029302D" w:rsidP="003C76C8">
      <w:pPr>
        <w:jc w:val="both"/>
        <w:rPr>
          <w:rFonts w:ascii="Arial" w:hAnsi="Arial" w:cs="Arial"/>
          <w:bCs/>
          <w:sz w:val="22"/>
          <w:szCs w:val="22"/>
        </w:rPr>
      </w:pPr>
      <w:r w:rsidRPr="00913D06">
        <w:rPr>
          <w:rFonts w:ascii="Arial" w:hAnsi="Arial" w:cs="Arial"/>
          <w:bCs/>
          <w:sz w:val="22"/>
          <w:szCs w:val="22"/>
        </w:rPr>
        <w:t>La literatura ofrece innumerables definiciones de lo que se considera gobierno electrónico, como también, existe una gran confusión tratando como sinónimo este concepto con el de gobierno abierto</w:t>
      </w:r>
      <w:r w:rsidR="000F7386" w:rsidRPr="00913D06">
        <w:rPr>
          <w:rFonts w:ascii="Arial" w:hAnsi="Arial" w:cs="Arial"/>
          <w:bCs/>
          <w:sz w:val="22"/>
          <w:szCs w:val="22"/>
        </w:rPr>
        <w:t xml:space="preserve">, lo que representa un error. </w:t>
      </w:r>
      <w:bookmarkStart w:id="1" w:name="_GoBack"/>
      <w:bookmarkEnd w:id="1"/>
    </w:p>
    <w:p w14:paraId="0382E75C" w14:textId="77777777" w:rsidR="0029302D" w:rsidRPr="00913D06" w:rsidRDefault="0029302D" w:rsidP="003C76C8">
      <w:pPr>
        <w:jc w:val="both"/>
        <w:rPr>
          <w:rFonts w:ascii="Arial" w:hAnsi="Arial" w:cs="Arial"/>
          <w:bCs/>
          <w:sz w:val="20"/>
          <w:szCs w:val="22"/>
        </w:rPr>
      </w:pPr>
    </w:p>
    <w:p w14:paraId="4FF266D9" w14:textId="77777777" w:rsidR="00C91E80" w:rsidRPr="00913D06" w:rsidRDefault="00C91E80" w:rsidP="003C76C8">
      <w:pPr>
        <w:jc w:val="both"/>
        <w:rPr>
          <w:rFonts w:ascii="Arial" w:hAnsi="Arial" w:cs="Arial"/>
          <w:bCs/>
          <w:sz w:val="22"/>
          <w:szCs w:val="22"/>
        </w:rPr>
      </w:pPr>
      <w:r w:rsidRPr="00913D06">
        <w:rPr>
          <w:rFonts w:ascii="Arial" w:hAnsi="Arial" w:cs="Arial"/>
          <w:bCs/>
          <w:sz w:val="22"/>
          <w:szCs w:val="22"/>
        </w:rPr>
        <w:t xml:space="preserve">Sin duda que el elemento digital que proveen las tecnologías de la información, es visto como una posibilidad para que cada gobierno pueda proporcionar servicios de calidad centrados en los ciudadanos, particularmente en las necesidades que éstos tengan y no las que se supongan, como es el caso de ventanillas únicas a través de portales web, que no están limitadas por barreras burocráticas. Será útil extender el concepto de ciudadano ya que en el gobierno electrónico también se vinculan las empresas (i.e., sector privado), organizaciones no gubernamentales, otros gobiernos como locales o federales según sea el caso, unidades gubernamentales, y los funcionarios internos.  </w:t>
      </w:r>
    </w:p>
    <w:p w14:paraId="2160760A" w14:textId="77777777" w:rsidR="00C91E80" w:rsidRPr="00913D06" w:rsidRDefault="00C91E80" w:rsidP="003C76C8">
      <w:pPr>
        <w:jc w:val="both"/>
        <w:rPr>
          <w:rFonts w:ascii="Arial" w:hAnsi="Arial" w:cs="Arial"/>
          <w:bCs/>
          <w:sz w:val="20"/>
          <w:szCs w:val="22"/>
        </w:rPr>
      </w:pPr>
    </w:p>
    <w:p w14:paraId="0C9D23FE" w14:textId="77777777" w:rsidR="0015629B" w:rsidRPr="00913D06" w:rsidRDefault="00C91E80" w:rsidP="003C76C8">
      <w:pPr>
        <w:jc w:val="both"/>
        <w:rPr>
          <w:rFonts w:ascii="Arial" w:hAnsi="Arial" w:cs="Arial"/>
          <w:bCs/>
          <w:sz w:val="22"/>
          <w:szCs w:val="22"/>
        </w:rPr>
      </w:pPr>
      <w:r w:rsidRPr="00913D06">
        <w:rPr>
          <w:rFonts w:ascii="Arial" w:hAnsi="Arial" w:cs="Arial"/>
          <w:bCs/>
          <w:sz w:val="22"/>
          <w:szCs w:val="22"/>
        </w:rPr>
        <w:t>De este modo, el gobierno electrónico es visto como un vehículo que las administraciones deben emplear en combinación con el uso de procesos de planificación estratégica y de reingeniería para mejorar los procesos de gobierno, incluyendo la racionalización de procesos y reducción de costos de transacción, siendo éste último uno de los pilares de la aplicación de las tecnologías digitales, ya que lo que se busca es que el ciudadano/empresario/funcionario pueda realizar trámites o buscar información sin necesidad de perder tiempo dirigiéndose a algún servicio público o municipio, o incluso, consultando por teléfono.</w:t>
      </w:r>
    </w:p>
    <w:p w14:paraId="037A9042" w14:textId="77777777" w:rsidR="0015629B" w:rsidRPr="00913D06" w:rsidRDefault="0015629B" w:rsidP="003C76C8">
      <w:pPr>
        <w:jc w:val="both"/>
        <w:rPr>
          <w:rFonts w:ascii="Arial" w:hAnsi="Arial" w:cs="Arial"/>
          <w:bCs/>
          <w:sz w:val="20"/>
          <w:szCs w:val="22"/>
        </w:rPr>
      </w:pPr>
    </w:p>
    <w:p w14:paraId="0FFCE44F" w14:textId="77777777" w:rsidR="00AA4290" w:rsidRPr="00913D06" w:rsidRDefault="00405F1E" w:rsidP="003C76C8">
      <w:pPr>
        <w:jc w:val="both"/>
        <w:rPr>
          <w:rFonts w:ascii="Arial" w:hAnsi="Arial" w:cs="Arial"/>
          <w:bCs/>
          <w:sz w:val="22"/>
          <w:szCs w:val="22"/>
        </w:rPr>
      </w:pPr>
      <w:r w:rsidRPr="00913D06">
        <w:rPr>
          <w:rFonts w:ascii="Arial" w:hAnsi="Arial" w:cs="Arial"/>
          <w:bCs/>
          <w:sz w:val="22"/>
          <w:szCs w:val="22"/>
        </w:rPr>
        <w:t xml:space="preserve">Existen muchos estudios que revelan una coincidencia: las falencias de las estrategias </w:t>
      </w:r>
      <w:r w:rsidR="00253F72" w:rsidRPr="00913D06">
        <w:rPr>
          <w:rFonts w:ascii="Arial" w:hAnsi="Arial" w:cs="Arial"/>
          <w:bCs/>
          <w:sz w:val="22"/>
          <w:szCs w:val="22"/>
        </w:rPr>
        <w:t xml:space="preserve">o iniciativas en materia </w:t>
      </w:r>
      <w:r w:rsidRPr="00913D06">
        <w:rPr>
          <w:rFonts w:ascii="Arial" w:hAnsi="Arial" w:cs="Arial"/>
          <w:bCs/>
          <w:sz w:val="22"/>
          <w:szCs w:val="22"/>
        </w:rPr>
        <w:t>digital de los gobiernos no radican en la infraestructura misma o en el soporte que tienen, más bien, se trata de la disponibilidad, funcionamiento y gestión de esos elementos (</w:t>
      </w:r>
      <w:r w:rsidR="00253F72" w:rsidRPr="00913D06">
        <w:rPr>
          <w:rFonts w:ascii="Arial" w:hAnsi="Arial" w:cs="Arial"/>
          <w:bCs/>
          <w:sz w:val="22"/>
          <w:szCs w:val="22"/>
        </w:rPr>
        <w:t>Gallego-Álvarez et al</w:t>
      </w:r>
      <w:r w:rsidRPr="00913D06">
        <w:rPr>
          <w:rFonts w:ascii="Arial" w:hAnsi="Arial" w:cs="Arial"/>
          <w:bCs/>
          <w:sz w:val="22"/>
          <w:szCs w:val="22"/>
        </w:rPr>
        <w:t xml:space="preserve">, 2011). Vale decir, de nada sirve contar con una estructura si no se cuenta con los recursos suficientes como para gestionarlas. En este sentido, algunos autores como </w:t>
      </w:r>
      <w:r w:rsidR="00B05783" w:rsidRPr="00913D06">
        <w:rPr>
          <w:rFonts w:ascii="Arial" w:hAnsi="Arial" w:cs="Arial"/>
          <w:bCs/>
          <w:sz w:val="22"/>
          <w:szCs w:val="22"/>
        </w:rPr>
        <w:t>Ormeño</w:t>
      </w:r>
      <w:r w:rsidRPr="00913D06">
        <w:rPr>
          <w:rFonts w:ascii="Arial" w:hAnsi="Arial" w:cs="Arial"/>
          <w:bCs/>
          <w:sz w:val="22"/>
          <w:szCs w:val="22"/>
        </w:rPr>
        <w:t xml:space="preserve"> (</w:t>
      </w:r>
      <w:r w:rsidR="00B05783" w:rsidRPr="00913D06">
        <w:rPr>
          <w:rFonts w:ascii="Arial" w:hAnsi="Arial" w:cs="Arial"/>
          <w:bCs/>
          <w:sz w:val="22"/>
          <w:szCs w:val="22"/>
        </w:rPr>
        <w:t>2011</w:t>
      </w:r>
      <w:r w:rsidRPr="00913D06">
        <w:rPr>
          <w:rFonts w:ascii="Arial" w:hAnsi="Arial" w:cs="Arial"/>
          <w:bCs/>
          <w:sz w:val="22"/>
          <w:szCs w:val="22"/>
        </w:rPr>
        <w:t>), indican que las municipalidades pueden optimizar todos sus recursos, manejar eficientemente su gestión y acercarse a la ciudadanía, pero no siempre la oferta de servicios municipales vía tecnologías de la información serán estratégicas, ya que se le ha otorgado poco valor al componente humano en las organización, tanto en los especialistas que gestionan estas herramientas, como con todo el personal que tiene necesariamente que cambiar su cultura organizacional en la manera de atender al ciudadano</w:t>
      </w:r>
      <w:r w:rsidR="007F5EFF" w:rsidRPr="00913D06">
        <w:rPr>
          <w:rFonts w:ascii="Arial" w:hAnsi="Arial" w:cs="Arial"/>
          <w:bCs/>
          <w:sz w:val="22"/>
          <w:szCs w:val="22"/>
        </w:rPr>
        <w:t>.</w:t>
      </w:r>
    </w:p>
    <w:p w14:paraId="73CF643E" w14:textId="77777777" w:rsidR="00AA4290" w:rsidRPr="00913D06" w:rsidRDefault="00AA4290" w:rsidP="003C76C8">
      <w:pPr>
        <w:jc w:val="both"/>
        <w:rPr>
          <w:rFonts w:ascii="Arial" w:hAnsi="Arial" w:cs="Arial"/>
          <w:bCs/>
          <w:sz w:val="20"/>
          <w:szCs w:val="22"/>
        </w:rPr>
      </w:pPr>
    </w:p>
    <w:p w14:paraId="76458B8B" w14:textId="77777777" w:rsidR="00F7426D" w:rsidRDefault="00A1607E" w:rsidP="0015629B">
      <w:pPr>
        <w:jc w:val="both"/>
        <w:rPr>
          <w:rFonts w:ascii="Arial" w:hAnsi="Arial" w:cs="Arial"/>
          <w:bCs/>
          <w:sz w:val="22"/>
          <w:szCs w:val="22"/>
        </w:rPr>
      </w:pPr>
      <w:r w:rsidRPr="00913D06">
        <w:rPr>
          <w:rFonts w:ascii="Arial" w:hAnsi="Arial" w:cs="Arial"/>
          <w:bCs/>
          <w:sz w:val="22"/>
          <w:szCs w:val="22"/>
        </w:rPr>
        <w:t xml:space="preserve">Es importante tener en cuenta que hay muchos factores que no son tomados en cuenta cuando se elaboran medidas de gobierno electrónico en municipios, por ejemplo, la brecha digital que existe entre los diferentes municipios del país y de las personas que viven en las comunas (las comunas que presentan población rural); problemas de acceso que presentan algunas personas que son las que finalmente acceden a estos servicios (sin ir más lejos, en la Región Metropolitana existen cerca de 80 poblaciones que no tienen acceso a internet y que requieren gran apoyo municipal). Sumado a ello, se encuentra la población de los adultos mayores, ya que el desarrollo del gobierno electrónico tiene que tener algún componente que los incluya de alguna manera (aunque se espera que ellos no participen, pero sí que reciban ayuda). Se debe tener en cuenta que en Chile la población de adultos mayores en su mayoría no es usuario de la tecnología, por lo que no se deben descuidar las atenciones presenciales. Asimismo, no todos los gobiernos locales van a tener el mismo nivel de desarrollo electrónico, ya que al menos en Chile, el desarrollo Web va a depender de la cantidad de recursos con los que cuente cada municipio y con las capacidades técnica que ellos tengan. </w:t>
      </w:r>
    </w:p>
    <w:p w14:paraId="6507386C" w14:textId="77777777" w:rsidR="009249C7" w:rsidRDefault="009249C7" w:rsidP="0015629B">
      <w:pPr>
        <w:jc w:val="both"/>
        <w:rPr>
          <w:rFonts w:ascii="Arial" w:hAnsi="Arial" w:cs="Arial"/>
          <w:bCs/>
          <w:sz w:val="22"/>
          <w:szCs w:val="22"/>
        </w:rPr>
      </w:pPr>
    </w:p>
    <w:p w14:paraId="610C7AD9" w14:textId="77777777" w:rsidR="009D17D0" w:rsidRPr="00913D06" w:rsidRDefault="00F03CE1" w:rsidP="0015629B">
      <w:pPr>
        <w:jc w:val="both"/>
        <w:rPr>
          <w:rFonts w:ascii="Arial" w:hAnsi="Arial" w:cs="Arial"/>
          <w:bCs/>
          <w:sz w:val="22"/>
          <w:szCs w:val="22"/>
        </w:rPr>
      </w:pPr>
      <w:r>
        <w:rPr>
          <w:rFonts w:ascii="Arial" w:hAnsi="Arial" w:cs="Arial"/>
          <w:bCs/>
          <w:sz w:val="22"/>
          <w:szCs w:val="22"/>
        </w:rPr>
        <w:t>Por cierto, c</w:t>
      </w:r>
      <w:r w:rsidR="00A1607E" w:rsidRPr="00913D06">
        <w:rPr>
          <w:rFonts w:ascii="Arial" w:hAnsi="Arial" w:cs="Arial"/>
          <w:bCs/>
          <w:sz w:val="22"/>
          <w:szCs w:val="22"/>
        </w:rPr>
        <w:t xml:space="preserve">abe recordar que los gobiernos locales son entidades autónomas y que pueden recibir aportes del gobierno central, pero son ellos finalmente quienes toman las decisiones. </w:t>
      </w:r>
      <w:r w:rsidR="00B05783" w:rsidRPr="00913D06">
        <w:rPr>
          <w:rFonts w:ascii="Arial" w:hAnsi="Arial" w:cs="Arial"/>
          <w:bCs/>
          <w:sz w:val="22"/>
          <w:szCs w:val="22"/>
        </w:rPr>
        <w:t xml:space="preserve"> </w:t>
      </w:r>
      <w:r w:rsidR="009D17D0" w:rsidRPr="00913D06">
        <w:rPr>
          <w:rFonts w:ascii="Arial" w:hAnsi="Arial" w:cs="Arial"/>
          <w:bCs/>
          <w:sz w:val="22"/>
          <w:szCs w:val="22"/>
        </w:rPr>
        <w:t xml:space="preserve">La relevancia de </w:t>
      </w:r>
      <w:r w:rsidR="00B05783" w:rsidRPr="00913D06">
        <w:rPr>
          <w:rFonts w:ascii="Arial" w:hAnsi="Arial" w:cs="Arial"/>
          <w:bCs/>
          <w:sz w:val="22"/>
          <w:szCs w:val="22"/>
        </w:rPr>
        <w:t>este estudio</w:t>
      </w:r>
      <w:r w:rsidR="009D17D0" w:rsidRPr="00913D06">
        <w:rPr>
          <w:rFonts w:ascii="Arial" w:hAnsi="Arial" w:cs="Arial"/>
          <w:bCs/>
          <w:sz w:val="22"/>
          <w:szCs w:val="22"/>
        </w:rPr>
        <w:t xml:space="preserve"> radica en que –en promedio- e</w:t>
      </w:r>
      <w:r w:rsidR="0015629B" w:rsidRPr="00913D06">
        <w:rPr>
          <w:rFonts w:ascii="Arial" w:hAnsi="Arial" w:cs="Arial"/>
          <w:bCs/>
          <w:sz w:val="22"/>
          <w:szCs w:val="22"/>
        </w:rPr>
        <w:t>l</w:t>
      </w:r>
      <w:r w:rsidR="006611DB" w:rsidRPr="00913D06">
        <w:rPr>
          <w:rFonts w:ascii="Arial" w:hAnsi="Arial" w:cs="Arial"/>
          <w:bCs/>
          <w:sz w:val="22"/>
          <w:szCs w:val="22"/>
        </w:rPr>
        <w:t xml:space="preserve"> gobierno electrónico municipal/</w:t>
      </w:r>
      <w:r w:rsidR="0015629B" w:rsidRPr="00913D06">
        <w:rPr>
          <w:rFonts w:ascii="Arial" w:hAnsi="Arial" w:cs="Arial"/>
          <w:bCs/>
          <w:sz w:val="22"/>
          <w:szCs w:val="22"/>
        </w:rPr>
        <w:t>local</w:t>
      </w:r>
      <w:r w:rsidR="009D17D0" w:rsidRPr="00913D06">
        <w:rPr>
          <w:rFonts w:ascii="Arial" w:hAnsi="Arial" w:cs="Arial"/>
          <w:bCs/>
          <w:sz w:val="22"/>
          <w:szCs w:val="22"/>
        </w:rPr>
        <w:t xml:space="preserve"> en Chile</w:t>
      </w:r>
      <w:r w:rsidR="0015629B" w:rsidRPr="00913D06">
        <w:rPr>
          <w:rFonts w:ascii="Arial" w:hAnsi="Arial" w:cs="Arial"/>
          <w:bCs/>
          <w:sz w:val="22"/>
          <w:szCs w:val="22"/>
        </w:rPr>
        <w:t xml:space="preserve"> tiene una oferta de servicios limitad</w:t>
      </w:r>
      <w:r w:rsidR="009D17D0" w:rsidRPr="00913D06">
        <w:rPr>
          <w:rFonts w:ascii="Arial" w:hAnsi="Arial" w:cs="Arial"/>
          <w:bCs/>
          <w:sz w:val="22"/>
          <w:szCs w:val="22"/>
        </w:rPr>
        <w:t>a</w:t>
      </w:r>
      <w:r w:rsidR="0015629B" w:rsidRPr="00913D06">
        <w:rPr>
          <w:rFonts w:ascii="Arial" w:hAnsi="Arial" w:cs="Arial"/>
          <w:bCs/>
          <w:sz w:val="22"/>
          <w:szCs w:val="22"/>
        </w:rPr>
        <w:t>, relativamente poco sofisticad</w:t>
      </w:r>
      <w:r w:rsidR="009D17D0" w:rsidRPr="00913D06">
        <w:rPr>
          <w:rFonts w:ascii="Arial" w:hAnsi="Arial" w:cs="Arial"/>
          <w:bCs/>
          <w:sz w:val="22"/>
          <w:szCs w:val="22"/>
        </w:rPr>
        <w:t xml:space="preserve">a y </w:t>
      </w:r>
      <w:r w:rsidR="006611DB" w:rsidRPr="00913D06">
        <w:rPr>
          <w:rFonts w:ascii="Arial" w:hAnsi="Arial" w:cs="Arial"/>
          <w:bCs/>
          <w:sz w:val="22"/>
          <w:szCs w:val="22"/>
        </w:rPr>
        <w:t>las páginas web están</w:t>
      </w:r>
      <w:r w:rsidR="009D17D0" w:rsidRPr="00913D06">
        <w:rPr>
          <w:rFonts w:ascii="Arial" w:hAnsi="Arial" w:cs="Arial"/>
          <w:bCs/>
          <w:sz w:val="22"/>
          <w:szCs w:val="22"/>
        </w:rPr>
        <w:t xml:space="preserve"> más</w:t>
      </w:r>
      <w:r w:rsidR="006611DB" w:rsidRPr="00913D06">
        <w:rPr>
          <w:rFonts w:ascii="Arial" w:hAnsi="Arial" w:cs="Arial"/>
          <w:bCs/>
          <w:sz w:val="22"/>
          <w:szCs w:val="22"/>
        </w:rPr>
        <w:t xml:space="preserve"> centradas</w:t>
      </w:r>
      <w:r w:rsidR="009D17D0" w:rsidRPr="00913D06">
        <w:rPr>
          <w:rFonts w:ascii="Arial" w:hAnsi="Arial" w:cs="Arial"/>
          <w:bCs/>
          <w:sz w:val="22"/>
          <w:szCs w:val="22"/>
        </w:rPr>
        <w:t xml:space="preserve"> en el marketing político</w:t>
      </w:r>
      <w:r w:rsidR="006611DB" w:rsidRPr="00913D06">
        <w:rPr>
          <w:rFonts w:ascii="Arial" w:hAnsi="Arial" w:cs="Arial"/>
          <w:bCs/>
          <w:sz w:val="22"/>
          <w:szCs w:val="22"/>
        </w:rPr>
        <w:t xml:space="preserve"> y en entregar información</w:t>
      </w:r>
      <w:r>
        <w:rPr>
          <w:rFonts w:ascii="Arial" w:hAnsi="Arial" w:cs="Arial"/>
          <w:bCs/>
          <w:sz w:val="22"/>
          <w:szCs w:val="22"/>
        </w:rPr>
        <w:t xml:space="preserve"> básica</w:t>
      </w:r>
      <w:r w:rsidR="006611DB" w:rsidRPr="00913D06">
        <w:rPr>
          <w:rFonts w:ascii="Arial" w:hAnsi="Arial" w:cs="Arial"/>
          <w:bCs/>
          <w:sz w:val="22"/>
          <w:szCs w:val="22"/>
        </w:rPr>
        <w:t>,</w:t>
      </w:r>
      <w:r w:rsidR="009D17D0" w:rsidRPr="00913D06">
        <w:rPr>
          <w:rFonts w:ascii="Arial" w:hAnsi="Arial" w:cs="Arial"/>
          <w:bCs/>
          <w:sz w:val="22"/>
          <w:szCs w:val="22"/>
        </w:rPr>
        <w:t xml:space="preserve"> que en proporcionar servicios </w:t>
      </w:r>
      <w:r>
        <w:rPr>
          <w:rFonts w:ascii="Arial" w:hAnsi="Arial" w:cs="Arial"/>
          <w:bCs/>
          <w:sz w:val="22"/>
          <w:szCs w:val="22"/>
        </w:rPr>
        <w:t xml:space="preserve">que beneficien a la ciudadanía (i.e., comodidad, ahorro de recursos como tiempo y dinero, etc.). </w:t>
      </w:r>
    </w:p>
    <w:p w14:paraId="36D1BB16" w14:textId="77777777" w:rsidR="009B1184" w:rsidRPr="00913D06" w:rsidRDefault="009B1184" w:rsidP="00C662EC">
      <w:pPr>
        <w:jc w:val="both"/>
        <w:rPr>
          <w:rFonts w:ascii="Arial" w:hAnsi="Arial" w:cs="Arial"/>
          <w:bCs/>
          <w:sz w:val="20"/>
          <w:szCs w:val="22"/>
        </w:rPr>
      </w:pPr>
    </w:p>
    <w:p w14:paraId="2703162F" w14:textId="77777777" w:rsidR="0015629B" w:rsidRPr="00913D06" w:rsidRDefault="0015629B" w:rsidP="00C662EC">
      <w:pPr>
        <w:jc w:val="both"/>
        <w:rPr>
          <w:rFonts w:ascii="Arial" w:hAnsi="Arial" w:cs="Arial"/>
          <w:bCs/>
          <w:sz w:val="22"/>
          <w:szCs w:val="22"/>
        </w:rPr>
      </w:pPr>
      <w:r w:rsidRPr="00913D06">
        <w:rPr>
          <w:rFonts w:ascii="Arial" w:hAnsi="Arial" w:cs="Arial"/>
          <w:bCs/>
          <w:sz w:val="22"/>
          <w:szCs w:val="22"/>
        </w:rPr>
        <w:t xml:space="preserve">Si bien en Chile se ha avanzado en esta materia y el país se encuentra a nivel global en el ranking N° 33 (UN </w:t>
      </w:r>
      <w:r w:rsidR="00944481" w:rsidRPr="00913D06">
        <w:rPr>
          <w:rFonts w:ascii="Arial" w:hAnsi="Arial" w:cs="Arial"/>
          <w:bCs/>
          <w:sz w:val="22"/>
          <w:szCs w:val="22"/>
        </w:rPr>
        <w:t>E</w:t>
      </w:r>
      <w:r w:rsidR="00264FB5" w:rsidRPr="00913D06">
        <w:rPr>
          <w:rFonts w:ascii="Arial" w:hAnsi="Arial" w:cs="Arial"/>
          <w:bCs/>
          <w:sz w:val="22"/>
          <w:szCs w:val="22"/>
        </w:rPr>
        <w:t>-Government Survey, 2014</w:t>
      </w:r>
      <w:r w:rsidRPr="00913D06">
        <w:rPr>
          <w:rFonts w:ascii="Arial" w:hAnsi="Arial" w:cs="Arial"/>
          <w:bCs/>
          <w:sz w:val="22"/>
          <w:szCs w:val="22"/>
        </w:rPr>
        <w:t xml:space="preserve">), a nivel municipal existen grandes brechas de uso y acceso, lo que se puede apreciar mediante el desarrollo de la iniciativa Municipios Digitales </w:t>
      </w:r>
      <w:r w:rsidR="006611DB" w:rsidRPr="00913D06">
        <w:rPr>
          <w:rFonts w:ascii="Arial" w:hAnsi="Arial" w:cs="Arial"/>
          <w:bCs/>
          <w:sz w:val="22"/>
          <w:szCs w:val="22"/>
        </w:rPr>
        <w:t>implementada por el Ministerio de Secretaria Gene</w:t>
      </w:r>
      <w:r w:rsidR="00DA2E48">
        <w:rPr>
          <w:rFonts w:ascii="Arial" w:hAnsi="Arial" w:cs="Arial"/>
          <w:bCs/>
          <w:sz w:val="22"/>
          <w:szCs w:val="22"/>
        </w:rPr>
        <w:t xml:space="preserve">ral de la Presidencia (SEGPRES), que tiene como propósito potenciar el rol de los gobiernos locales digitalizando trámites y transfiriendo tecnología. </w:t>
      </w:r>
    </w:p>
    <w:p w14:paraId="3C76BEB9" w14:textId="77777777" w:rsidR="0015629B" w:rsidRPr="00913D06" w:rsidRDefault="0015629B" w:rsidP="00C662EC">
      <w:pPr>
        <w:jc w:val="both"/>
        <w:rPr>
          <w:rFonts w:ascii="Arial" w:hAnsi="Arial" w:cs="Arial"/>
          <w:bCs/>
          <w:sz w:val="20"/>
          <w:szCs w:val="22"/>
        </w:rPr>
      </w:pPr>
    </w:p>
    <w:p w14:paraId="327F9B25" w14:textId="77777777" w:rsidR="0015629B" w:rsidRPr="00913D06" w:rsidRDefault="006611DB" w:rsidP="00C662EC">
      <w:pPr>
        <w:jc w:val="both"/>
        <w:rPr>
          <w:rFonts w:ascii="Arial" w:hAnsi="Arial" w:cs="Arial"/>
          <w:bCs/>
          <w:sz w:val="22"/>
          <w:szCs w:val="22"/>
        </w:rPr>
      </w:pPr>
      <w:r w:rsidRPr="00913D06">
        <w:rPr>
          <w:rFonts w:ascii="Arial" w:hAnsi="Arial" w:cs="Arial"/>
          <w:bCs/>
          <w:sz w:val="22"/>
          <w:szCs w:val="22"/>
        </w:rPr>
        <w:t>Por último, cabe destacar que no existen estudios en Chile que midan</w:t>
      </w:r>
      <w:r w:rsidR="0015629B" w:rsidRPr="00913D06">
        <w:rPr>
          <w:rFonts w:ascii="Arial" w:hAnsi="Arial" w:cs="Arial"/>
          <w:bCs/>
          <w:sz w:val="22"/>
          <w:szCs w:val="22"/>
        </w:rPr>
        <w:t xml:space="preserve"> el nivel de uso o la valoración que otorgan </w:t>
      </w:r>
      <w:r w:rsidR="00264FB5" w:rsidRPr="00913D06">
        <w:rPr>
          <w:rFonts w:ascii="Arial" w:hAnsi="Arial" w:cs="Arial"/>
          <w:bCs/>
          <w:sz w:val="22"/>
          <w:szCs w:val="22"/>
        </w:rPr>
        <w:t>los usuarios y ciudadanos</w:t>
      </w:r>
      <w:r w:rsidR="0015629B" w:rsidRPr="00913D06">
        <w:rPr>
          <w:rFonts w:ascii="Arial" w:hAnsi="Arial" w:cs="Arial"/>
          <w:bCs/>
          <w:sz w:val="22"/>
          <w:szCs w:val="22"/>
        </w:rPr>
        <w:t xml:space="preserve"> a este tipo de servicios. Las únicas mediciones que se han realizado han sido de beneficios para los servicios</w:t>
      </w:r>
      <w:r w:rsidR="00032DF9" w:rsidRPr="00913D06">
        <w:rPr>
          <w:rFonts w:ascii="Arial" w:hAnsi="Arial" w:cs="Arial"/>
          <w:bCs/>
          <w:sz w:val="22"/>
          <w:szCs w:val="22"/>
        </w:rPr>
        <w:t>, del gasto público orientado al gasto en tecnología</w:t>
      </w:r>
      <w:r w:rsidR="00264FB5" w:rsidRPr="00913D06">
        <w:rPr>
          <w:rFonts w:ascii="Arial" w:hAnsi="Arial" w:cs="Arial"/>
          <w:bCs/>
          <w:sz w:val="22"/>
          <w:szCs w:val="22"/>
        </w:rPr>
        <w:t xml:space="preserve"> (SEGPRES, 2010)</w:t>
      </w:r>
      <w:r w:rsidR="00032DF9" w:rsidRPr="00913D06">
        <w:rPr>
          <w:rFonts w:ascii="Arial" w:hAnsi="Arial" w:cs="Arial"/>
          <w:bCs/>
          <w:sz w:val="22"/>
          <w:szCs w:val="22"/>
        </w:rPr>
        <w:t>, de la presencia o ausencia de elementos de gobierno digital</w:t>
      </w:r>
      <w:r w:rsidR="00264FB5" w:rsidRPr="00913D06">
        <w:rPr>
          <w:rFonts w:ascii="Arial" w:hAnsi="Arial" w:cs="Arial"/>
          <w:bCs/>
          <w:sz w:val="22"/>
          <w:szCs w:val="22"/>
        </w:rPr>
        <w:t xml:space="preserve"> </w:t>
      </w:r>
      <w:r w:rsidR="00253F72" w:rsidRPr="00913D06">
        <w:rPr>
          <w:rFonts w:ascii="Arial" w:hAnsi="Arial" w:cs="Arial"/>
          <w:bCs/>
          <w:sz w:val="22"/>
          <w:szCs w:val="22"/>
        </w:rPr>
        <w:t xml:space="preserve">en páginas web </w:t>
      </w:r>
      <w:r w:rsidR="00264FB5" w:rsidRPr="00913D06">
        <w:rPr>
          <w:rFonts w:ascii="Arial" w:hAnsi="Arial" w:cs="Arial"/>
          <w:bCs/>
          <w:sz w:val="22"/>
          <w:szCs w:val="22"/>
        </w:rPr>
        <w:t>(Ormeño 2011)</w:t>
      </w:r>
      <w:r w:rsidR="00032DF9" w:rsidRPr="00913D06">
        <w:rPr>
          <w:rFonts w:ascii="Arial" w:hAnsi="Arial" w:cs="Arial"/>
          <w:bCs/>
          <w:sz w:val="22"/>
          <w:szCs w:val="22"/>
        </w:rPr>
        <w:t xml:space="preserve">, entre otros. </w:t>
      </w:r>
      <w:r w:rsidR="00264FB5" w:rsidRPr="00913D06">
        <w:rPr>
          <w:rFonts w:ascii="Arial" w:hAnsi="Arial" w:cs="Arial"/>
          <w:bCs/>
          <w:sz w:val="22"/>
          <w:szCs w:val="22"/>
        </w:rPr>
        <w:t xml:space="preserve">Sólo se encuentra un estudio </w:t>
      </w:r>
      <w:r w:rsidR="00253F72" w:rsidRPr="00913D06">
        <w:rPr>
          <w:rFonts w:ascii="Arial" w:hAnsi="Arial" w:cs="Arial"/>
          <w:bCs/>
          <w:sz w:val="22"/>
          <w:szCs w:val="22"/>
        </w:rPr>
        <w:t xml:space="preserve">nacional </w:t>
      </w:r>
      <w:r w:rsidR="00264FB5" w:rsidRPr="00913D06">
        <w:rPr>
          <w:rFonts w:ascii="Arial" w:hAnsi="Arial" w:cs="Arial"/>
          <w:bCs/>
          <w:sz w:val="22"/>
          <w:szCs w:val="22"/>
        </w:rPr>
        <w:t xml:space="preserve">reciente que ha </w:t>
      </w:r>
      <w:r w:rsidR="00253F72" w:rsidRPr="00913D06">
        <w:rPr>
          <w:rFonts w:ascii="Arial" w:hAnsi="Arial" w:cs="Arial"/>
          <w:bCs/>
          <w:sz w:val="22"/>
          <w:szCs w:val="22"/>
        </w:rPr>
        <w:t>analizado</w:t>
      </w:r>
      <w:r w:rsidR="00264FB5" w:rsidRPr="00913D06">
        <w:rPr>
          <w:rFonts w:ascii="Arial" w:hAnsi="Arial" w:cs="Arial"/>
          <w:bCs/>
          <w:sz w:val="22"/>
          <w:szCs w:val="22"/>
        </w:rPr>
        <w:t xml:space="preserve"> la brecha digital de los municipios a partir de un modelo logístico (Stager Koller et al., 2015). </w:t>
      </w:r>
      <w:r w:rsidR="00253F72" w:rsidRPr="00913D06">
        <w:rPr>
          <w:rFonts w:ascii="Arial" w:hAnsi="Arial" w:cs="Arial"/>
          <w:bCs/>
          <w:sz w:val="22"/>
          <w:szCs w:val="22"/>
        </w:rPr>
        <w:t xml:space="preserve">En cambio, es posible encontrar en la literatura internacional estudios que han abarcado el comportamiento (inobservable) de los ciudadanos o consumidores de estos servicios a través de modelos logísticos de diversa complejidad (Tolbert el al., 2006; Gallego-Álvarez et al., 2010; Celik et al., 2015). </w:t>
      </w:r>
    </w:p>
    <w:p w14:paraId="646FAF68" w14:textId="77777777" w:rsidR="00C662EC" w:rsidRPr="00913D06" w:rsidRDefault="00C662EC" w:rsidP="00C662EC">
      <w:pPr>
        <w:jc w:val="both"/>
        <w:rPr>
          <w:rFonts w:ascii="Arial" w:hAnsi="Arial" w:cs="Arial"/>
          <w:bCs/>
          <w:sz w:val="18"/>
          <w:szCs w:val="22"/>
        </w:rPr>
      </w:pPr>
    </w:p>
    <w:p w14:paraId="2BA9283C" w14:textId="77777777" w:rsidR="0015629B" w:rsidRPr="00913D06" w:rsidRDefault="00C662EC" w:rsidP="00C662EC">
      <w:pPr>
        <w:pStyle w:val="Prrafodelista"/>
        <w:numPr>
          <w:ilvl w:val="0"/>
          <w:numId w:val="10"/>
        </w:numPr>
        <w:jc w:val="both"/>
        <w:rPr>
          <w:rFonts w:ascii="Arial" w:hAnsi="Arial" w:cs="Arial"/>
          <w:b/>
          <w:bCs/>
          <w:sz w:val="22"/>
          <w:szCs w:val="22"/>
        </w:rPr>
      </w:pPr>
      <w:r w:rsidRPr="00913D06">
        <w:rPr>
          <w:rFonts w:ascii="Arial" w:hAnsi="Arial" w:cs="Arial"/>
          <w:b/>
          <w:bCs/>
          <w:sz w:val="22"/>
          <w:szCs w:val="22"/>
        </w:rPr>
        <w:t>Objetivos</w:t>
      </w:r>
    </w:p>
    <w:p w14:paraId="13795E84" w14:textId="77777777" w:rsidR="00C662EC" w:rsidRPr="00913D06" w:rsidRDefault="00C662EC" w:rsidP="00C662EC">
      <w:pPr>
        <w:pStyle w:val="Prrafodelista"/>
        <w:ind w:left="1080"/>
        <w:jc w:val="both"/>
        <w:rPr>
          <w:rFonts w:ascii="Arial" w:hAnsi="Arial" w:cs="Arial"/>
          <w:b/>
          <w:bCs/>
          <w:sz w:val="18"/>
          <w:szCs w:val="22"/>
        </w:rPr>
      </w:pPr>
    </w:p>
    <w:p w14:paraId="322BA3D4" w14:textId="77777777" w:rsidR="0019799B" w:rsidRPr="00913D06" w:rsidRDefault="0019799B" w:rsidP="00C662EC">
      <w:pPr>
        <w:pStyle w:val="Ttulo1"/>
        <w:widowControl/>
        <w:jc w:val="both"/>
        <w:rPr>
          <w:b/>
          <w:bCs/>
          <w:sz w:val="22"/>
          <w:szCs w:val="22"/>
          <w:u w:val="single"/>
        </w:rPr>
      </w:pPr>
      <w:r w:rsidRPr="00913D06">
        <w:rPr>
          <w:b/>
          <w:bCs/>
          <w:sz w:val="22"/>
          <w:szCs w:val="22"/>
          <w:u w:val="single"/>
        </w:rPr>
        <w:t>Objetivo General</w:t>
      </w:r>
    </w:p>
    <w:p w14:paraId="4F38C67E" w14:textId="77777777" w:rsidR="0019799B" w:rsidRPr="00913D06" w:rsidRDefault="0019799B" w:rsidP="00C662EC">
      <w:pPr>
        <w:rPr>
          <w:rFonts w:ascii="Arial" w:hAnsi="Arial" w:cs="Arial"/>
          <w:sz w:val="18"/>
          <w:szCs w:val="22"/>
        </w:rPr>
      </w:pPr>
    </w:p>
    <w:p w14:paraId="5023BEBE" w14:textId="77777777" w:rsidR="00264FB5" w:rsidRPr="00913D06" w:rsidRDefault="00264FB5" w:rsidP="00C662EC">
      <w:pPr>
        <w:jc w:val="both"/>
        <w:rPr>
          <w:rFonts w:ascii="Arial" w:hAnsi="Arial" w:cs="Arial"/>
          <w:bCs/>
          <w:sz w:val="22"/>
          <w:szCs w:val="22"/>
        </w:rPr>
      </w:pPr>
      <w:r w:rsidRPr="00913D06">
        <w:rPr>
          <w:rFonts w:ascii="Arial" w:hAnsi="Arial" w:cs="Arial"/>
          <w:bCs/>
          <w:sz w:val="22"/>
          <w:szCs w:val="22"/>
        </w:rPr>
        <w:t>Evaluar si el gobierno electrónico local aumenta las brechas digitales en la Región Metropolitana a partir de la identificación y estimación de</w:t>
      </w:r>
      <w:r w:rsidR="00243CEB" w:rsidRPr="00913D06">
        <w:rPr>
          <w:rFonts w:ascii="Arial" w:hAnsi="Arial" w:cs="Arial"/>
          <w:bCs/>
          <w:sz w:val="22"/>
          <w:szCs w:val="22"/>
        </w:rPr>
        <w:t xml:space="preserve"> las variables que aumentan la probabilidad de uso </w:t>
      </w:r>
      <w:r w:rsidR="00BF53DE" w:rsidRPr="00913D06">
        <w:rPr>
          <w:rFonts w:ascii="Arial" w:hAnsi="Arial" w:cs="Arial"/>
          <w:bCs/>
          <w:sz w:val="22"/>
          <w:szCs w:val="22"/>
        </w:rPr>
        <w:t>de los ciudadanos</w:t>
      </w:r>
      <w:r w:rsidRPr="00913D06">
        <w:rPr>
          <w:rFonts w:ascii="Arial" w:hAnsi="Arial" w:cs="Arial"/>
          <w:bCs/>
          <w:sz w:val="22"/>
          <w:szCs w:val="22"/>
        </w:rPr>
        <w:t xml:space="preserve"> de los servicios vinculados al gobierno electrónico local.</w:t>
      </w:r>
    </w:p>
    <w:p w14:paraId="0659593E" w14:textId="77777777" w:rsidR="00264FB5" w:rsidRPr="00913D06" w:rsidRDefault="00264FB5" w:rsidP="00C662EC">
      <w:pPr>
        <w:jc w:val="both"/>
        <w:rPr>
          <w:rFonts w:ascii="Arial" w:hAnsi="Arial" w:cs="Arial"/>
          <w:bCs/>
          <w:sz w:val="22"/>
          <w:szCs w:val="22"/>
        </w:rPr>
      </w:pPr>
    </w:p>
    <w:p w14:paraId="2CC14750" w14:textId="77777777" w:rsidR="0019799B" w:rsidRPr="00913D06" w:rsidRDefault="0019799B" w:rsidP="00C662EC">
      <w:pPr>
        <w:pStyle w:val="Ttulo1"/>
        <w:widowControl/>
        <w:jc w:val="both"/>
        <w:rPr>
          <w:b/>
          <w:bCs/>
          <w:sz w:val="22"/>
          <w:szCs w:val="22"/>
          <w:u w:val="single"/>
        </w:rPr>
      </w:pPr>
      <w:r w:rsidRPr="00913D06">
        <w:rPr>
          <w:b/>
          <w:bCs/>
          <w:sz w:val="22"/>
          <w:szCs w:val="22"/>
          <w:u w:val="single"/>
        </w:rPr>
        <w:t>Objetivos Específicos</w:t>
      </w:r>
    </w:p>
    <w:p w14:paraId="0DD98CDA" w14:textId="77777777" w:rsidR="0019799B" w:rsidRPr="003D6408" w:rsidRDefault="0019799B" w:rsidP="00C662EC">
      <w:pPr>
        <w:widowControl/>
        <w:jc w:val="both"/>
        <w:rPr>
          <w:rFonts w:ascii="Arial" w:hAnsi="Arial" w:cs="Arial"/>
          <w:sz w:val="16"/>
          <w:szCs w:val="22"/>
        </w:rPr>
      </w:pPr>
    </w:p>
    <w:p w14:paraId="6DFD30EE" w14:textId="77777777" w:rsidR="00243CEB" w:rsidRPr="00913D06" w:rsidRDefault="00E61244" w:rsidP="00C662EC">
      <w:pPr>
        <w:pStyle w:val="Prrafodelista"/>
        <w:numPr>
          <w:ilvl w:val="0"/>
          <w:numId w:val="8"/>
        </w:numPr>
        <w:ind w:left="426" w:hanging="426"/>
        <w:jc w:val="both"/>
        <w:rPr>
          <w:rFonts w:ascii="Arial" w:hAnsi="Arial" w:cs="Arial"/>
          <w:bCs/>
          <w:sz w:val="22"/>
          <w:szCs w:val="22"/>
        </w:rPr>
      </w:pPr>
      <w:r w:rsidRPr="00913D06">
        <w:rPr>
          <w:rFonts w:ascii="Arial" w:hAnsi="Arial" w:cs="Arial"/>
          <w:bCs/>
          <w:sz w:val="22"/>
          <w:szCs w:val="22"/>
        </w:rPr>
        <w:t>E</w:t>
      </w:r>
      <w:r w:rsidR="00293CAF" w:rsidRPr="00913D06">
        <w:rPr>
          <w:rFonts w:ascii="Arial" w:hAnsi="Arial" w:cs="Arial"/>
          <w:bCs/>
          <w:sz w:val="22"/>
          <w:szCs w:val="22"/>
        </w:rPr>
        <w:t xml:space="preserve">valuar </w:t>
      </w:r>
      <w:r w:rsidR="00243CEB" w:rsidRPr="00913D06">
        <w:rPr>
          <w:rFonts w:ascii="Arial" w:hAnsi="Arial" w:cs="Arial"/>
          <w:bCs/>
          <w:sz w:val="22"/>
          <w:szCs w:val="22"/>
        </w:rPr>
        <w:t>el estado del gobierno electrónico en los municipios de la Región Metropolitana</w:t>
      </w:r>
      <w:r w:rsidR="00701C7E" w:rsidRPr="00913D06">
        <w:rPr>
          <w:rFonts w:ascii="Arial" w:hAnsi="Arial" w:cs="Arial"/>
          <w:bCs/>
          <w:sz w:val="22"/>
          <w:szCs w:val="22"/>
        </w:rPr>
        <w:t xml:space="preserve"> utilizando diferentes métricas, </w:t>
      </w:r>
      <w:r w:rsidR="00B05783" w:rsidRPr="00913D06">
        <w:rPr>
          <w:rFonts w:ascii="Arial" w:hAnsi="Arial" w:cs="Arial"/>
          <w:bCs/>
          <w:sz w:val="22"/>
          <w:szCs w:val="22"/>
        </w:rPr>
        <w:t>como,</w:t>
      </w:r>
      <w:r w:rsidR="00701C7E" w:rsidRPr="00913D06">
        <w:rPr>
          <w:rFonts w:ascii="Arial" w:hAnsi="Arial" w:cs="Arial"/>
          <w:bCs/>
          <w:sz w:val="22"/>
          <w:szCs w:val="22"/>
        </w:rPr>
        <w:t xml:space="preserve"> por ejemplo, el Índice </w:t>
      </w:r>
      <w:r w:rsidR="00C662EC" w:rsidRPr="00913D06">
        <w:rPr>
          <w:rFonts w:ascii="Arial" w:hAnsi="Arial" w:cs="Arial"/>
          <w:bCs/>
          <w:sz w:val="22"/>
          <w:szCs w:val="22"/>
        </w:rPr>
        <w:t>de Gobierno Electrónico (</w:t>
      </w:r>
      <w:r w:rsidR="00F03DED" w:rsidRPr="00913D06">
        <w:rPr>
          <w:rFonts w:ascii="Arial" w:hAnsi="Arial" w:cs="Arial"/>
          <w:bCs/>
          <w:sz w:val="22"/>
          <w:szCs w:val="22"/>
        </w:rPr>
        <w:t xml:space="preserve">Fuentealba et al., </w:t>
      </w:r>
      <w:r w:rsidR="00C662EC" w:rsidRPr="00913D06">
        <w:rPr>
          <w:rFonts w:ascii="Arial" w:hAnsi="Arial" w:cs="Arial"/>
          <w:bCs/>
          <w:sz w:val="22"/>
          <w:szCs w:val="22"/>
        </w:rPr>
        <w:t>2010);</w:t>
      </w:r>
    </w:p>
    <w:p w14:paraId="254AFAF8" w14:textId="77777777" w:rsidR="00243CEB" w:rsidRPr="00913D06" w:rsidRDefault="00243CEB" w:rsidP="00C662EC">
      <w:pPr>
        <w:ind w:left="426" w:hanging="426"/>
        <w:jc w:val="both"/>
        <w:rPr>
          <w:rFonts w:ascii="Arial" w:hAnsi="Arial" w:cs="Arial"/>
          <w:bCs/>
          <w:sz w:val="16"/>
          <w:szCs w:val="22"/>
        </w:rPr>
      </w:pPr>
    </w:p>
    <w:p w14:paraId="488AD422" w14:textId="77777777" w:rsidR="00243CEB" w:rsidRPr="00913D06" w:rsidRDefault="00243CEB" w:rsidP="00C662EC">
      <w:pPr>
        <w:pStyle w:val="Prrafodelista"/>
        <w:numPr>
          <w:ilvl w:val="0"/>
          <w:numId w:val="8"/>
        </w:numPr>
        <w:ind w:left="426" w:hanging="426"/>
        <w:jc w:val="both"/>
        <w:rPr>
          <w:rFonts w:ascii="Arial" w:hAnsi="Arial" w:cs="Arial"/>
          <w:bCs/>
          <w:sz w:val="22"/>
          <w:szCs w:val="22"/>
        </w:rPr>
      </w:pPr>
      <w:r w:rsidRPr="00913D06">
        <w:rPr>
          <w:rFonts w:ascii="Arial" w:hAnsi="Arial" w:cs="Arial"/>
          <w:bCs/>
          <w:sz w:val="22"/>
          <w:szCs w:val="22"/>
        </w:rPr>
        <w:t>Medir la brecha digital en las comunas de la Región Metropolitana</w:t>
      </w:r>
      <w:r w:rsidR="00C662EC" w:rsidRPr="00913D06">
        <w:rPr>
          <w:rFonts w:ascii="Arial" w:hAnsi="Arial" w:cs="Arial"/>
          <w:bCs/>
          <w:sz w:val="22"/>
          <w:szCs w:val="22"/>
        </w:rPr>
        <w:t>;</w:t>
      </w:r>
    </w:p>
    <w:p w14:paraId="10F9069A" w14:textId="77777777" w:rsidR="00701C7E" w:rsidRPr="00913D06" w:rsidRDefault="00701C7E" w:rsidP="00C662EC">
      <w:pPr>
        <w:ind w:left="426" w:hanging="426"/>
        <w:jc w:val="both"/>
        <w:rPr>
          <w:rFonts w:ascii="Arial" w:hAnsi="Arial" w:cs="Arial"/>
          <w:bCs/>
          <w:sz w:val="14"/>
          <w:szCs w:val="22"/>
        </w:rPr>
      </w:pPr>
    </w:p>
    <w:p w14:paraId="3C7F0B27" w14:textId="77777777" w:rsidR="00701C7E" w:rsidRPr="00913D06" w:rsidRDefault="00701C7E" w:rsidP="00C662EC">
      <w:pPr>
        <w:pStyle w:val="Prrafodelista"/>
        <w:numPr>
          <w:ilvl w:val="0"/>
          <w:numId w:val="8"/>
        </w:numPr>
        <w:ind w:left="426" w:hanging="426"/>
        <w:jc w:val="both"/>
        <w:rPr>
          <w:rFonts w:ascii="Arial" w:hAnsi="Arial" w:cs="Arial"/>
          <w:bCs/>
          <w:sz w:val="22"/>
          <w:szCs w:val="22"/>
        </w:rPr>
      </w:pPr>
      <w:r w:rsidRPr="00913D06">
        <w:rPr>
          <w:rFonts w:ascii="Arial" w:hAnsi="Arial" w:cs="Arial"/>
          <w:bCs/>
          <w:sz w:val="22"/>
          <w:szCs w:val="22"/>
        </w:rPr>
        <w:t>Analizar la iniciativa Municipios Digitales en la Región Metropolitana</w:t>
      </w:r>
      <w:r w:rsidR="00C662EC" w:rsidRPr="00913D06">
        <w:rPr>
          <w:rFonts w:ascii="Arial" w:hAnsi="Arial" w:cs="Arial"/>
          <w:bCs/>
          <w:sz w:val="22"/>
          <w:szCs w:val="22"/>
        </w:rPr>
        <w:t>;</w:t>
      </w:r>
    </w:p>
    <w:p w14:paraId="70DB9C66" w14:textId="77777777" w:rsidR="00243CEB" w:rsidRPr="00913D06" w:rsidRDefault="00243CEB" w:rsidP="00C662EC">
      <w:pPr>
        <w:ind w:left="426" w:hanging="426"/>
        <w:jc w:val="both"/>
        <w:rPr>
          <w:rFonts w:ascii="Arial" w:hAnsi="Arial" w:cs="Arial"/>
          <w:bCs/>
          <w:sz w:val="14"/>
          <w:szCs w:val="22"/>
        </w:rPr>
      </w:pPr>
    </w:p>
    <w:p w14:paraId="340BEEF7" w14:textId="77777777" w:rsidR="00243CEB" w:rsidRPr="00913D06" w:rsidRDefault="00243CEB" w:rsidP="00C662EC">
      <w:pPr>
        <w:pStyle w:val="Prrafodelista"/>
        <w:numPr>
          <w:ilvl w:val="0"/>
          <w:numId w:val="8"/>
        </w:numPr>
        <w:ind w:left="426" w:hanging="426"/>
        <w:jc w:val="both"/>
        <w:rPr>
          <w:rFonts w:ascii="Arial" w:hAnsi="Arial" w:cs="Arial"/>
          <w:bCs/>
          <w:sz w:val="22"/>
          <w:szCs w:val="22"/>
          <w:lang w:val="es-CL"/>
        </w:rPr>
      </w:pPr>
      <w:del w:id="2" w:author="MPM - KOA" w:date="2016-04-29T18:34:00Z">
        <w:r w:rsidRPr="00913D06" w:rsidDel="00B22EF9">
          <w:rPr>
            <w:rFonts w:ascii="Arial" w:hAnsi="Arial" w:cs="Arial"/>
            <w:bCs/>
            <w:sz w:val="22"/>
            <w:szCs w:val="22"/>
            <w:lang w:val="es-CL"/>
          </w:rPr>
          <w:delText xml:space="preserve">Identificar </w:delText>
        </w:r>
        <w:r w:rsidR="00293CAF" w:rsidRPr="00913D06" w:rsidDel="00B22EF9">
          <w:rPr>
            <w:rFonts w:ascii="Arial" w:hAnsi="Arial" w:cs="Arial"/>
            <w:bCs/>
            <w:sz w:val="22"/>
            <w:szCs w:val="22"/>
            <w:lang w:val="es-CL"/>
          </w:rPr>
          <w:delText xml:space="preserve">y </w:delText>
        </w:r>
      </w:del>
      <w:ins w:id="3" w:author="MPM - KOA" w:date="2016-04-29T18:34:00Z">
        <w:r w:rsidR="00B22EF9">
          <w:rPr>
            <w:rFonts w:ascii="Arial" w:hAnsi="Arial" w:cs="Arial"/>
            <w:bCs/>
            <w:sz w:val="22"/>
            <w:szCs w:val="22"/>
            <w:lang w:val="es-CL"/>
          </w:rPr>
          <w:t>D</w:t>
        </w:r>
      </w:ins>
      <w:del w:id="4" w:author="MPM - KOA" w:date="2016-04-29T18:34:00Z">
        <w:r w:rsidR="00293CAF" w:rsidRPr="00913D06" w:rsidDel="00B22EF9">
          <w:rPr>
            <w:rFonts w:ascii="Arial" w:hAnsi="Arial" w:cs="Arial"/>
            <w:bCs/>
            <w:sz w:val="22"/>
            <w:szCs w:val="22"/>
            <w:lang w:val="es-CL"/>
          </w:rPr>
          <w:delText>d</w:delText>
        </w:r>
      </w:del>
      <w:r w:rsidR="00293CAF" w:rsidRPr="00913D06">
        <w:rPr>
          <w:rFonts w:ascii="Arial" w:hAnsi="Arial" w:cs="Arial"/>
          <w:bCs/>
          <w:sz w:val="22"/>
          <w:szCs w:val="22"/>
          <w:lang w:val="es-CL"/>
        </w:rPr>
        <w:t xml:space="preserve">escribir las </w:t>
      </w:r>
      <w:r w:rsidRPr="00913D06">
        <w:rPr>
          <w:rFonts w:ascii="Arial" w:hAnsi="Arial" w:cs="Arial"/>
          <w:bCs/>
          <w:sz w:val="22"/>
          <w:szCs w:val="22"/>
          <w:lang w:val="es-CL"/>
        </w:rPr>
        <w:t>variables que generan brechas de acceso y uso del gobierno digital a nivel municipal</w:t>
      </w:r>
      <w:r w:rsidR="00C662EC" w:rsidRPr="00913D06">
        <w:rPr>
          <w:rFonts w:ascii="Arial" w:hAnsi="Arial" w:cs="Arial"/>
          <w:bCs/>
          <w:sz w:val="22"/>
          <w:szCs w:val="22"/>
          <w:lang w:val="es-CL"/>
        </w:rPr>
        <w:t>;</w:t>
      </w:r>
    </w:p>
    <w:p w14:paraId="48DB4196" w14:textId="77777777" w:rsidR="00243CEB" w:rsidRPr="00913D06" w:rsidRDefault="00243CEB" w:rsidP="00C662EC">
      <w:pPr>
        <w:ind w:left="426" w:hanging="426"/>
        <w:jc w:val="both"/>
        <w:rPr>
          <w:rFonts w:ascii="Arial" w:hAnsi="Arial" w:cs="Arial"/>
          <w:bCs/>
          <w:sz w:val="14"/>
          <w:szCs w:val="22"/>
          <w:lang w:val="es-CL"/>
        </w:rPr>
      </w:pPr>
    </w:p>
    <w:p w14:paraId="1E6FF8C0" w14:textId="77777777" w:rsidR="00243CEB" w:rsidRPr="00913D06" w:rsidRDefault="00243CEB" w:rsidP="00C662EC">
      <w:pPr>
        <w:pStyle w:val="Prrafodelista"/>
        <w:numPr>
          <w:ilvl w:val="0"/>
          <w:numId w:val="8"/>
        </w:numPr>
        <w:ind w:left="426" w:hanging="426"/>
        <w:jc w:val="both"/>
        <w:rPr>
          <w:rFonts w:ascii="Arial" w:hAnsi="Arial" w:cs="Arial"/>
          <w:bCs/>
          <w:sz w:val="22"/>
          <w:szCs w:val="22"/>
        </w:rPr>
      </w:pPr>
      <w:r w:rsidRPr="00913D06">
        <w:rPr>
          <w:rFonts w:ascii="Arial" w:hAnsi="Arial" w:cs="Arial"/>
          <w:bCs/>
          <w:sz w:val="22"/>
          <w:szCs w:val="22"/>
          <w:lang w:val="es-CL"/>
        </w:rPr>
        <w:t>Determinar los factores en los cuales una política pública en materias de tecnologías de la información pública debiera centrarse</w:t>
      </w:r>
      <w:r w:rsidR="00C662EC" w:rsidRPr="00913D06">
        <w:rPr>
          <w:rFonts w:ascii="Arial" w:hAnsi="Arial" w:cs="Arial"/>
          <w:bCs/>
          <w:sz w:val="22"/>
          <w:szCs w:val="22"/>
          <w:lang w:val="es-CL"/>
        </w:rPr>
        <w:t>.</w:t>
      </w:r>
    </w:p>
    <w:p w14:paraId="48A6AEBF" w14:textId="77777777" w:rsidR="00243CEB" w:rsidRPr="00913D06" w:rsidRDefault="00243CEB" w:rsidP="0019799B">
      <w:pPr>
        <w:rPr>
          <w:rFonts w:ascii="Arial" w:hAnsi="Arial" w:cs="Arial"/>
          <w:b/>
          <w:bCs/>
          <w:sz w:val="16"/>
          <w:szCs w:val="22"/>
        </w:rPr>
      </w:pPr>
    </w:p>
    <w:p w14:paraId="3D8ABCCA" w14:textId="77777777" w:rsidR="0019799B" w:rsidRPr="00913D06" w:rsidRDefault="0019799B" w:rsidP="00C662EC">
      <w:pPr>
        <w:pStyle w:val="Prrafodelista"/>
        <w:numPr>
          <w:ilvl w:val="0"/>
          <w:numId w:val="10"/>
        </w:numPr>
        <w:rPr>
          <w:rFonts w:ascii="Arial" w:hAnsi="Arial" w:cs="Arial"/>
          <w:b/>
          <w:bCs/>
          <w:sz w:val="22"/>
          <w:szCs w:val="22"/>
        </w:rPr>
      </w:pPr>
      <w:r w:rsidRPr="00913D06">
        <w:rPr>
          <w:rFonts w:ascii="Arial" w:hAnsi="Arial" w:cs="Arial"/>
          <w:b/>
          <w:bCs/>
          <w:sz w:val="22"/>
          <w:szCs w:val="22"/>
        </w:rPr>
        <w:t xml:space="preserve">Metodología </w:t>
      </w:r>
    </w:p>
    <w:p w14:paraId="0E795E56" w14:textId="77777777" w:rsidR="0019799B" w:rsidRPr="00913D06" w:rsidRDefault="0019799B" w:rsidP="0019799B">
      <w:pPr>
        <w:rPr>
          <w:rFonts w:ascii="Arial" w:hAnsi="Arial" w:cs="Arial"/>
          <w:bCs/>
          <w:sz w:val="16"/>
          <w:szCs w:val="22"/>
          <w:u w:val="single"/>
        </w:rPr>
      </w:pPr>
    </w:p>
    <w:p w14:paraId="6124D19F" w14:textId="77777777" w:rsidR="00E61244" w:rsidRPr="00913D06" w:rsidRDefault="00E61244" w:rsidP="003C76C8">
      <w:pPr>
        <w:jc w:val="both"/>
        <w:rPr>
          <w:rFonts w:ascii="Arial" w:hAnsi="Arial" w:cs="Arial"/>
          <w:bCs/>
          <w:sz w:val="22"/>
          <w:szCs w:val="22"/>
        </w:rPr>
      </w:pPr>
      <w:r w:rsidRPr="00913D06">
        <w:rPr>
          <w:rFonts w:ascii="Arial" w:hAnsi="Arial" w:cs="Arial"/>
          <w:bCs/>
          <w:sz w:val="22"/>
          <w:szCs w:val="22"/>
        </w:rPr>
        <w:t>La investigación será desarrollada a partir de un enfoque cuantitativo de tipo descriptivo. En esta investigación se realizará un análisis econométrico de tipo logístico multinomial/ordinal que se aplicará sobre los datos que serán levantados por una encuesta de elaboración propia.</w:t>
      </w:r>
      <w:r w:rsidR="003613EA" w:rsidRPr="00913D06">
        <w:rPr>
          <w:rFonts w:ascii="Arial" w:hAnsi="Arial" w:cs="Arial"/>
          <w:bCs/>
          <w:sz w:val="22"/>
          <w:szCs w:val="22"/>
        </w:rPr>
        <w:t xml:space="preserve"> Este modelo permitirá estimar la probabilidad de uso/acceso a los servicios de gobierno electrónico local.</w:t>
      </w:r>
      <w:r w:rsidRPr="00913D06">
        <w:rPr>
          <w:rFonts w:ascii="Arial" w:hAnsi="Arial" w:cs="Arial"/>
          <w:bCs/>
          <w:sz w:val="22"/>
          <w:szCs w:val="22"/>
        </w:rPr>
        <w:t xml:space="preserve"> </w:t>
      </w:r>
    </w:p>
    <w:p w14:paraId="5C8AAC6F" w14:textId="77777777" w:rsidR="0019799B" w:rsidRDefault="0019799B" w:rsidP="003C76C8">
      <w:pPr>
        <w:jc w:val="both"/>
        <w:rPr>
          <w:rFonts w:ascii="Arial" w:hAnsi="Arial" w:cs="Arial"/>
          <w:sz w:val="22"/>
          <w:szCs w:val="22"/>
        </w:rPr>
      </w:pPr>
      <w:r w:rsidRPr="00913D06">
        <w:rPr>
          <w:rFonts w:ascii="Arial" w:hAnsi="Arial" w:cs="Arial"/>
          <w:sz w:val="22"/>
          <w:szCs w:val="22"/>
        </w:rPr>
        <w:t xml:space="preserve"> </w:t>
      </w:r>
    </w:p>
    <w:p w14:paraId="4F05F8D6" w14:textId="77777777" w:rsidR="00F7426D" w:rsidDel="00B22EF9" w:rsidRDefault="00F7426D" w:rsidP="003C76C8">
      <w:pPr>
        <w:jc w:val="both"/>
        <w:rPr>
          <w:del w:id="5" w:author="MPM - KOA" w:date="2016-04-29T18:34:00Z"/>
          <w:rFonts w:ascii="Arial" w:hAnsi="Arial" w:cs="Arial"/>
          <w:sz w:val="22"/>
          <w:szCs w:val="22"/>
        </w:rPr>
      </w:pPr>
    </w:p>
    <w:p w14:paraId="332813C4" w14:textId="77777777" w:rsidR="00F7426D" w:rsidRPr="00913D06" w:rsidRDefault="00F7426D" w:rsidP="003C76C8">
      <w:pPr>
        <w:jc w:val="both"/>
        <w:rPr>
          <w:rFonts w:ascii="Arial" w:hAnsi="Arial" w:cs="Arial"/>
          <w:sz w:val="22"/>
          <w:szCs w:val="22"/>
        </w:rPr>
      </w:pPr>
    </w:p>
    <w:p w14:paraId="238B20DE" w14:textId="77777777" w:rsidR="009A043A" w:rsidRPr="00913D06" w:rsidRDefault="00E61244" w:rsidP="003C76C8">
      <w:pPr>
        <w:jc w:val="both"/>
        <w:rPr>
          <w:rFonts w:ascii="Arial" w:hAnsi="Arial" w:cs="Arial"/>
          <w:bCs/>
          <w:sz w:val="22"/>
          <w:szCs w:val="22"/>
        </w:rPr>
      </w:pPr>
      <w:r w:rsidRPr="00913D06">
        <w:rPr>
          <w:rFonts w:ascii="Arial" w:hAnsi="Arial" w:cs="Arial"/>
          <w:bCs/>
          <w:sz w:val="22"/>
          <w:szCs w:val="22"/>
        </w:rPr>
        <w:t>Se utilizarán diferentes fuentes de información para evaluar el es</w:t>
      </w:r>
      <w:r w:rsidR="003D6408">
        <w:rPr>
          <w:rFonts w:ascii="Arial" w:hAnsi="Arial" w:cs="Arial"/>
          <w:bCs/>
          <w:sz w:val="22"/>
          <w:szCs w:val="22"/>
        </w:rPr>
        <w:t>tado del gobierno digital local</w:t>
      </w:r>
      <w:r w:rsidRPr="00913D06">
        <w:rPr>
          <w:rFonts w:ascii="Arial" w:hAnsi="Arial" w:cs="Arial"/>
          <w:bCs/>
          <w:sz w:val="22"/>
          <w:szCs w:val="22"/>
        </w:rPr>
        <w:t xml:space="preserve"> como</w:t>
      </w:r>
      <w:r w:rsidR="003D6408">
        <w:rPr>
          <w:rFonts w:ascii="Arial" w:hAnsi="Arial" w:cs="Arial"/>
          <w:bCs/>
          <w:sz w:val="22"/>
          <w:szCs w:val="22"/>
        </w:rPr>
        <w:t>,</w:t>
      </w:r>
      <w:r w:rsidRPr="00913D06">
        <w:rPr>
          <w:rFonts w:ascii="Arial" w:hAnsi="Arial" w:cs="Arial"/>
          <w:bCs/>
          <w:sz w:val="22"/>
          <w:szCs w:val="22"/>
        </w:rPr>
        <w:t xml:space="preserve"> por ejemplo, la información que posee el Ministerio de Secretaría General de la Presidencia (SEGPRES) o el SINIM. Para los casos de los índices que se calculen se harán revisiones de las páginas web de cada municipio de la Región Metropolitana. </w:t>
      </w:r>
      <w:r w:rsidR="003D6408" w:rsidRPr="00913D06">
        <w:rPr>
          <w:rFonts w:ascii="Arial" w:hAnsi="Arial" w:cs="Arial"/>
          <w:bCs/>
          <w:sz w:val="22"/>
          <w:szCs w:val="22"/>
        </w:rPr>
        <w:t>Finalmente,</w:t>
      </w:r>
      <w:r w:rsidRPr="00913D06">
        <w:rPr>
          <w:rFonts w:ascii="Arial" w:hAnsi="Arial" w:cs="Arial"/>
          <w:bCs/>
          <w:sz w:val="22"/>
          <w:szCs w:val="22"/>
        </w:rPr>
        <w:t xml:space="preserve"> para los propósitos de medir </w:t>
      </w:r>
      <w:r w:rsidR="001A1BEF" w:rsidRPr="00913D06">
        <w:rPr>
          <w:rFonts w:ascii="Arial" w:hAnsi="Arial" w:cs="Arial"/>
          <w:bCs/>
          <w:sz w:val="22"/>
          <w:szCs w:val="22"/>
        </w:rPr>
        <w:t>los niveles de uso y acceso a internet se utilizará la información que se encuentra disponible en la Encuesta de Caracterización Socioeconómica (CASEN).</w:t>
      </w:r>
    </w:p>
    <w:p w14:paraId="2B78B63F" w14:textId="77777777" w:rsidR="009A043A" w:rsidRPr="003D6408" w:rsidRDefault="009A043A" w:rsidP="0019799B">
      <w:pPr>
        <w:rPr>
          <w:rFonts w:ascii="Arial" w:hAnsi="Arial" w:cs="Arial"/>
          <w:b/>
          <w:bCs/>
          <w:sz w:val="20"/>
          <w:szCs w:val="22"/>
          <w:lang w:val="es-CL"/>
        </w:rPr>
      </w:pPr>
    </w:p>
    <w:p w14:paraId="50F4614F" w14:textId="77777777" w:rsidR="006611DB" w:rsidRPr="00913D06" w:rsidRDefault="00C662EC" w:rsidP="00C662EC">
      <w:pPr>
        <w:pStyle w:val="Prrafodelista"/>
        <w:numPr>
          <w:ilvl w:val="0"/>
          <w:numId w:val="10"/>
        </w:numPr>
        <w:rPr>
          <w:rFonts w:ascii="Arial" w:hAnsi="Arial" w:cs="Arial"/>
          <w:b/>
          <w:bCs/>
          <w:sz w:val="22"/>
          <w:szCs w:val="22"/>
          <w:lang w:val="es-CL"/>
        </w:rPr>
      </w:pPr>
      <w:r w:rsidRPr="00913D06">
        <w:rPr>
          <w:rFonts w:ascii="Arial" w:hAnsi="Arial" w:cs="Arial"/>
          <w:b/>
          <w:bCs/>
          <w:sz w:val="22"/>
          <w:szCs w:val="22"/>
          <w:lang w:val="es-CL"/>
        </w:rPr>
        <w:t>Resultados Esperados</w:t>
      </w:r>
    </w:p>
    <w:p w14:paraId="4A45E60C" w14:textId="77777777" w:rsidR="00C662EC" w:rsidRPr="003D6408" w:rsidRDefault="00C662EC" w:rsidP="00C662EC">
      <w:pPr>
        <w:rPr>
          <w:rFonts w:ascii="Arial" w:hAnsi="Arial" w:cs="Arial"/>
          <w:b/>
          <w:bCs/>
          <w:sz w:val="20"/>
          <w:szCs w:val="22"/>
          <w:lang w:val="es-CL"/>
        </w:rPr>
      </w:pPr>
    </w:p>
    <w:p w14:paraId="769725BC" w14:textId="77777777" w:rsidR="00FB38BB" w:rsidRPr="00913D06" w:rsidRDefault="00FB38BB" w:rsidP="00FB38BB">
      <w:pPr>
        <w:widowControl/>
        <w:numPr>
          <w:ilvl w:val="0"/>
          <w:numId w:val="11"/>
        </w:numPr>
        <w:ind w:left="142"/>
        <w:jc w:val="both"/>
        <w:rPr>
          <w:rFonts w:ascii="Arial" w:hAnsi="Arial" w:cs="Arial"/>
          <w:sz w:val="22"/>
          <w:szCs w:val="22"/>
        </w:rPr>
      </w:pPr>
      <w:r w:rsidRPr="00913D06">
        <w:rPr>
          <w:rFonts w:ascii="Arial" w:hAnsi="Arial" w:cs="Arial"/>
          <w:sz w:val="22"/>
          <w:szCs w:val="22"/>
        </w:rPr>
        <w:t xml:space="preserve">Encontrar </w:t>
      </w:r>
      <w:r w:rsidR="003D6408">
        <w:rPr>
          <w:rFonts w:ascii="Arial" w:hAnsi="Arial" w:cs="Arial"/>
          <w:sz w:val="22"/>
          <w:szCs w:val="22"/>
        </w:rPr>
        <w:t xml:space="preserve">tanto </w:t>
      </w:r>
      <w:r w:rsidRPr="00913D06">
        <w:rPr>
          <w:rFonts w:ascii="Arial" w:hAnsi="Arial" w:cs="Arial"/>
          <w:sz w:val="22"/>
          <w:szCs w:val="22"/>
        </w:rPr>
        <w:t>variables</w:t>
      </w:r>
      <w:r w:rsidR="003D6408">
        <w:rPr>
          <w:rFonts w:ascii="Arial" w:hAnsi="Arial" w:cs="Arial"/>
          <w:sz w:val="22"/>
          <w:szCs w:val="22"/>
        </w:rPr>
        <w:t xml:space="preserve"> como modelos</w:t>
      </w:r>
      <w:r w:rsidRPr="00913D06">
        <w:rPr>
          <w:rFonts w:ascii="Arial" w:hAnsi="Arial" w:cs="Arial"/>
          <w:sz w:val="22"/>
          <w:szCs w:val="22"/>
        </w:rPr>
        <w:t xml:space="preserve"> estadísticamente significantes que ayuden explicar la brecha digital en los municipios en la Región Metropolitana. </w:t>
      </w:r>
      <w:r w:rsidR="00F03DED" w:rsidRPr="00913D06">
        <w:rPr>
          <w:rFonts w:ascii="Arial" w:hAnsi="Arial" w:cs="Arial"/>
          <w:sz w:val="22"/>
          <w:szCs w:val="22"/>
        </w:rPr>
        <w:t xml:space="preserve">Según Borooah (2002) </w:t>
      </w:r>
      <w:r w:rsidR="00264FB5" w:rsidRPr="00913D06">
        <w:rPr>
          <w:rFonts w:ascii="Arial" w:hAnsi="Arial" w:cs="Arial"/>
          <w:sz w:val="22"/>
          <w:szCs w:val="22"/>
        </w:rPr>
        <w:t xml:space="preserve">es pertinente generar o modelar diferentes modelos para posteriormente </w:t>
      </w:r>
      <w:r w:rsidR="00F03DED" w:rsidRPr="00913D06">
        <w:rPr>
          <w:rFonts w:ascii="Arial" w:hAnsi="Arial" w:cs="Arial"/>
          <w:sz w:val="22"/>
          <w:szCs w:val="22"/>
        </w:rPr>
        <w:t>e</w:t>
      </w:r>
      <w:r w:rsidR="00264FB5" w:rsidRPr="00913D06">
        <w:rPr>
          <w:rFonts w:ascii="Arial" w:hAnsi="Arial" w:cs="Arial"/>
          <w:sz w:val="22"/>
          <w:szCs w:val="22"/>
        </w:rPr>
        <w:t>valuar los mejores coeficientes.</w:t>
      </w:r>
    </w:p>
    <w:p w14:paraId="1F8F9329" w14:textId="77777777" w:rsidR="00264FB5" w:rsidRPr="00913D06" w:rsidRDefault="00264FB5" w:rsidP="00FB38BB">
      <w:pPr>
        <w:widowControl/>
        <w:numPr>
          <w:ilvl w:val="0"/>
          <w:numId w:val="11"/>
        </w:numPr>
        <w:ind w:left="142"/>
        <w:jc w:val="both"/>
        <w:rPr>
          <w:rFonts w:ascii="Arial" w:hAnsi="Arial" w:cs="Arial"/>
          <w:sz w:val="22"/>
          <w:szCs w:val="22"/>
        </w:rPr>
      </w:pPr>
      <w:r w:rsidRPr="00913D06">
        <w:rPr>
          <w:rFonts w:ascii="Arial" w:hAnsi="Arial" w:cs="Arial"/>
          <w:sz w:val="22"/>
          <w:szCs w:val="22"/>
        </w:rPr>
        <w:t xml:space="preserve">Sugerencias y recomendaciones a la iniciativa Municipios Digitales considerando los resultados que pueda arrojar el modelo econométrico que se aplique sobre la región. </w:t>
      </w:r>
    </w:p>
    <w:p w14:paraId="620D5B18" w14:textId="77777777" w:rsidR="00264FB5" w:rsidRPr="00913D06" w:rsidRDefault="00264FB5" w:rsidP="00264FB5">
      <w:pPr>
        <w:widowControl/>
        <w:jc w:val="both"/>
        <w:rPr>
          <w:rFonts w:ascii="Arial" w:hAnsi="Arial" w:cs="Arial"/>
          <w:sz w:val="16"/>
          <w:szCs w:val="22"/>
        </w:rPr>
      </w:pPr>
    </w:p>
    <w:p w14:paraId="356C8155" w14:textId="77777777" w:rsidR="0019799B" w:rsidRPr="00F03CE1" w:rsidRDefault="0019799B" w:rsidP="00C662EC">
      <w:pPr>
        <w:pStyle w:val="Prrafodelista"/>
        <w:numPr>
          <w:ilvl w:val="0"/>
          <w:numId w:val="10"/>
        </w:numPr>
        <w:rPr>
          <w:rFonts w:ascii="Arial" w:hAnsi="Arial" w:cs="Arial"/>
          <w:b/>
          <w:bCs/>
          <w:sz w:val="22"/>
          <w:szCs w:val="22"/>
          <w:lang w:val="es-CL"/>
        </w:rPr>
      </w:pPr>
      <w:r w:rsidRPr="00F03CE1">
        <w:rPr>
          <w:rFonts w:ascii="Arial" w:hAnsi="Arial" w:cs="Arial"/>
          <w:b/>
          <w:bCs/>
          <w:sz w:val="22"/>
          <w:szCs w:val="22"/>
          <w:lang w:val="es-CL"/>
        </w:rPr>
        <w:t>Bibliografía</w:t>
      </w:r>
    </w:p>
    <w:p w14:paraId="1EAA7D03" w14:textId="77777777" w:rsidR="0019799B" w:rsidRPr="00913D06" w:rsidRDefault="0019799B" w:rsidP="0019799B">
      <w:pPr>
        <w:jc w:val="both"/>
        <w:rPr>
          <w:rFonts w:ascii="Arial" w:hAnsi="Arial" w:cs="Arial"/>
          <w:b/>
          <w:bCs/>
          <w:sz w:val="16"/>
          <w:szCs w:val="22"/>
          <w:u w:val="single"/>
          <w:lang w:val="en-US"/>
        </w:rPr>
      </w:pPr>
    </w:p>
    <w:p w14:paraId="0D8A9B7C" w14:textId="77777777" w:rsidR="008F6774" w:rsidRPr="00913D06" w:rsidRDefault="005D222E" w:rsidP="009A043A">
      <w:pPr>
        <w:pStyle w:val="Prrafodelista"/>
        <w:numPr>
          <w:ilvl w:val="0"/>
          <w:numId w:val="9"/>
        </w:numPr>
        <w:ind w:left="426" w:hanging="426"/>
        <w:jc w:val="both"/>
        <w:rPr>
          <w:rFonts w:ascii="Arial" w:hAnsi="Arial" w:cs="Arial"/>
          <w:bCs/>
          <w:sz w:val="22"/>
          <w:szCs w:val="22"/>
          <w:lang w:val="en-US"/>
        </w:rPr>
      </w:pPr>
      <w:r w:rsidRPr="00913D06">
        <w:rPr>
          <w:rFonts w:ascii="Arial" w:hAnsi="Arial" w:cs="Arial"/>
          <w:bCs/>
          <w:sz w:val="22"/>
          <w:szCs w:val="22"/>
          <w:lang w:val="en-US"/>
        </w:rPr>
        <w:t>Borooah, V.K. (2002). Logit and probit: Ordered and multinomial models, Thousand Oaks, California: SAGE Publications</w:t>
      </w:r>
      <w:r w:rsidR="00F03CE1">
        <w:rPr>
          <w:rFonts w:ascii="Arial" w:hAnsi="Arial" w:cs="Arial"/>
          <w:bCs/>
          <w:sz w:val="22"/>
          <w:szCs w:val="22"/>
          <w:lang w:val="en-US"/>
        </w:rPr>
        <w:t>.</w:t>
      </w:r>
    </w:p>
    <w:p w14:paraId="197B8ACA" w14:textId="77777777" w:rsidR="008F6774" w:rsidRPr="00913D06" w:rsidRDefault="00063736" w:rsidP="009A043A">
      <w:pPr>
        <w:pStyle w:val="Prrafodelista"/>
        <w:numPr>
          <w:ilvl w:val="0"/>
          <w:numId w:val="9"/>
        </w:numPr>
        <w:ind w:left="426" w:hanging="426"/>
        <w:jc w:val="both"/>
        <w:rPr>
          <w:rFonts w:ascii="Arial" w:hAnsi="Arial" w:cs="Arial"/>
          <w:bCs/>
          <w:sz w:val="22"/>
          <w:szCs w:val="22"/>
        </w:rPr>
      </w:pPr>
      <w:r w:rsidRPr="00913D06">
        <w:rPr>
          <w:rFonts w:ascii="Arial" w:hAnsi="Arial" w:cs="Arial"/>
          <w:bCs/>
          <w:sz w:val="22"/>
          <w:szCs w:val="22"/>
          <w:lang w:val="en-US"/>
        </w:rPr>
        <w:t>Celik, A.</w:t>
      </w:r>
      <w:r w:rsidR="00D15101" w:rsidRPr="00913D06">
        <w:rPr>
          <w:rFonts w:ascii="Arial" w:hAnsi="Arial" w:cs="Arial"/>
          <w:bCs/>
          <w:sz w:val="22"/>
          <w:szCs w:val="22"/>
          <w:lang w:val="en-US"/>
        </w:rPr>
        <w:t xml:space="preserve"> &amp;</w:t>
      </w:r>
      <w:r w:rsidRPr="00913D06">
        <w:rPr>
          <w:rFonts w:ascii="Arial" w:hAnsi="Arial" w:cs="Arial"/>
          <w:bCs/>
          <w:sz w:val="22"/>
          <w:szCs w:val="22"/>
          <w:lang w:val="en-US"/>
        </w:rPr>
        <w:t xml:space="preserve"> Kabakus, A. (2015)</w:t>
      </w:r>
      <w:r w:rsidR="00D15101" w:rsidRPr="00913D06">
        <w:rPr>
          <w:rFonts w:ascii="Arial" w:hAnsi="Arial" w:cs="Arial"/>
          <w:bCs/>
          <w:sz w:val="22"/>
          <w:szCs w:val="22"/>
          <w:lang w:val="en-US"/>
        </w:rPr>
        <w:t>.</w:t>
      </w:r>
      <w:r w:rsidRPr="00913D06">
        <w:rPr>
          <w:rFonts w:ascii="Arial" w:hAnsi="Arial" w:cs="Arial"/>
          <w:bCs/>
          <w:sz w:val="22"/>
          <w:szCs w:val="22"/>
          <w:lang w:val="en-US"/>
        </w:rPr>
        <w:t xml:space="preserve"> </w:t>
      </w:r>
      <w:r w:rsidR="008F6774" w:rsidRPr="00913D06">
        <w:rPr>
          <w:rFonts w:ascii="Arial" w:hAnsi="Arial" w:cs="Arial"/>
          <w:bCs/>
          <w:sz w:val="22"/>
          <w:szCs w:val="22"/>
          <w:lang w:val="en-US"/>
        </w:rPr>
        <w:t>Do E-Government Services Make Life Easier? Analyzing Demographic Indicators of Turkish Citizens E-Government Perception Using Ordered Response Models</w:t>
      </w:r>
      <w:r w:rsidR="00D15101" w:rsidRPr="00913D06">
        <w:rPr>
          <w:rFonts w:ascii="Arial" w:hAnsi="Arial" w:cs="Arial"/>
          <w:bCs/>
          <w:sz w:val="22"/>
          <w:szCs w:val="22"/>
          <w:lang w:val="en-US"/>
        </w:rPr>
        <w:t xml:space="preserve">. </w:t>
      </w:r>
      <w:r w:rsidR="00D15101" w:rsidRPr="00913D06">
        <w:rPr>
          <w:rFonts w:ascii="Arial" w:hAnsi="Arial" w:cs="Arial"/>
          <w:bCs/>
          <w:sz w:val="22"/>
          <w:szCs w:val="22"/>
        </w:rPr>
        <w:t>Meditarranean Journal Of Social Sciences. Vol. 6 No. 1, pp. 185-194.</w:t>
      </w:r>
    </w:p>
    <w:p w14:paraId="33881757" w14:textId="77777777" w:rsidR="00DC1868" w:rsidRPr="00913D06" w:rsidRDefault="00DC1868" w:rsidP="009A043A">
      <w:pPr>
        <w:pStyle w:val="Prrafodelista"/>
        <w:numPr>
          <w:ilvl w:val="0"/>
          <w:numId w:val="9"/>
        </w:numPr>
        <w:ind w:left="426" w:hanging="426"/>
        <w:jc w:val="both"/>
        <w:rPr>
          <w:rFonts w:ascii="Arial" w:hAnsi="Arial" w:cs="Arial"/>
          <w:bCs/>
          <w:sz w:val="22"/>
          <w:szCs w:val="22"/>
        </w:rPr>
      </w:pPr>
      <w:r w:rsidRPr="00913D06">
        <w:rPr>
          <w:rFonts w:ascii="Arial" w:hAnsi="Arial" w:cs="Arial"/>
          <w:bCs/>
          <w:sz w:val="22"/>
          <w:szCs w:val="22"/>
        </w:rPr>
        <w:t>Fuentealba, R. &amp; Madariaga, M J. (2010). Índice de Gobierno Electrónico Municipal 2010. Documento de Trabajo, No. 46. Instituto Chileno de Estudios Municipales, Universidad Autónoma de Chile</w:t>
      </w:r>
      <w:r w:rsidR="00F03CE1">
        <w:rPr>
          <w:rFonts w:ascii="Arial" w:hAnsi="Arial" w:cs="Arial"/>
          <w:bCs/>
          <w:sz w:val="22"/>
          <w:szCs w:val="22"/>
        </w:rPr>
        <w:t>.</w:t>
      </w:r>
    </w:p>
    <w:p w14:paraId="06F421AD" w14:textId="77777777" w:rsidR="004D664B" w:rsidRPr="00913D06" w:rsidRDefault="004D664B" w:rsidP="009A043A">
      <w:pPr>
        <w:pStyle w:val="Prrafodelista"/>
        <w:numPr>
          <w:ilvl w:val="0"/>
          <w:numId w:val="9"/>
        </w:numPr>
        <w:ind w:left="426" w:hanging="426"/>
        <w:jc w:val="both"/>
        <w:rPr>
          <w:rFonts w:ascii="Arial" w:hAnsi="Arial" w:cs="Arial"/>
          <w:bCs/>
          <w:sz w:val="22"/>
          <w:szCs w:val="22"/>
          <w:lang w:val="en-US"/>
        </w:rPr>
      </w:pPr>
      <w:r w:rsidRPr="00913D06">
        <w:rPr>
          <w:rFonts w:ascii="Arial" w:hAnsi="Arial" w:cs="Arial"/>
          <w:bCs/>
          <w:sz w:val="22"/>
          <w:szCs w:val="22"/>
        </w:rPr>
        <w:t>Gallego-Álvarez,</w:t>
      </w:r>
      <w:r w:rsidR="001967AA" w:rsidRPr="00913D06">
        <w:rPr>
          <w:rFonts w:ascii="Arial" w:hAnsi="Arial" w:cs="Arial"/>
          <w:bCs/>
          <w:sz w:val="22"/>
          <w:szCs w:val="22"/>
        </w:rPr>
        <w:t xml:space="preserve"> I., </w:t>
      </w:r>
      <w:r w:rsidRPr="00913D06">
        <w:rPr>
          <w:rFonts w:ascii="Arial" w:hAnsi="Arial" w:cs="Arial"/>
          <w:bCs/>
          <w:sz w:val="22"/>
          <w:szCs w:val="22"/>
        </w:rPr>
        <w:t>Rodríguez-Domínguez,</w:t>
      </w:r>
      <w:r w:rsidR="001967AA" w:rsidRPr="00913D06">
        <w:rPr>
          <w:rFonts w:ascii="Arial" w:hAnsi="Arial" w:cs="Arial"/>
          <w:bCs/>
          <w:sz w:val="22"/>
          <w:szCs w:val="22"/>
        </w:rPr>
        <w:t xml:space="preserve"> L.</w:t>
      </w:r>
      <w:r w:rsidRPr="00913D06">
        <w:rPr>
          <w:rFonts w:ascii="Arial" w:hAnsi="Arial" w:cs="Arial"/>
          <w:bCs/>
          <w:sz w:val="22"/>
          <w:szCs w:val="22"/>
        </w:rPr>
        <w:t xml:space="preserve"> &amp; García-Sánchez, I.M. (2010). </w:t>
      </w:r>
      <w:r w:rsidRPr="00913D06">
        <w:rPr>
          <w:rFonts w:ascii="Arial" w:hAnsi="Arial" w:cs="Arial"/>
          <w:bCs/>
          <w:sz w:val="22"/>
          <w:szCs w:val="22"/>
          <w:lang w:val="en-US"/>
        </w:rPr>
        <w:t>Are</w:t>
      </w:r>
      <w:r w:rsidR="001967AA" w:rsidRPr="00913D06">
        <w:rPr>
          <w:rFonts w:ascii="Arial" w:hAnsi="Arial" w:cs="Arial"/>
          <w:bCs/>
          <w:sz w:val="22"/>
          <w:szCs w:val="22"/>
          <w:lang w:val="en-US"/>
        </w:rPr>
        <w:t xml:space="preserve"> </w:t>
      </w:r>
      <w:r w:rsidRPr="00913D06">
        <w:rPr>
          <w:rFonts w:ascii="Arial" w:hAnsi="Arial" w:cs="Arial"/>
          <w:bCs/>
          <w:sz w:val="22"/>
          <w:szCs w:val="22"/>
          <w:lang w:val="en-US"/>
        </w:rPr>
        <w:t xml:space="preserve">determining factors of municipal E-government common to a worlwide municipal view? An intra-country comparison. Government Information Quarterly, </w:t>
      </w:r>
      <w:r w:rsidR="001967AA" w:rsidRPr="00913D06">
        <w:rPr>
          <w:rFonts w:ascii="Arial" w:hAnsi="Arial" w:cs="Arial"/>
          <w:bCs/>
          <w:sz w:val="22"/>
          <w:szCs w:val="22"/>
          <w:lang w:val="en-US"/>
        </w:rPr>
        <w:t xml:space="preserve">Vol. </w:t>
      </w:r>
      <w:r w:rsidRPr="00913D06">
        <w:rPr>
          <w:rFonts w:ascii="Arial" w:hAnsi="Arial" w:cs="Arial"/>
          <w:bCs/>
          <w:sz w:val="22"/>
          <w:szCs w:val="22"/>
          <w:lang w:val="en-US"/>
        </w:rPr>
        <w:t>27</w:t>
      </w:r>
      <w:r w:rsidR="001967AA" w:rsidRPr="00913D06">
        <w:rPr>
          <w:rFonts w:ascii="Arial" w:hAnsi="Arial" w:cs="Arial"/>
          <w:bCs/>
          <w:sz w:val="22"/>
          <w:szCs w:val="22"/>
          <w:lang w:val="en-US"/>
        </w:rPr>
        <w:t xml:space="preserve"> No. </w:t>
      </w:r>
      <w:r w:rsidRPr="00913D06">
        <w:rPr>
          <w:rFonts w:ascii="Arial" w:hAnsi="Arial" w:cs="Arial"/>
          <w:bCs/>
          <w:sz w:val="22"/>
          <w:szCs w:val="22"/>
          <w:lang w:val="en-US"/>
        </w:rPr>
        <w:t>4,</w:t>
      </w:r>
      <w:r w:rsidR="001967AA" w:rsidRPr="00913D06">
        <w:rPr>
          <w:rFonts w:ascii="Arial" w:hAnsi="Arial" w:cs="Arial"/>
          <w:bCs/>
          <w:sz w:val="22"/>
          <w:szCs w:val="22"/>
          <w:lang w:val="en-US"/>
        </w:rPr>
        <w:t xml:space="preserve"> pp.</w:t>
      </w:r>
      <w:r w:rsidRPr="00913D06">
        <w:rPr>
          <w:rFonts w:ascii="Arial" w:hAnsi="Arial" w:cs="Arial"/>
          <w:bCs/>
          <w:sz w:val="22"/>
          <w:szCs w:val="22"/>
          <w:lang w:val="en-US"/>
        </w:rPr>
        <w:t xml:space="preserve"> 423-430</w:t>
      </w:r>
      <w:r w:rsidR="001967AA" w:rsidRPr="00913D06">
        <w:rPr>
          <w:rFonts w:ascii="Arial" w:hAnsi="Arial" w:cs="Arial"/>
          <w:bCs/>
          <w:sz w:val="22"/>
          <w:szCs w:val="22"/>
          <w:lang w:val="en-US"/>
        </w:rPr>
        <w:t>.</w:t>
      </w:r>
    </w:p>
    <w:p w14:paraId="5EBC9EBF" w14:textId="77777777" w:rsidR="00D15101" w:rsidRPr="00913D06" w:rsidRDefault="001967AA" w:rsidP="009A043A">
      <w:pPr>
        <w:pStyle w:val="Prrafodelista"/>
        <w:numPr>
          <w:ilvl w:val="0"/>
          <w:numId w:val="9"/>
        </w:numPr>
        <w:ind w:left="426" w:hanging="426"/>
        <w:jc w:val="both"/>
        <w:rPr>
          <w:rFonts w:ascii="Arial" w:hAnsi="Arial" w:cs="Arial"/>
          <w:bCs/>
          <w:sz w:val="22"/>
          <w:szCs w:val="22"/>
        </w:rPr>
      </w:pPr>
      <w:r w:rsidRPr="00913D06">
        <w:rPr>
          <w:rFonts w:ascii="Arial" w:hAnsi="Arial" w:cs="Arial"/>
          <w:bCs/>
          <w:sz w:val="22"/>
          <w:szCs w:val="22"/>
        </w:rPr>
        <w:t>Gallego-Álvarez, I., Rodríguez-Domínguez, L. &amp; García-Sánchez, I.M.</w:t>
      </w:r>
      <w:r w:rsidR="00D15101" w:rsidRPr="00913D06">
        <w:rPr>
          <w:rFonts w:ascii="Arial" w:hAnsi="Arial" w:cs="Arial"/>
          <w:bCs/>
          <w:sz w:val="22"/>
          <w:szCs w:val="22"/>
        </w:rPr>
        <w:t xml:space="preserve"> (2011). </w:t>
      </w:r>
      <w:r w:rsidR="00D15101" w:rsidRPr="00913D06">
        <w:rPr>
          <w:rFonts w:ascii="Arial" w:hAnsi="Arial" w:cs="Arial"/>
          <w:bCs/>
          <w:sz w:val="22"/>
          <w:szCs w:val="22"/>
          <w:lang w:val="en-US"/>
        </w:rPr>
        <w:t xml:space="preserve">Determining factors of e-government development: A worldwide national approach. </w:t>
      </w:r>
      <w:r w:rsidR="00D15101" w:rsidRPr="00913D06">
        <w:rPr>
          <w:rFonts w:ascii="Arial" w:hAnsi="Arial" w:cs="Arial"/>
          <w:bCs/>
          <w:sz w:val="22"/>
          <w:szCs w:val="22"/>
        </w:rPr>
        <w:t xml:space="preserve">International Public Management Journal, </w:t>
      </w:r>
      <w:r w:rsidRPr="00913D06">
        <w:rPr>
          <w:rFonts w:ascii="Arial" w:hAnsi="Arial" w:cs="Arial"/>
          <w:bCs/>
          <w:sz w:val="22"/>
          <w:szCs w:val="22"/>
        </w:rPr>
        <w:t xml:space="preserve">Vol. </w:t>
      </w:r>
      <w:r w:rsidR="00D15101" w:rsidRPr="00913D06">
        <w:rPr>
          <w:rFonts w:ascii="Arial" w:hAnsi="Arial" w:cs="Arial"/>
          <w:bCs/>
          <w:sz w:val="22"/>
          <w:szCs w:val="22"/>
        </w:rPr>
        <w:t>14</w:t>
      </w:r>
      <w:r w:rsidRPr="00913D06">
        <w:rPr>
          <w:rFonts w:ascii="Arial" w:hAnsi="Arial" w:cs="Arial"/>
          <w:bCs/>
          <w:sz w:val="22"/>
          <w:szCs w:val="22"/>
        </w:rPr>
        <w:t xml:space="preserve"> No. </w:t>
      </w:r>
      <w:r w:rsidR="00D15101" w:rsidRPr="00913D06">
        <w:rPr>
          <w:rFonts w:ascii="Arial" w:hAnsi="Arial" w:cs="Arial"/>
          <w:bCs/>
          <w:sz w:val="22"/>
          <w:szCs w:val="22"/>
        </w:rPr>
        <w:t>2,</w:t>
      </w:r>
      <w:r w:rsidRPr="00913D06">
        <w:rPr>
          <w:rFonts w:ascii="Arial" w:hAnsi="Arial" w:cs="Arial"/>
          <w:bCs/>
          <w:sz w:val="22"/>
          <w:szCs w:val="22"/>
        </w:rPr>
        <w:t xml:space="preserve"> pp.</w:t>
      </w:r>
      <w:r w:rsidR="00D15101" w:rsidRPr="00913D06">
        <w:rPr>
          <w:rFonts w:ascii="Arial" w:hAnsi="Arial" w:cs="Arial"/>
          <w:bCs/>
          <w:sz w:val="22"/>
          <w:szCs w:val="22"/>
        </w:rPr>
        <w:t xml:space="preserve"> 218-248.</w:t>
      </w:r>
    </w:p>
    <w:p w14:paraId="0522E85F" w14:textId="77777777" w:rsidR="00B51955" w:rsidRPr="00913D06" w:rsidRDefault="00B51955" w:rsidP="009A043A">
      <w:pPr>
        <w:pStyle w:val="Prrafodelista"/>
        <w:numPr>
          <w:ilvl w:val="0"/>
          <w:numId w:val="9"/>
        </w:numPr>
        <w:ind w:left="426" w:hanging="426"/>
        <w:jc w:val="both"/>
        <w:rPr>
          <w:rFonts w:ascii="Arial" w:hAnsi="Arial" w:cs="Arial"/>
          <w:bCs/>
          <w:sz w:val="22"/>
          <w:szCs w:val="22"/>
        </w:rPr>
      </w:pPr>
      <w:r w:rsidRPr="00913D06">
        <w:rPr>
          <w:rFonts w:ascii="Arial" w:hAnsi="Arial" w:cs="Arial"/>
          <w:bCs/>
          <w:sz w:val="22"/>
          <w:szCs w:val="22"/>
        </w:rPr>
        <w:t>Gutiérrez, P., Sepúlveda M.A., &amp; Vásquez, A. (2006) Gobierno Electrónico en Chile 2000-2005: Estado del Arte II. Proyecto de Reforma y Modernización del Estado, Ministerio Secretaría Gener</w:t>
      </w:r>
      <w:r w:rsidR="00F03CE1">
        <w:rPr>
          <w:rFonts w:ascii="Arial" w:hAnsi="Arial" w:cs="Arial"/>
          <w:bCs/>
          <w:sz w:val="22"/>
          <w:szCs w:val="22"/>
        </w:rPr>
        <w:t>al de la Presidencia (SEGPRES).</w:t>
      </w:r>
    </w:p>
    <w:p w14:paraId="273935F7" w14:textId="77777777" w:rsidR="00B51955" w:rsidRPr="00913D06" w:rsidRDefault="00B51955" w:rsidP="009A043A">
      <w:pPr>
        <w:pStyle w:val="Prrafodelista"/>
        <w:numPr>
          <w:ilvl w:val="0"/>
          <w:numId w:val="9"/>
        </w:numPr>
        <w:ind w:left="426" w:hanging="426"/>
        <w:jc w:val="both"/>
        <w:rPr>
          <w:rFonts w:ascii="Arial" w:hAnsi="Arial" w:cs="Arial"/>
          <w:bCs/>
          <w:sz w:val="22"/>
          <w:szCs w:val="22"/>
        </w:rPr>
      </w:pPr>
      <w:r w:rsidRPr="00913D06">
        <w:rPr>
          <w:rFonts w:ascii="Arial" w:hAnsi="Arial" w:cs="Arial"/>
          <w:bCs/>
          <w:sz w:val="22"/>
          <w:szCs w:val="22"/>
        </w:rPr>
        <w:t xml:space="preserve">Ormeño Campos, H. (2011). Gobierno electrónico: una explicación a sus diferentes grados de desarrollo en las comunas de Chile en Gobierno Electrónico Municipal. Instituto </w:t>
      </w:r>
      <w:r w:rsidR="00DC1868" w:rsidRPr="00913D06">
        <w:rPr>
          <w:rFonts w:ascii="Arial" w:hAnsi="Arial" w:cs="Arial"/>
          <w:bCs/>
          <w:sz w:val="22"/>
          <w:szCs w:val="22"/>
        </w:rPr>
        <w:t xml:space="preserve">Chileno de Estudios Municipales, </w:t>
      </w:r>
      <w:r w:rsidRPr="00913D06">
        <w:rPr>
          <w:rFonts w:ascii="Arial" w:hAnsi="Arial" w:cs="Arial"/>
          <w:bCs/>
          <w:sz w:val="22"/>
          <w:szCs w:val="22"/>
        </w:rPr>
        <w:t>Universidad Autónoma de Chile, pp. 115-136.</w:t>
      </w:r>
    </w:p>
    <w:p w14:paraId="58D81A13" w14:textId="77777777" w:rsidR="00146138" w:rsidRPr="00913D06" w:rsidRDefault="004D664B" w:rsidP="009A043A">
      <w:pPr>
        <w:pStyle w:val="Prrafodelista"/>
        <w:numPr>
          <w:ilvl w:val="0"/>
          <w:numId w:val="9"/>
        </w:numPr>
        <w:ind w:left="426" w:hanging="426"/>
        <w:jc w:val="both"/>
        <w:rPr>
          <w:rFonts w:ascii="Arial" w:hAnsi="Arial" w:cs="Arial"/>
          <w:bCs/>
          <w:sz w:val="22"/>
          <w:szCs w:val="22"/>
        </w:rPr>
      </w:pPr>
      <w:r w:rsidRPr="00913D06">
        <w:rPr>
          <w:rFonts w:ascii="Arial" w:hAnsi="Arial" w:cs="Arial"/>
          <w:bCs/>
          <w:sz w:val="22"/>
          <w:szCs w:val="22"/>
        </w:rPr>
        <w:t>Stäger</w:t>
      </w:r>
      <w:r w:rsidR="00655C99" w:rsidRPr="00913D06">
        <w:rPr>
          <w:rFonts w:ascii="Arial" w:hAnsi="Arial" w:cs="Arial"/>
          <w:bCs/>
          <w:sz w:val="22"/>
          <w:szCs w:val="22"/>
        </w:rPr>
        <w:t xml:space="preserve"> Koller, </w:t>
      </w:r>
      <w:r w:rsidR="00A404A0" w:rsidRPr="00913D06">
        <w:rPr>
          <w:rFonts w:ascii="Arial" w:hAnsi="Arial" w:cs="Arial"/>
          <w:bCs/>
          <w:sz w:val="22"/>
          <w:szCs w:val="22"/>
        </w:rPr>
        <w:t>M. &amp;</w:t>
      </w:r>
      <w:r w:rsidRPr="00913D06">
        <w:rPr>
          <w:rFonts w:ascii="Arial" w:hAnsi="Arial" w:cs="Arial"/>
          <w:bCs/>
          <w:sz w:val="22"/>
          <w:szCs w:val="22"/>
        </w:rPr>
        <w:t xml:space="preserve"> Núñez</w:t>
      </w:r>
      <w:r w:rsidR="00655C99" w:rsidRPr="00913D06">
        <w:rPr>
          <w:rFonts w:ascii="Arial" w:hAnsi="Arial" w:cs="Arial"/>
          <w:bCs/>
          <w:sz w:val="22"/>
          <w:szCs w:val="22"/>
        </w:rPr>
        <w:t xml:space="preserve"> Tissinetti</w:t>
      </w:r>
      <w:r w:rsidR="00A404A0" w:rsidRPr="00913D06">
        <w:rPr>
          <w:rFonts w:ascii="Arial" w:hAnsi="Arial" w:cs="Arial"/>
          <w:bCs/>
          <w:sz w:val="22"/>
          <w:szCs w:val="22"/>
        </w:rPr>
        <w:t xml:space="preserve">, J. (2015) Uso de internet en Chile: la otra brecha que nos divide. Centro de Estudios Digitales, Fundación País Digital. Santiago de Chile. </w:t>
      </w:r>
    </w:p>
    <w:p w14:paraId="756D2078" w14:textId="77777777" w:rsidR="00DC1868" w:rsidRPr="00913D06" w:rsidRDefault="00DC1868" w:rsidP="009A043A">
      <w:pPr>
        <w:pStyle w:val="Prrafodelista"/>
        <w:numPr>
          <w:ilvl w:val="0"/>
          <w:numId w:val="9"/>
        </w:numPr>
        <w:ind w:left="426" w:hanging="426"/>
        <w:jc w:val="both"/>
        <w:rPr>
          <w:rFonts w:ascii="Arial" w:hAnsi="Arial" w:cs="Arial"/>
          <w:bCs/>
          <w:sz w:val="22"/>
          <w:szCs w:val="22"/>
        </w:rPr>
      </w:pPr>
      <w:r w:rsidRPr="00913D06">
        <w:rPr>
          <w:rFonts w:ascii="Arial" w:hAnsi="Arial" w:cs="Arial"/>
          <w:bCs/>
          <w:sz w:val="22"/>
          <w:szCs w:val="22"/>
          <w:lang w:val="en-US"/>
        </w:rPr>
        <w:t xml:space="preserve">Tolbert, C. &amp; Mossberger, K, (2006). The effects of E-Government on Trust and Confidence in Government. </w:t>
      </w:r>
      <w:r w:rsidRPr="00913D06">
        <w:rPr>
          <w:rFonts w:ascii="Arial" w:hAnsi="Arial" w:cs="Arial"/>
          <w:bCs/>
          <w:sz w:val="22"/>
          <w:szCs w:val="22"/>
        </w:rPr>
        <w:t xml:space="preserve">Public Administration Review.  </w:t>
      </w:r>
      <w:r w:rsidR="000E09E4" w:rsidRPr="00913D06">
        <w:rPr>
          <w:rFonts w:ascii="Arial" w:hAnsi="Arial" w:cs="Arial"/>
          <w:bCs/>
          <w:sz w:val="22"/>
          <w:szCs w:val="22"/>
        </w:rPr>
        <w:t xml:space="preserve">Vol. 66 No. </w:t>
      </w:r>
      <w:r w:rsidR="00531FF2" w:rsidRPr="00913D06">
        <w:rPr>
          <w:rFonts w:ascii="Arial" w:hAnsi="Arial" w:cs="Arial"/>
          <w:bCs/>
          <w:sz w:val="22"/>
          <w:szCs w:val="22"/>
        </w:rPr>
        <w:t>3</w:t>
      </w:r>
      <w:r w:rsidR="000E09E4" w:rsidRPr="00913D06">
        <w:rPr>
          <w:rFonts w:ascii="Arial" w:hAnsi="Arial" w:cs="Arial"/>
          <w:bCs/>
          <w:sz w:val="22"/>
          <w:szCs w:val="22"/>
        </w:rPr>
        <w:t xml:space="preserve">, pp. </w:t>
      </w:r>
      <w:r w:rsidR="00531FF2" w:rsidRPr="00913D06">
        <w:rPr>
          <w:rFonts w:ascii="Arial" w:hAnsi="Arial" w:cs="Arial"/>
          <w:bCs/>
          <w:sz w:val="22"/>
          <w:szCs w:val="22"/>
        </w:rPr>
        <w:t>354</w:t>
      </w:r>
      <w:r w:rsidR="000E09E4" w:rsidRPr="00913D06">
        <w:rPr>
          <w:rFonts w:ascii="Arial" w:hAnsi="Arial" w:cs="Arial"/>
          <w:bCs/>
          <w:sz w:val="22"/>
          <w:szCs w:val="22"/>
        </w:rPr>
        <w:t>-</w:t>
      </w:r>
      <w:r w:rsidR="00531FF2" w:rsidRPr="00913D06">
        <w:rPr>
          <w:rFonts w:ascii="Arial" w:hAnsi="Arial" w:cs="Arial"/>
          <w:bCs/>
          <w:sz w:val="22"/>
          <w:szCs w:val="22"/>
        </w:rPr>
        <w:t>369.</w:t>
      </w:r>
    </w:p>
    <w:p w14:paraId="76838610" w14:textId="77777777" w:rsidR="0083337E" w:rsidRPr="00913D06" w:rsidRDefault="00243CEB" w:rsidP="009A043A">
      <w:pPr>
        <w:pStyle w:val="Prrafodelista"/>
        <w:numPr>
          <w:ilvl w:val="0"/>
          <w:numId w:val="9"/>
        </w:numPr>
        <w:ind w:left="426" w:hanging="426"/>
        <w:jc w:val="both"/>
        <w:rPr>
          <w:rFonts w:ascii="Arial" w:hAnsi="Arial" w:cs="Arial"/>
          <w:bCs/>
          <w:sz w:val="22"/>
          <w:szCs w:val="22"/>
          <w:lang w:val="es-CL"/>
        </w:rPr>
      </w:pPr>
      <w:r w:rsidRPr="00913D06">
        <w:rPr>
          <w:rFonts w:ascii="Arial" w:hAnsi="Arial" w:cs="Arial"/>
          <w:bCs/>
          <w:sz w:val="22"/>
          <w:szCs w:val="22"/>
        </w:rPr>
        <w:t>Unidad de Modernización y Gobierno Electrónico Ministerio Secretaría General de la Presidencia</w:t>
      </w:r>
      <w:r w:rsidRPr="00913D06">
        <w:rPr>
          <w:rFonts w:ascii="Arial" w:hAnsi="Arial" w:cs="Arial"/>
          <w:sz w:val="22"/>
          <w:szCs w:val="22"/>
        </w:rPr>
        <w:t xml:space="preserve">. </w:t>
      </w:r>
      <w:r w:rsidRPr="00913D06">
        <w:rPr>
          <w:rFonts w:ascii="Arial" w:hAnsi="Arial" w:cs="Arial"/>
          <w:bCs/>
          <w:sz w:val="22"/>
          <w:szCs w:val="22"/>
        </w:rPr>
        <w:t>(2010).  Gasto</w:t>
      </w:r>
      <w:r w:rsidRPr="00913D06">
        <w:rPr>
          <w:rFonts w:ascii="Arial" w:hAnsi="Arial" w:cs="Arial"/>
          <w:bCs/>
          <w:sz w:val="22"/>
          <w:szCs w:val="22"/>
          <w:lang w:val="es-CL"/>
        </w:rPr>
        <w:t xml:space="preserve"> en tecnologías de Información y Comunicación del Estado</w:t>
      </w:r>
      <w:r w:rsidR="00531FF2" w:rsidRPr="00913D06">
        <w:rPr>
          <w:rFonts w:ascii="Arial" w:hAnsi="Arial" w:cs="Arial"/>
          <w:bCs/>
          <w:sz w:val="22"/>
          <w:szCs w:val="22"/>
          <w:lang w:val="es-CL"/>
        </w:rPr>
        <w:t>.</w:t>
      </w:r>
    </w:p>
    <w:p w14:paraId="2EBB185D" w14:textId="77777777" w:rsidR="0083337E" w:rsidRDefault="0083337E" w:rsidP="009A043A">
      <w:pPr>
        <w:ind w:left="426" w:hanging="426"/>
        <w:jc w:val="both"/>
        <w:rPr>
          <w:rFonts w:ascii="Arial" w:hAnsi="Arial" w:cs="Arial"/>
          <w:bCs/>
          <w:sz w:val="22"/>
          <w:szCs w:val="22"/>
        </w:rPr>
      </w:pPr>
    </w:p>
    <w:p w14:paraId="5AA267B3" w14:textId="77777777" w:rsidR="00DA2E48" w:rsidRPr="00913D06" w:rsidRDefault="00DA2E48" w:rsidP="009A043A">
      <w:pPr>
        <w:ind w:left="426" w:hanging="426"/>
        <w:jc w:val="both"/>
        <w:rPr>
          <w:rFonts w:ascii="Arial" w:hAnsi="Arial" w:cs="Arial"/>
          <w:bCs/>
          <w:sz w:val="22"/>
          <w:szCs w:val="22"/>
        </w:rPr>
      </w:pPr>
    </w:p>
    <w:p w14:paraId="2371158C" w14:textId="77777777" w:rsidR="00F90EEC" w:rsidRPr="00913D06" w:rsidRDefault="00F90EEC" w:rsidP="00F90EEC">
      <w:pPr>
        <w:jc w:val="both"/>
        <w:rPr>
          <w:rFonts w:ascii="Arial" w:hAnsi="Arial" w:cs="Arial"/>
          <w:sz w:val="22"/>
          <w:szCs w:val="22"/>
        </w:rPr>
      </w:pPr>
    </w:p>
    <w:p w14:paraId="44545554" w14:textId="77777777" w:rsidR="00F90EEC" w:rsidRPr="00913D06" w:rsidRDefault="00F90EEC" w:rsidP="00F90EEC">
      <w:pPr>
        <w:jc w:val="both"/>
        <w:rPr>
          <w:rFonts w:ascii="Arial" w:hAnsi="Arial" w:cs="Arial"/>
          <w:sz w:val="22"/>
          <w:szCs w:val="22"/>
        </w:rPr>
      </w:pPr>
    </w:p>
    <w:p w14:paraId="725A5D91" w14:textId="77777777" w:rsidR="00F90EEC" w:rsidRDefault="00F90EEC" w:rsidP="00405F1E">
      <w:pPr>
        <w:jc w:val="center"/>
        <w:rPr>
          <w:rFonts w:ascii="Arial" w:hAnsi="Arial" w:cs="Arial"/>
          <w:sz w:val="22"/>
          <w:szCs w:val="22"/>
        </w:rPr>
      </w:pPr>
    </w:p>
    <w:p w14:paraId="0FC46CA7" w14:textId="77777777" w:rsidR="00F7426D" w:rsidRPr="00913D06" w:rsidRDefault="00F7426D" w:rsidP="00405F1E">
      <w:pPr>
        <w:jc w:val="center"/>
        <w:rPr>
          <w:rFonts w:ascii="Arial" w:hAnsi="Arial" w:cs="Arial"/>
          <w:sz w:val="22"/>
          <w:szCs w:val="22"/>
        </w:rPr>
      </w:pPr>
    </w:p>
    <w:p w14:paraId="7D890893" w14:textId="77777777" w:rsidR="00F90EEC" w:rsidRPr="00913D06" w:rsidRDefault="00F90EEC" w:rsidP="00405F1E">
      <w:pPr>
        <w:jc w:val="center"/>
        <w:rPr>
          <w:rFonts w:ascii="Arial" w:hAnsi="Arial" w:cs="Arial"/>
          <w:sz w:val="22"/>
          <w:szCs w:val="22"/>
        </w:rPr>
      </w:pPr>
      <w:r w:rsidRPr="00913D06">
        <w:rPr>
          <w:rFonts w:ascii="Arial" w:hAnsi="Arial" w:cs="Arial"/>
          <w:sz w:val="22"/>
          <w:szCs w:val="22"/>
        </w:rPr>
        <w:t>_________________________</w:t>
      </w:r>
      <w:r w:rsidRPr="00913D06">
        <w:rPr>
          <w:rFonts w:ascii="Arial" w:hAnsi="Arial" w:cs="Arial"/>
          <w:sz w:val="22"/>
          <w:szCs w:val="22"/>
        </w:rPr>
        <w:tab/>
      </w:r>
      <w:r w:rsidRPr="00913D06">
        <w:rPr>
          <w:rFonts w:ascii="Arial" w:hAnsi="Arial" w:cs="Arial"/>
          <w:sz w:val="22"/>
          <w:szCs w:val="22"/>
        </w:rPr>
        <w:tab/>
      </w:r>
      <w:r w:rsidRPr="00913D06">
        <w:rPr>
          <w:rFonts w:ascii="Arial" w:hAnsi="Arial" w:cs="Arial"/>
          <w:sz w:val="22"/>
          <w:szCs w:val="22"/>
        </w:rPr>
        <w:tab/>
        <w:t>__________________________</w:t>
      </w:r>
    </w:p>
    <w:p w14:paraId="0D1ADB4D" w14:textId="77777777" w:rsidR="00F90EEC" w:rsidRPr="00913D06" w:rsidRDefault="00F90EEC" w:rsidP="00405F1E">
      <w:pPr>
        <w:jc w:val="center"/>
        <w:rPr>
          <w:rFonts w:ascii="Arial" w:hAnsi="Arial" w:cs="Arial"/>
          <w:sz w:val="22"/>
          <w:szCs w:val="22"/>
        </w:rPr>
      </w:pPr>
      <w:r w:rsidRPr="00913D06">
        <w:rPr>
          <w:rFonts w:ascii="Arial" w:hAnsi="Arial" w:cs="Arial"/>
          <w:sz w:val="22"/>
          <w:szCs w:val="22"/>
        </w:rPr>
        <w:t>V</w:t>
      </w:r>
      <w:r w:rsidRPr="00913D06">
        <w:rPr>
          <w:rFonts w:ascii="Arial" w:hAnsi="Arial" w:cs="Arial"/>
          <w:sz w:val="22"/>
          <w:szCs w:val="22"/>
          <w:vertAlign w:val="superscript"/>
        </w:rPr>
        <w:t xml:space="preserve">o </w:t>
      </w:r>
      <w:r w:rsidRPr="00913D06">
        <w:rPr>
          <w:rFonts w:ascii="Arial" w:hAnsi="Arial" w:cs="Arial"/>
          <w:sz w:val="22"/>
          <w:szCs w:val="22"/>
        </w:rPr>
        <w:t>Alumno</w:t>
      </w:r>
      <w:r w:rsidRPr="00913D06">
        <w:rPr>
          <w:rFonts w:ascii="Arial" w:hAnsi="Arial" w:cs="Arial"/>
          <w:sz w:val="22"/>
          <w:szCs w:val="22"/>
        </w:rPr>
        <w:tab/>
      </w:r>
      <w:r w:rsidRPr="00913D06">
        <w:rPr>
          <w:rFonts w:ascii="Arial" w:hAnsi="Arial" w:cs="Arial"/>
          <w:sz w:val="22"/>
          <w:szCs w:val="22"/>
        </w:rPr>
        <w:tab/>
      </w:r>
      <w:r w:rsidRPr="00913D06">
        <w:rPr>
          <w:rFonts w:ascii="Arial" w:hAnsi="Arial" w:cs="Arial"/>
          <w:sz w:val="22"/>
          <w:szCs w:val="22"/>
        </w:rPr>
        <w:tab/>
        <w:t xml:space="preserve">                            V</w:t>
      </w:r>
      <w:r w:rsidRPr="00913D06">
        <w:rPr>
          <w:rFonts w:ascii="Arial" w:hAnsi="Arial" w:cs="Arial"/>
          <w:sz w:val="22"/>
          <w:szCs w:val="22"/>
          <w:vertAlign w:val="superscript"/>
        </w:rPr>
        <w:t xml:space="preserve">o </w:t>
      </w:r>
      <w:r w:rsidRPr="00913D06">
        <w:rPr>
          <w:rFonts w:ascii="Arial" w:hAnsi="Arial" w:cs="Arial"/>
          <w:sz w:val="22"/>
          <w:szCs w:val="22"/>
        </w:rPr>
        <w:t>Profesor Guía.</w:t>
      </w:r>
    </w:p>
    <w:p w14:paraId="5A5BE207" w14:textId="77777777" w:rsidR="0083337E" w:rsidRPr="00913D06" w:rsidRDefault="0083337E" w:rsidP="001967AA">
      <w:pPr>
        <w:jc w:val="both"/>
        <w:rPr>
          <w:rFonts w:ascii="Arial" w:hAnsi="Arial" w:cs="Arial"/>
          <w:bCs/>
          <w:sz w:val="22"/>
          <w:szCs w:val="22"/>
        </w:rPr>
      </w:pPr>
    </w:p>
    <w:sectPr w:rsidR="0083337E" w:rsidRPr="00913D06" w:rsidSect="00913D06">
      <w:footerReference w:type="default" r:id="rId13"/>
      <w:pgSz w:w="12240" w:h="15840"/>
      <w:pgMar w:top="1134" w:right="1134"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1136BA" w15:done="0"/>
  <w15:commentEx w15:paraId="666D511D" w15:done="0"/>
  <w15:commentEx w15:paraId="1072F481" w15:done="0"/>
  <w15:commentEx w15:paraId="251AA79F" w15:done="0"/>
  <w15:commentEx w15:paraId="0A9D3F6E" w15:done="0"/>
  <w15:commentEx w15:paraId="4D970912" w15:done="0"/>
  <w15:commentEx w15:paraId="3643D487" w15:done="0"/>
  <w15:commentEx w15:paraId="633D027A" w15:done="0"/>
  <w15:commentEx w15:paraId="3694EE71" w15:done="0"/>
  <w15:commentEx w15:paraId="0A8C4304" w15:done="0"/>
  <w15:commentEx w15:paraId="41F39B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4EBBE" w14:textId="77777777" w:rsidR="00C45237" w:rsidRDefault="00C45237" w:rsidP="0015629B">
      <w:r>
        <w:separator/>
      </w:r>
    </w:p>
  </w:endnote>
  <w:endnote w:type="continuationSeparator" w:id="0">
    <w:p w14:paraId="2CB86438" w14:textId="77777777" w:rsidR="00C45237" w:rsidRDefault="00C45237" w:rsidP="00156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414335"/>
      <w:docPartObj>
        <w:docPartGallery w:val="Page Numbers (Bottom of Page)"/>
        <w:docPartUnique/>
      </w:docPartObj>
    </w:sdtPr>
    <w:sdtEndPr/>
    <w:sdtContent>
      <w:p w14:paraId="33EB1F08" w14:textId="77777777" w:rsidR="00F7426D" w:rsidRDefault="00F7426D">
        <w:pPr>
          <w:pStyle w:val="Piedepgina"/>
          <w:jc w:val="right"/>
        </w:pPr>
        <w:r>
          <w:fldChar w:fldCharType="begin"/>
        </w:r>
        <w:r>
          <w:instrText>PAGE   \* MERGEFORMAT</w:instrText>
        </w:r>
        <w:r>
          <w:fldChar w:fldCharType="separate"/>
        </w:r>
        <w:r w:rsidR="00E75EAA">
          <w:rPr>
            <w:noProof/>
          </w:rPr>
          <w:t>3</w:t>
        </w:r>
        <w:r>
          <w:fldChar w:fldCharType="end"/>
        </w:r>
      </w:p>
    </w:sdtContent>
  </w:sdt>
  <w:p w14:paraId="5E124FE5" w14:textId="77777777" w:rsidR="00F7426D" w:rsidRDefault="00F7426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62B10" w14:textId="77777777" w:rsidR="00C45237" w:rsidRDefault="00C45237" w:rsidP="0015629B">
      <w:r>
        <w:separator/>
      </w:r>
    </w:p>
  </w:footnote>
  <w:footnote w:type="continuationSeparator" w:id="0">
    <w:p w14:paraId="490EAC08" w14:textId="77777777" w:rsidR="00C45237" w:rsidRDefault="00C45237" w:rsidP="00156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30057"/>
    <w:multiLevelType w:val="hybridMultilevel"/>
    <w:tmpl w:val="650CED38"/>
    <w:lvl w:ilvl="0" w:tplc="1F3EE6F6">
      <w:start w:val="1"/>
      <w:numFmt w:val="bullet"/>
      <w:lvlText w:val=""/>
      <w:lvlJc w:val="left"/>
      <w:pPr>
        <w:tabs>
          <w:tab w:val="num" w:pos="720"/>
        </w:tabs>
        <w:ind w:left="720" w:hanging="360"/>
      </w:pPr>
      <w:rPr>
        <w:rFonts w:ascii="Wingdings 3" w:hAnsi="Wingdings 3" w:hint="default"/>
      </w:rPr>
    </w:lvl>
    <w:lvl w:ilvl="1" w:tplc="20D2A090" w:tentative="1">
      <w:start w:val="1"/>
      <w:numFmt w:val="bullet"/>
      <w:lvlText w:val=""/>
      <w:lvlJc w:val="left"/>
      <w:pPr>
        <w:tabs>
          <w:tab w:val="num" w:pos="1440"/>
        </w:tabs>
        <w:ind w:left="1440" w:hanging="360"/>
      </w:pPr>
      <w:rPr>
        <w:rFonts w:ascii="Wingdings 3" w:hAnsi="Wingdings 3" w:hint="default"/>
      </w:rPr>
    </w:lvl>
    <w:lvl w:ilvl="2" w:tplc="328C7F20" w:tentative="1">
      <w:start w:val="1"/>
      <w:numFmt w:val="bullet"/>
      <w:lvlText w:val=""/>
      <w:lvlJc w:val="left"/>
      <w:pPr>
        <w:tabs>
          <w:tab w:val="num" w:pos="2160"/>
        </w:tabs>
        <w:ind w:left="2160" w:hanging="360"/>
      </w:pPr>
      <w:rPr>
        <w:rFonts w:ascii="Wingdings 3" w:hAnsi="Wingdings 3" w:hint="default"/>
      </w:rPr>
    </w:lvl>
    <w:lvl w:ilvl="3" w:tplc="62D4D50E" w:tentative="1">
      <w:start w:val="1"/>
      <w:numFmt w:val="bullet"/>
      <w:lvlText w:val=""/>
      <w:lvlJc w:val="left"/>
      <w:pPr>
        <w:tabs>
          <w:tab w:val="num" w:pos="2880"/>
        </w:tabs>
        <w:ind w:left="2880" w:hanging="360"/>
      </w:pPr>
      <w:rPr>
        <w:rFonts w:ascii="Wingdings 3" w:hAnsi="Wingdings 3" w:hint="default"/>
      </w:rPr>
    </w:lvl>
    <w:lvl w:ilvl="4" w:tplc="058E59F2" w:tentative="1">
      <w:start w:val="1"/>
      <w:numFmt w:val="bullet"/>
      <w:lvlText w:val=""/>
      <w:lvlJc w:val="left"/>
      <w:pPr>
        <w:tabs>
          <w:tab w:val="num" w:pos="3600"/>
        </w:tabs>
        <w:ind w:left="3600" w:hanging="360"/>
      </w:pPr>
      <w:rPr>
        <w:rFonts w:ascii="Wingdings 3" w:hAnsi="Wingdings 3" w:hint="default"/>
      </w:rPr>
    </w:lvl>
    <w:lvl w:ilvl="5" w:tplc="1E528614" w:tentative="1">
      <w:start w:val="1"/>
      <w:numFmt w:val="bullet"/>
      <w:lvlText w:val=""/>
      <w:lvlJc w:val="left"/>
      <w:pPr>
        <w:tabs>
          <w:tab w:val="num" w:pos="4320"/>
        </w:tabs>
        <w:ind w:left="4320" w:hanging="360"/>
      </w:pPr>
      <w:rPr>
        <w:rFonts w:ascii="Wingdings 3" w:hAnsi="Wingdings 3" w:hint="default"/>
      </w:rPr>
    </w:lvl>
    <w:lvl w:ilvl="6" w:tplc="1ED644CE" w:tentative="1">
      <w:start w:val="1"/>
      <w:numFmt w:val="bullet"/>
      <w:lvlText w:val=""/>
      <w:lvlJc w:val="left"/>
      <w:pPr>
        <w:tabs>
          <w:tab w:val="num" w:pos="5040"/>
        </w:tabs>
        <w:ind w:left="5040" w:hanging="360"/>
      </w:pPr>
      <w:rPr>
        <w:rFonts w:ascii="Wingdings 3" w:hAnsi="Wingdings 3" w:hint="default"/>
      </w:rPr>
    </w:lvl>
    <w:lvl w:ilvl="7" w:tplc="1B04E6C0" w:tentative="1">
      <w:start w:val="1"/>
      <w:numFmt w:val="bullet"/>
      <w:lvlText w:val=""/>
      <w:lvlJc w:val="left"/>
      <w:pPr>
        <w:tabs>
          <w:tab w:val="num" w:pos="5760"/>
        </w:tabs>
        <w:ind w:left="5760" w:hanging="360"/>
      </w:pPr>
      <w:rPr>
        <w:rFonts w:ascii="Wingdings 3" w:hAnsi="Wingdings 3" w:hint="default"/>
      </w:rPr>
    </w:lvl>
    <w:lvl w:ilvl="8" w:tplc="0AE2D5D8" w:tentative="1">
      <w:start w:val="1"/>
      <w:numFmt w:val="bullet"/>
      <w:lvlText w:val=""/>
      <w:lvlJc w:val="left"/>
      <w:pPr>
        <w:tabs>
          <w:tab w:val="num" w:pos="6480"/>
        </w:tabs>
        <w:ind w:left="6480" w:hanging="360"/>
      </w:pPr>
      <w:rPr>
        <w:rFonts w:ascii="Wingdings 3" w:hAnsi="Wingdings 3" w:hint="default"/>
      </w:rPr>
    </w:lvl>
  </w:abstractNum>
  <w:abstractNum w:abstractNumId="1">
    <w:nsid w:val="203B397F"/>
    <w:multiLevelType w:val="hybridMultilevel"/>
    <w:tmpl w:val="0F5EC5D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240222A0"/>
    <w:multiLevelType w:val="hybridMultilevel"/>
    <w:tmpl w:val="0A3037D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2B924C6F"/>
    <w:multiLevelType w:val="hybridMultilevel"/>
    <w:tmpl w:val="0A7CAF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42D5B45"/>
    <w:multiLevelType w:val="hybridMultilevel"/>
    <w:tmpl w:val="46F8216E"/>
    <w:lvl w:ilvl="0" w:tplc="100A000D">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nsid w:val="394E3087"/>
    <w:multiLevelType w:val="hybridMultilevel"/>
    <w:tmpl w:val="E3C80D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E4D485F"/>
    <w:multiLevelType w:val="hybridMultilevel"/>
    <w:tmpl w:val="4C8E6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5BE65A30"/>
    <w:multiLevelType w:val="hybridMultilevel"/>
    <w:tmpl w:val="7150745C"/>
    <w:lvl w:ilvl="0" w:tplc="06E4C9C8">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5C12628F"/>
    <w:multiLevelType w:val="hybridMultilevel"/>
    <w:tmpl w:val="B0E4AE78"/>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77B94840"/>
    <w:multiLevelType w:val="hybridMultilevel"/>
    <w:tmpl w:val="294CAC0C"/>
    <w:lvl w:ilvl="0" w:tplc="E9ECC842">
      <w:start w:val="1"/>
      <w:numFmt w:val="bullet"/>
      <w:lvlText w:val=""/>
      <w:lvlJc w:val="left"/>
      <w:pPr>
        <w:tabs>
          <w:tab w:val="num" w:pos="720"/>
        </w:tabs>
        <w:ind w:left="720" w:hanging="360"/>
      </w:pPr>
      <w:rPr>
        <w:rFonts w:ascii="Wingdings 3" w:hAnsi="Wingdings 3" w:hint="default"/>
      </w:rPr>
    </w:lvl>
    <w:lvl w:ilvl="1" w:tplc="143C9044" w:tentative="1">
      <w:start w:val="1"/>
      <w:numFmt w:val="bullet"/>
      <w:lvlText w:val=""/>
      <w:lvlJc w:val="left"/>
      <w:pPr>
        <w:tabs>
          <w:tab w:val="num" w:pos="1440"/>
        </w:tabs>
        <w:ind w:left="1440" w:hanging="360"/>
      </w:pPr>
      <w:rPr>
        <w:rFonts w:ascii="Wingdings 3" w:hAnsi="Wingdings 3" w:hint="default"/>
      </w:rPr>
    </w:lvl>
    <w:lvl w:ilvl="2" w:tplc="035C4756" w:tentative="1">
      <w:start w:val="1"/>
      <w:numFmt w:val="bullet"/>
      <w:lvlText w:val=""/>
      <w:lvlJc w:val="left"/>
      <w:pPr>
        <w:tabs>
          <w:tab w:val="num" w:pos="2160"/>
        </w:tabs>
        <w:ind w:left="2160" w:hanging="360"/>
      </w:pPr>
      <w:rPr>
        <w:rFonts w:ascii="Wingdings 3" w:hAnsi="Wingdings 3" w:hint="default"/>
      </w:rPr>
    </w:lvl>
    <w:lvl w:ilvl="3" w:tplc="1CDC6932" w:tentative="1">
      <w:start w:val="1"/>
      <w:numFmt w:val="bullet"/>
      <w:lvlText w:val=""/>
      <w:lvlJc w:val="left"/>
      <w:pPr>
        <w:tabs>
          <w:tab w:val="num" w:pos="2880"/>
        </w:tabs>
        <w:ind w:left="2880" w:hanging="360"/>
      </w:pPr>
      <w:rPr>
        <w:rFonts w:ascii="Wingdings 3" w:hAnsi="Wingdings 3" w:hint="default"/>
      </w:rPr>
    </w:lvl>
    <w:lvl w:ilvl="4" w:tplc="007E1F5A" w:tentative="1">
      <w:start w:val="1"/>
      <w:numFmt w:val="bullet"/>
      <w:lvlText w:val=""/>
      <w:lvlJc w:val="left"/>
      <w:pPr>
        <w:tabs>
          <w:tab w:val="num" w:pos="3600"/>
        </w:tabs>
        <w:ind w:left="3600" w:hanging="360"/>
      </w:pPr>
      <w:rPr>
        <w:rFonts w:ascii="Wingdings 3" w:hAnsi="Wingdings 3" w:hint="default"/>
      </w:rPr>
    </w:lvl>
    <w:lvl w:ilvl="5" w:tplc="49F6E0BA" w:tentative="1">
      <w:start w:val="1"/>
      <w:numFmt w:val="bullet"/>
      <w:lvlText w:val=""/>
      <w:lvlJc w:val="left"/>
      <w:pPr>
        <w:tabs>
          <w:tab w:val="num" w:pos="4320"/>
        </w:tabs>
        <w:ind w:left="4320" w:hanging="360"/>
      </w:pPr>
      <w:rPr>
        <w:rFonts w:ascii="Wingdings 3" w:hAnsi="Wingdings 3" w:hint="default"/>
      </w:rPr>
    </w:lvl>
    <w:lvl w:ilvl="6" w:tplc="EA58CAF0" w:tentative="1">
      <w:start w:val="1"/>
      <w:numFmt w:val="bullet"/>
      <w:lvlText w:val=""/>
      <w:lvlJc w:val="left"/>
      <w:pPr>
        <w:tabs>
          <w:tab w:val="num" w:pos="5040"/>
        </w:tabs>
        <w:ind w:left="5040" w:hanging="360"/>
      </w:pPr>
      <w:rPr>
        <w:rFonts w:ascii="Wingdings 3" w:hAnsi="Wingdings 3" w:hint="default"/>
      </w:rPr>
    </w:lvl>
    <w:lvl w:ilvl="7" w:tplc="0BF4CC7E" w:tentative="1">
      <w:start w:val="1"/>
      <w:numFmt w:val="bullet"/>
      <w:lvlText w:val=""/>
      <w:lvlJc w:val="left"/>
      <w:pPr>
        <w:tabs>
          <w:tab w:val="num" w:pos="5760"/>
        </w:tabs>
        <w:ind w:left="5760" w:hanging="360"/>
      </w:pPr>
      <w:rPr>
        <w:rFonts w:ascii="Wingdings 3" w:hAnsi="Wingdings 3" w:hint="default"/>
      </w:rPr>
    </w:lvl>
    <w:lvl w:ilvl="8" w:tplc="80DE6D80" w:tentative="1">
      <w:start w:val="1"/>
      <w:numFmt w:val="bullet"/>
      <w:lvlText w:val=""/>
      <w:lvlJc w:val="left"/>
      <w:pPr>
        <w:tabs>
          <w:tab w:val="num" w:pos="6480"/>
        </w:tabs>
        <w:ind w:left="6480" w:hanging="360"/>
      </w:pPr>
      <w:rPr>
        <w:rFonts w:ascii="Wingdings 3" w:hAnsi="Wingdings 3" w:hint="default"/>
      </w:rPr>
    </w:lvl>
  </w:abstractNum>
  <w:abstractNum w:abstractNumId="10">
    <w:nsid w:val="77CD3AD0"/>
    <w:multiLevelType w:val="hybridMultilevel"/>
    <w:tmpl w:val="209C4BB0"/>
    <w:lvl w:ilvl="0" w:tplc="0526EC00">
      <w:start w:val="1"/>
      <w:numFmt w:val="bullet"/>
      <w:lvlText w:val=""/>
      <w:lvlJc w:val="left"/>
      <w:pPr>
        <w:tabs>
          <w:tab w:val="num" w:pos="720"/>
        </w:tabs>
        <w:ind w:left="720" w:hanging="360"/>
      </w:pPr>
      <w:rPr>
        <w:rFonts w:ascii="Wingdings 3" w:hAnsi="Wingdings 3" w:hint="default"/>
      </w:rPr>
    </w:lvl>
    <w:lvl w:ilvl="1" w:tplc="67CC994E" w:tentative="1">
      <w:start w:val="1"/>
      <w:numFmt w:val="bullet"/>
      <w:lvlText w:val=""/>
      <w:lvlJc w:val="left"/>
      <w:pPr>
        <w:tabs>
          <w:tab w:val="num" w:pos="1440"/>
        </w:tabs>
        <w:ind w:left="1440" w:hanging="360"/>
      </w:pPr>
      <w:rPr>
        <w:rFonts w:ascii="Wingdings 3" w:hAnsi="Wingdings 3" w:hint="default"/>
      </w:rPr>
    </w:lvl>
    <w:lvl w:ilvl="2" w:tplc="B7C6DF58" w:tentative="1">
      <w:start w:val="1"/>
      <w:numFmt w:val="bullet"/>
      <w:lvlText w:val=""/>
      <w:lvlJc w:val="left"/>
      <w:pPr>
        <w:tabs>
          <w:tab w:val="num" w:pos="2160"/>
        </w:tabs>
        <w:ind w:left="2160" w:hanging="360"/>
      </w:pPr>
      <w:rPr>
        <w:rFonts w:ascii="Wingdings 3" w:hAnsi="Wingdings 3" w:hint="default"/>
      </w:rPr>
    </w:lvl>
    <w:lvl w:ilvl="3" w:tplc="C4B4D2B2" w:tentative="1">
      <w:start w:val="1"/>
      <w:numFmt w:val="bullet"/>
      <w:lvlText w:val=""/>
      <w:lvlJc w:val="left"/>
      <w:pPr>
        <w:tabs>
          <w:tab w:val="num" w:pos="2880"/>
        </w:tabs>
        <w:ind w:left="2880" w:hanging="360"/>
      </w:pPr>
      <w:rPr>
        <w:rFonts w:ascii="Wingdings 3" w:hAnsi="Wingdings 3" w:hint="default"/>
      </w:rPr>
    </w:lvl>
    <w:lvl w:ilvl="4" w:tplc="7C60F20A" w:tentative="1">
      <w:start w:val="1"/>
      <w:numFmt w:val="bullet"/>
      <w:lvlText w:val=""/>
      <w:lvlJc w:val="left"/>
      <w:pPr>
        <w:tabs>
          <w:tab w:val="num" w:pos="3600"/>
        </w:tabs>
        <w:ind w:left="3600" w:hanging="360"/>
      </w:pPr>
      <w:rPr>
        <w:rFonts w:ascii="Wingdings 3" w:hAnsi="Wingdings 3" w:hint="default"/>
      </w:rPr>
    </w:lvl>
    <w:lvl w:ilvl="5" w:tplc="1B666A04" w:tentative="1">
      <w:start w:val="1"/>
      <w:numFmt w:val="bullet"/>
      <w:lvlText w:val=""/>
      <w:lvlJc w:val="left"/>
      <w:pPr>
        <w:tabs>
          <w:tab w:val="num" w:pos="4320"/>
        </w:tabs>
        <w:ind w:left="4320" w:hanging="360"/>
      </w:pPr>
      <w:rPr>
        <w:rFonts w:ascii="Wingdings 3" w:hAnsi="Wingdings 3" w:hint="default"/>
      </w:rPr>
    </w:lvl>
    <w:lvl w:ilvl="6" w:tplc="7E24BE0A" w:tentative="1">
      <w:start w:val="1"/>
      <w:numFmt w:val="bullet"/>
      <w:lvlText w:val=""/>
      <w:lvlJc w:val="left"/>
      <w:pPr>
        <w:tabs>
          <w:tab w:val="num" w:pos="5040"/>
        </w:tabs>
        <w:ind w:left="5040" w:hanging="360"/>
      </w:pPr>
      <w:rPr>
        <w:rFonts w:ascii="Wingdings 3" w:hAnsi="Wingdings 3" w:hint="default"/>
      </w:rPr>
    </w:lvl>
    <w:lvl w:ilvl="7" w:tplc="26A6F9AE" w:tentative="1">
      <w:start w:val="1"/>
      <w:numFmt w:val="bullet"/>
      <w:lvlText w:val=""/>
      <w:lvlJc w:val="left"/>
      <w:pPr>
        <w:tabs>
          <w:tab w:val="num" w:pos="5760"/>
        </w:tabs>
        <w:ind w:left="5760" w:hanging="360"/>
      </w:pPr>
      <w:rPr>
        <w:rFonts w:ascii="Wingdings 3" w:hAnsi="Wingdings 3" w:hint="default"/>
      </w:rPr>
    </w:lvl>
    <w:lvl w:ilvl="8" w:tplc="4596F61A" w:tentative="1">
      <w:start w:val="1"/>
      <w:numFmt w:val="bullet"/>
      <w:lvlText w:val=""/>
      <w:lvlJc w:val="left"/>
      <w:pPr>
        <w:tabs>
          <w:tab w:val="num" w:pos="6480"/>
        </w:tabs>
        <w:ind w:left="6480" w:hanging="360"/>
      </w:pPr>
      <w:rPr>
        <w:rFonts w:ascii="Wingdings 3" w:hAnsi="Wingdings 3" w:hint="default"/>
      </w:rPr>
    </w:lvl>
  </w:abstractNum>
  <w:num w:numId="1">
    <w:abstractNumId w:val="4"/>
  </w:num>
  <w:num w:numId="2">
    <w:abstractNumId w:val="2"/>
  </w:num>
  <w:num w:numId="3">
    <w:abstractNumId w:val="1"/>
  </w:num>
  <w:num w:numId="4">
    <w:abstractNumId w:val="9"/>
  </w:num>
  <w:num w:numId="5">
    <w:abstractNumId w:val="10"/>
  </w:num>
  <w:num w:numId="6">
    <w:abstractNumId w:val="0"/>
  </w:num>
  <w:num w:numId="7">
    <w:abstractNumId w:val="5"/>
  </w:num>
  <w:num w:numId="8">
    <w:abstractNumId w:val="8"/>
  </w:num>
  <w:num w:numId="9">
    <w:abstractNumId w:val="6"/>
  </w:num>
  <w:num w:numId="10">
    <w:abstractNumId w:val="7"/>
  </w:num>
  <w:num w:numId="1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M - KOA">
    <w15:presenceInfo w15:providerId="None" w15:userId="MPM - K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2CC"/>
    <w:rsid w:val="00032DF9"/>
    <w:rsid w:val="00063736"/>
    <w:rsid w:val="0008058D"/>
    <w:rsid w:val="000B0EE7"/>
    <w:rsid w:val="000E09E4"/>
    <w:rsid w:val="000F13E1"/>
    <w:rsid w:val="000F7386"/>
    <w:rsid w:val="001106C6"/>
    <w:rsid w:val="001252CC"/>
    <w:rsid w:val="00132282"/>
    <w:rsid w:val="0015629B"/>
    <w:rsid w:val="001644F7"/>
    <w:rsid w:val="001967AA"/>
    <w:rsid w:val="0019799B"/>
    <w:rsid w:val="00197AA9"/>
    <w:rsid w:val="001A1BEF"/>
    <w:rsid w:val="00243CEB"/>
    <w:rsid w:val="00253F72"/>
    <w:rsid w:val="00264FB5"/>
    <w:rsid w:val="00284E3F"/>
    <w:rsid w:val="0029302D"/>
    <w:rsid w:val="00293CAF"/>
    <w:rsid w:val="00321230"/>
    <w:rsid w:val="003613EA"/>
    <w:rsid w:val="00384444"/>
    <w:rsid w:val="003C76C8"/>
    <w:rsid w:val="003D625B"/>
    <w:rsid w:val="003D6408"/>
    <w:rsid w:val="00405F1E"/>
    <w:rsid w:val="00485902"/>
    <w:rsid w:val="004B2028"/>
    <w:rsid w:val="004C4E3E"/>
    <w:rsid w:val="004D664B"/>
    <w:rsid w:val="004E686C"/>
    <w:rsid w:val="00513667"/>
    <w:rsid w:val="00531FF2"/>
    <w:rsid w:val="005C572D"/>
    <w:rsid w:val="005D222E"/>
    <w:rsid w:val="00655C99"/>
    <w:rsid w:val="006611DB"/>
    <w:rsid w:val="00701C7E"/>
    <w:rsid w:val="00714226"/>
    <w:rsid w:val="007811D6"/>
    <w:rsid w:val="007F47A4"/>
    <w:rsid w:val="007F5EFF"/>
    <w:rsid w:val="0083337E"/>
    <w:rsid w:val="008F6774"/>
    <w:rsid w:val="00913D06"/>
    <w:rsid w:val="009249C7"/>
    <w:rsid w:val="00944481"/>
    <w:rsid w:val="009A043A"/>
    <w:rsid w:val="009B1184"/>
    <w:rsid w:val="009D17D0"/>
    <w:rsid w:val="009D282D"/>
    <w:rsid w:val="009E769D"/>
    <w:rsid w:val="00A01E9B"/>
    <w:rsid w:val="00A1607E"/>
    <w:rsid w:val="00A34363"/>
    <w:rsid w:val="00A404A0"/>
    <w:rsid w:val="00A4296A"/>
    <w:rsid w:val="00AA4290"/>
    <w:rsid w:val="00B05783"/>
    <w:rsid w:val="00B22EF9"/>
    <w:rsid w:val="00B51955"/>
    <w:rsid w:val="00BF53DE"/>
    <w:rsid w:val="00C45237"/>
    <w:rsid w:val="00C525C5"/>
    <w:rsid w:val="00C65D99"/>
    <w:rsid w:val="00C662EC"/>
    <w:rsid w:val="00C91E80"/>
    <w:rsid w:val="00D1159F"/>
    <w:rsid w:val="00D15101"/>
    <w:rsid w:val="00D40D75"/>
    <w:rsid w:val="00DA2E48"/>
    <w:rsid w:val="00DC1868"/>
    <w:rsid w:val="00E61244"/>
    <w:rsid w:val="00E75EAA"/>
    <w:rsid w:val="00ED233A"/>
    <w:rsid w:val="00F02386"/>
    <w:rsid w:val="00F03CE1"/>
    <w:rsid w:val="00F03DED"/>
    <w:rsid w:val="00F60BC0"/>
    <w:rsid w:val="00F715B7"/>
    <w:rsid w:val="00F7426D"/>
    <w:rsid w:val="00F877E9"/>
    <w:rsid w:val="00F90EEC"/>
    <w:rsid w:val="00FB38BB"/>
    <w:rsid w:val="00FF1A9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C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9B"/>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19799B"/>
    <w:pPr>
      <w:keepNext/>
      <w:outlineLvl w:val="0"/>
    </w:pPr>
    <w:rPr>
      <w:rFonts w:ascii="Arial" w:hAnsi="Arial" w:cs="Arial"/>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799B"/>
    <w:pPr>
      <w:ind w:left="720"/>
      <w:contextualSpacing/>
    </w:pPr>
  </w:style>
  <w:style w:type="character" w:customStyle="1" w:styleId="Ttulo1Car">
    <w:name w:val="Título 1 Car"/>
    <w:basedOn w:val="Fuentedeprrafopredeter"/>
    <w:link w:val="Ttulo1"/>
    <w:uiPriority w:val="99"/>
    <w:rsid w:val="0019799B"/>
    <w:rPr>
      <w:rFonts w:ascii="Arial" w:eastAsia="Times New Roman" w:hAnsi="Arial" w:cs="Arial"/>
      <w:sz w:val="28"/>
      <w:szCs w:val="28"/>
      <w:lang w:val="es-ES" w:eastAsia="es-ES"/>
    </w:rPr>
  </w:style>
  <w:style w:type="paragraph" w:styleId="Bibliografa">
    <w:name w:val="Bibliography"/>
    <w:basedOn w:val="Normal"/>
    <w:next w:val="Normal"/>
    <w:uiPriority w:val="37"/>
    <w:semiHidden/>
    <w:unhideWhenUsed/>
    <w:rsid w:val="008F6774"/>
  </w:style>
  <w:style w:type="paragraph" w:customStyle="1" w:styleId="Default">
    <w:name w:val="Default"/>
    <w:rsid w:val="00243CEB"/>
    <w:pPr>
      <w:autoSpaceDE w:val="0"/>
      <w:autoSpaceDN w:val="0"/>
      <w:adjustRightInd w:val="0"/>
      <w:spacing w:after="0" w:line="240" w:lineRule="auto"/>
    </w:pPr>
    <w:rPr>
      <w:rFonts w:ascii="Verdana" w:hAnsi="Verdana" w:cs="Verdana"/>
      <w:color w:val="000000"/>
      <w:sz w:val="24"/>
      <w:szCs w:val="24"/>
    </w:rPr>
  </w:style>
  <w:style w:type="paragraph" w:styleId="Textonotapie">
    <w:name w:val="footnote text"/>
    <w:basedOn w:val="Normal"/>
    <w:link w:val="TextonotapieCar"/>
    <w:uiPriority w:val="99"/>
    <w:semiHidden/>
    <w:unhideWhenUsed/>
    <w:rsid w:val="0015629B"/>
    <w:rPr>
      <w:sz w:val="20"/>
      <w:szCs w:val="20"/>
    </w:rPr>
  </w:style>
  <w:style w:type="character" w:customStyle="1" w:styleId="TextonotapieCar">
    <w:name w:val="Texto nota pie Car"/>
    <w:basedOn w:val="Fuentedeprrafopredeter"/>
    <w:link w:val="Textonotapie"/>
    <w:uiPriority w:val="99"/>
    <w:semiHidden/>
    <w:rsid w:val="0015629B"/>
    <w:rPr>
      <w:rFonts w:ascii="Times New Roman" w:eastAsia="Times New Roman" w:hAnsi="Times New Roman" w:cs="Times New Roman"/>
      <w:sz w:val="20"/>
      <w:szCs w:val="20"/>
      <w:lang w:val="es-ES" w:eastAsia="es-ES"/>
    </w:rPr>
  </w:style>
  <w:style w:type="character" w:styleId="Refdenotaalpie">
    <w:name w:val="footnote reference"/>
    <w:uiPriority w:val="99"/>
    <w:semiHidden/>
    <w:unhideWhenUsed/>
    <w:rsid w:val="0015629B"/>
    <w:rPr>
      <w:vertAlign w:val="superscript"/>
    </w:rPr>
  </w:style>
  <w:style w:type="paragraph" w:styleId="Sinespaciado">
    <w:name w:val="No Spacing"/>
    <w:link w:val="SinespaciadoCar"/>
    <w:uiPriority w:val="1"/>
    <w:qFormat/>
    <w:rsid w:val="0015629B"/>
    <w:pPr>
      <w:spacing w:after="0" w:line="240" w:lineRule="auto"/>
    </w:pPr>
    <w:rPr>
      <w:rFonts w:ascii="Calibri" w:eastAsia="Calibri" w:hAnsi="Calibri" w:cs="Times New Roman"/>
      <w:lang w:val="es-GT"/>
    </w:rPr>
  </w:style>
  <w:style w:type="character" w:customStyle="1" w:styleId="SinespaciadoCar">
    <w:name w:val="Sin espaciado Car"/>
    <w:link w:val="Sinespaciado"/>
    <w:uiPriority w:val="1"/>
    <w:rsid w:val="0015629B"/>
    <w:rPr>
      <w:rFonts w:ascii="Calibri" w:eastAsia="Calibri" w:hAnsi="Calibri" w:cs="Times New Roman"/>
      <w:lang w:val="es-GT"/>
    </w:rPr>
  </w:style>
  <w:style w:type="character" w:styleId="Refdecomentario">
    <w:name w:val="annotation reference"/>
    <w:basedOn w:val="Fuentedeprrafopredeter"/>
    <w:uiPriority w:val="99"/>
    <w:semiHidden/>
    <w:unhideWhenUsed/>
    <w:rsid w:val="00253F72"/>
    <w:rPr>
      <w:sz w:val="16"/>
      <w:szCs w:val="16"/>
    </w:rPr>
  </w:style>
  <w:style w:type="paragraph" w:styleId="Textocomentario">
    <w:name w:val="annotation text"/>
    <w:basedOn w:val="Normal"/>
    <w:link w:val="TextocomentarioCar"/>
    <w:uiPriority w:val="99"/>
    <w:semiHidden/>
    <w:unhideWhenUsed/>
    <w:rsid w:val="00253F72"/>
    <w:rPr>
      <w:sz w:val="20"/>
      <w:szCs w:val="20"/>
    </w:rPr>
  </w:style>
  <w:style w:type="character" w:customStyle="1" w:styleId="TextocomentarioCar">
    <w:name w:val="Texto comentario Car"/>
    <w:basedOn w:val="Fuentedeprrafopredeter"/>
    <w:link w:val="Textocomentario"/>
    <w:uiPriority w:val="99"/>
    <w:semiHidden/>
    <w:rsid w:val="00253F72"/>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53F72"/>
    <w:rPr>
      <w:b/>
      <w:bCs/>
    </w:rPr>
  </w:style>
  <w:style w:type="character" w:customStyle="1" w:styleId="AsuntodelcomentarioCar">
    <w:name w:val="Asunto del comentario Car"/>
    <w:basedOn w:val="TextocomentarioCar"/>
    <w:link w:val="Asuntodelcomentario"/>
    <w:uiPriority w:val="99"/>
    <w:semiHidden/>
    <w:rsid w:val="00253F72"/>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253F7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3F72"/>
    <w:rPr>
      <w:rFonts w:ascii="Segoe UI" w:eastAsia="Times New Roman" w:hAnsi="Segoe UI" w:cs="Segoe UI"/>
      <w:sz w:val="18"/>
      <w:szCs w:val="18"/>
      <w:lang w:val="es-ES" w:eastAsia="es-ES"/>
    </w:rPr>
  </w:style>
  <w:style w:type="paragraph" w:styleId="Encabezado">
    <w:name w:val="header"/>
    <w:basedOn w:val="Normal"/>
    <w:link w:val="EncabezadoCar"/>
    <w:uiPriority w:val="99"/>
    <w:unhideWhenUsed/>
    <w:rsid w:val="00F7426D"/>
    <w:pPr>
      <w:tabs>
        <w:tab w:val="center" w:pos="4419"/>
        <w:tab w:val="right" w:pos="8838"/>
      </w:tabs>
    </w:pPr>
  </w:style>
  <w:style w:type="character" w:customStyle="1" w:styleId="EncabezadoCar">
    <w:name w:val="Encabezado Car"/>
    <w:basedOn w:val="Fuentedeprrafopredeter"/>
    <w:link w:val="Encabezado"/>
    <w:uiPriority w:val="99"/>
    <w:rsid w:val="00F7426D"/>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7426D"/>
    <w:pPr>
      <w:tabs>
        <w:tab w:val="center" w:pos="4419"/>
        <w:tab w:val="right" w:pos="8838"/>
      </w:tabs>
    </w:pPr>
  </w:style>
  <w:style w:type="character" w:customStyle="1" w:styleId="PiedepginaCar">
    <w:name w:val="Pie de página Car"/>
    <w:basedOn w:val="Fuentedeprrafopredeter"/>
    <w:link w:val="Piedepgina"/>
    <w:uiPriority w:val="99"/>
    <w:rsid w:val="00F7426D"/>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9B"/>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19799B"/>
    <w:pPr>
      <w:keepNext/>
      <w:outlineLvl w:val="0"/>
    </w:pPr>
    <w:rPr>
      <w:rFonts w:ascii="Arial" w:hAnsi="Arial" w:cs="Arial"/>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799B"/>
    <w:pPr>
      <w:ind w:left="720"/>
      <w:contextualSpacing/>
    </w:pPr>
  </w:style>
  <w:style w:type="character" w:customStyle="1" w:styleId="Ttulo1Car">
    <w:name w:val="Título 1 Car"/>
    <w:basedOn w:val="Fuentedeprrafopredeter"/>
    <w:link w:val="Ttulo1"/>
    <w:uiPriority w:val="99"/>
    <w:rsid w:val="0019799B"/>
    <w:rPr>
      <w:rFonts w:ascii="Arial" w:eastAsia="Times New Roman" w:hAnsi="Arial" w:cs="Arial"/>
      <w:sz w:val="28"/>
      <w:szCs w:val="28"/>
      <w:lang w:val="es-ES" w:eastAsia="es-ES"/>
    </w:rPr>
  </w:style>
  <w:style w:type="paragraph" w:styleId="Bibliografa">
    <w:name w:val="Bibliography"/>
    <w:basedOn w:val="Normal"/>
    <w:next w:val="Normal"/>
    <w:uiPriority w:val="37"/>
    <w:semiHidden/>
    <w:unhideWhenUsed/>
    <w:rsid w:val="008F6774"/>
  </w:style>
  <w:style w:type="paragraph" w:customStyle="1" w:styleId="Default">
    <w:name w:val="Default"/>
    <w:rsid w:val="00243CEB"/>
    <w:pPr>
      <w:autoSpaceDE w:val="0"/>
      <w:autoSpaceDN w:val="0"/>
      <w:adjustRightInd w:val="0"/>
      <w:spacing w:after="0" w:line="240" w:lineRule="auto"/>
    </w:pPr>
    <w:rPr>
      <w:rFonts w:ascii="Verdana" w:hAnsi="Verdana" w:cs="Verdana"/>
      <w:color w:val="000000"/>
      <w:sz w:val="24"/>
      <w:szCs w:val="24"/>
    </w:rPr>
  </w:style>
  <w:style w:type="paragraph" w:styleId="Textonotapie">
    <w:name w:val="footnote text"/>
    <w:basedOn w:val="Normal"/>
    <w:link w:val="TextonotapieCar"/>
    <w:uiPriority w:val="99"/>
    <w:semiHidden/>
    <w:unhideWhenUsed/>
    <w:rsid w:val="0015629B"/>
    <w:rPr>
      <w:sz w:val="20"/>
      <w:szCs w:val="20"/>
    </w:rPr>
  </w:style>
  <w:style w:type="character" w:customStyle="1" w:styleId="TextonotapieCar">
    <w:name w:val="Texto nota pie Car"/>
    <w:basedOn w:val="Fuentedeprrafopredeter"/>
    <w:link w:val="Textonotapie"/>
    <w:uiPriority w:val="99"/>
    <w:semiHidden/>
    <w:rsid w:val="0015629B"/>
    <w:rPr>
      <w:rFonts w:ascii="Times New Roman" w:eastAsia="Times New Roman" w:hAnsi="Times New Roman" w:cs="Times New Roman"/>
      <w:sz w:val="20"/>
      <w:szCs w:val="20"/>
      <w:lang w:val="es-ES" w:eastAsia="es-ES"/>
    </w:rPr>
  </w:style>
  <w:style w:type="character" w:styleId="Refdenotaalpie">
    <w:name w:val="footnote reference"/>
    <w:uiPriority w:val="99"/>
    <w:semiHidden/>
    <w:unhideWhenUsed/>
    <w:rsid w:val="0015629B"/>
    <w:rPr>
      <w:vertAlign w:val="superscript"/>
    </w:rPr>
  </w:style>
  <w:style w:type="paragraph" w:styleId="Sinespaciado">
    <w:name w:val="No Spacing"/>
    <w:link w:val="SinespaciadoCar"/>
    <w:uiPriority w:val="1"/>
    <w:qFormat/>
    <w:rsid w:val="0015629B"/>
    <w:pPr>
      <w:spacing w:after="0" w:line="240" w:lineRule="auto"/>
    </w:pPr>
    <w:rPr>
      <w:rFonts w:ascii="Calibri" w:eastAsia="Calibri" w:hAnsi="Calibri" w:cs="Times New Roman"/>
      <w:lang w:val="es-GT"/>
    </w:rPr>
  </w:style>
  <w:style w:type="character" w:customStyle="1" w:styleId="SinespaciadoCar">
    <w:name w:val="Sin espaciado Car"/>
    <w:link w:val="Sinespaciado"/>
    <w:uiPriority w:val="1"/>
    <w:rsid w:val="0015629B"/>
    <w:rPr>
      <w:rFonts w:ascii="Calibri" w:eastAsia="Calibri" w:hAnsi="Calibri" w:cs="Times New Roman"/>
      <w:lang w:val="es-GT"/>
    </w:rPr>
  </w:style>
  <w:style w:type="character" w:styleId="Refdecomentario">
    <w:name w:val="annotation reference"/>
    <w:basedOn w:val="Fuentedeprrafopredeter"/>
    <w:uiPriority w:val="99"/>
    <w:semiHidden/>
    <w:unhideWhenUsed/>
    <w:rsid w:val="00253F72"/>
    <w:rPr>
      <w:sz w:val="16"/>
      <w:szCs w:val="16"/>
    </w:rPr>
  </w:style>
  <w:style w:type="paragraph" w:styleId="Textocomentario">
    <w:name w:val="annotation text"/>
    <w:basedOn w:val="Normal"/>
    <w:link w:val="TextocomentarioCar"/>
    <w:uiPriority w:val="99"/>
    <w:semiHidden/>
    <w:unhideWhenUsed/>
    <w:rsid w:val="00253F72"/>
    <w:rPr>
      <w:sz w:val="20"/>
      <w:szCs w:val="20"/>
    </w:rPr>
  </w:style>
  <w:style w:type="character" w:customStyle="1" w:styleId="TextocomentarioCar">
    <w:name w:val="Texto comentario Car"/>
    <w:basedOn w:val="Fuentedeprrafopredeter"/>
    <w:link w:val="Textocomentario"/>
    <w:uiPriority w:val="99"/>
    <w:semiHidden/>
    <w:rsid w:val="00253F72"/>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53F72"/>
    <w:rPr>
      <w:b/>
      <w:bCs/>
    </w:rPr>
  </w:style>
  <w:style w:type="character" w:customStyle="1" w:styleId="AsuntodelcomentarioCar">
    <w:name w:val="Asunto del comentario Car"/>
    <w:basedOn w:val="TextocomentarioCar"/>
    <w:link w:val="Asuntodelcomentario"/>
    <w:uiPriority w:val="99"/>
    <w:semiHidden/>
    <w:rsid w:val="00253F72"/>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253F7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3F72"/>
    <w:rPr>
      <w:rFonts w:ascii="Segoe UI" w:eastAsia="Times New Roman" w:hAnsi="Segoe UI" w:cs="Segoe UI"/>
      <w:sz w:val="18"/>
      <w:szCs w:val="18"/>
      <w:lang w:val="es-ES" w:eastAsia="es-ES"/>
    </w:rPr>
  </w:style>
  <w:style w:type="paragraph" w:styleId="Encabezado">
    <w:name w:val="header"/>
    <w:basedOn w:val="Normal"/>
    <w:link w:val="EncabezadoCar"/>
    <w:uiPriority w:val="99"/>
    <w:unhideWhenUsed/>
    <w:rsid w:val="00F7426D"/>
    <w:pPr>
      <w:tabs>
        <w:tab w:val="center" w:pos="4419"/>
        <w:tab w:val="right" w:pos="8838"/>
      </w:tabs>
    </w:pPr>
  </w:style>
  <w:style w:type="character" w:customStyle="1" w:styleId="EncabezadoCar">
    <w:name w:val="Encabezado Car"/>
    <w:basedOn w:val="Fuentedeprrafopredeter"/>
    <w:link w:val="Encabezado"/>
    <w:uiPriority w:val="99"/>
    <w:rsid w:val="00F7426D"/>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7426D"/>
    <w:pPr>
      <w:tabs>
        <w:tab w:val="center" w:pos="4419"/>
        <w:tab w:val="right" w:pos="8838"/>
      </w:tabs>
    </w:pPr>
  </w:style>
  <w:style w:type="character" w:customStyle="1" w:styleId="PiedepginaCar">
    <w:name w:val="Pie de página Car"/>
    <w:basedOn w:val="Fuentedeprrafopredeter"/>
    <w:link w:val="Piedepgina"/>
    <w:uiPriority w:val="99"/>
    <w:rsid w:val="00F7426D"/>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763019">
      <w:bodyDiv w:val="1"/>
      <w:marLeft w:val="0"/>
      <w:marRight w:val="0"/>
      <w:marTop w:val="0"/>
      <w:marBottom w:val="0"/>
      <w:divBdr>
        <w:top w:val="none" w:sz="0" w:space="0" w:color="auto"/>
        <w:left w:val="none" w:sz="0" w:space="0" w:color="auto"/>
        <w:bottom w:val="none" w:sz="0" w:space="0" w:color="auto"/>
        <w:right w:val="none" w:sz="0" w:space="0" w:color="auto"/>
      </w:divBdr>
      <w:divsChild>
        <w:div w:id="1547642829">
          <w:marLeft w:val="547"/>
          <w:marRight w:val="0"/>
          <w:marTop w:val="200"/>
          <w:marBottom w:val="0"/>
          <w:divBdr>
            <w:top w:val="none" w:sz="0" w:space="0" w:color="auto"/>
            <w:left w:val="none" w:sz="0" w:space="0" w:color="auto"/>
            <w:bottom w:val="none" w:sz="0" w:space="0" w:color="auto"/>
            <w:right w:val="none" w:sz="0" w:space="0" w:color="auto"/>
          </w:divBdr>
        </w:div>
        <w:div w:id="591663639">
          <w:marLeft w:val="547"/>
          <w:marRight w:val="0"/>
          <w:marTop w:val="200"/>
          <w:marBottom w:val="0"/>
          <w:divBdr>
            <w:top w:val="none" w:sz="0" w:space="0" w:color="auto"/>
            <w:left w:val="none" w:sz="0" w:space="0" w:color="auto"/>
            <w:bottom w:val="none" w:sz="0" w:space="0" w:color="auto"/>
            <w:right w:val="none" w:sz="0" w:space="0" w:color="auto"/>
          </w:divBdr>
        </w:div>
      </w:divsChild>
    </w:div>
    <w:div w:id="786657313">
      <w:bodyDiv w:val="1"/>
      <w:marLeft w:val="0"/>
      <w:marRight w:val="0"/>
      <w:marTop w:val="0"/>
      <w:marBottom w:val="0"/>
      <w:divBdr>
        <w:top w:val="none" w:sz="0" w:space="0" w:color="auto"/>
        <w:left w:val="none" w:sz="0" w:space="0" w:color="auto"/>
        <w:bottom w:val="none" w:sz="0" w:space="0" w:color="auto"/>
        <w:right w:val="none" w:sz="0" w:space="0" w:color="auto"/>
      </w:divBdr>
      <w:divsChild>
        <w:div w:id="2051685842">
          <w:marLeft w:val="547"/>
          <w:marRight w:val="0"/>
          <w:marTop w:val="200"/>
          <w:marBottom w:val="0"/>
          <w:divBdr>
            <w:top w:val="none" w:sz="0" w:space="0" w:color="auto"/>
            <w:left w:val="none" w:sz="0" w:space="0" w:color="auto"/>
            <w:bottom w:val="none" w:sz="0" w:space="0" w:color="auto"/>
            <w:right w:val="none" w:sz="0" w:space="0" w:color="auto"/>
          </w:divBdr>
        </w:div>
      </w:divsChild>
    </w:div>
    <w:div w:id="1672489893">
      <w:bodyDiv w:val="1"/>
      <w:marLeft w:val="0"/>
      <w:marRight w:val="0"/>
      <w:marTop w:val="0"/>
      <w:marBottom w:val="0"/>
      <w:divBdr>
        <w:top w:val="none" w:sz="0" w:space="0" w:color="auto"/>
        <w:left w:val="none" w:sz="0" w:space="0" w:color="auto"/>
        <w:bottom w:val="none" w:sz="0" w:space="0" w:color="auto"/>
        <w:right w:val="none" w:sz="0" w:space="0" w:color="auto"/>
      </w:divBdr>
      <w:divsChild>
        <w:div w:id="1128356985">
          <w:marLeft w:val="547"/>
          <w:marRight w:val="0"/>
          <w:marTop w:val="200"/>
          <w:marBottom w:val="0"/>
          <w:divBdr>
            <w:top w:val="none" w:sz="0" w:space="0" w:color="auto"/>
            <w:left w:val="none" w:sz="0" w:space="0" w:color="auto"/>
            <w:bottom w:val="none" w:sz="0" w:space="0" w:color="auto"/>
            <w:right w:val="none" w:sz="0" w:space="0" w:color="auto"/>
          </w:divBdr>
        </w:div>
        <w:div w:id="715468420">
          <w:marLeft w:val="547"/>
          <w:marRight w:val="0"/>
          <w:marTop w:val="200"/>
          <w:marBottom w:val="0"/>
          <w:divBdr>
            <w:top w:val="none" w:sz="0" w:space="0" w:color="auto"/>
            <w:left w:val="none" w:sz="0" w:space="0" w:color="auto"/>
            <w:bottom w:val="none" w:sz="0" w:space="0" w:color="auto"/>
            <w:right w:val="none" w:sz="0" w:space="0" w:color="auto"/>
          </w:divBdr>
        </w:div>
        <w:div w:id="1241982100">
          <w:marLeft w:val="547"/>
          <w:marRight w:val="0"/>
          <w:marTop w:val="200"/>
          <w:marBottom w:val="0"/>
          <w:divBdr>
            <w:top w:val="none" w:sz="0" w:space="0" w:color="auto"/>
            <w:left w:val="none" w:sz="0" w:space="0" w:color="auto"/>
            <w:bottom w:val="none" w:sz="0" w:space="0" w:color="auto"/>
            <w:right w:val="none" w:sz="0" w:space="0" w:color="auto"/>
          </w:divBdr>
        </w:div>
      </w:divsChild>
    </w:div>
    <w:div w:id="174440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She69</b:Tag>
    <b:SourceType>InternetSite</b:SourceType>
    <b:Guid>{0A7BCEEF-834C-4FDD-BC99-CA640E6AF5BE}</b:Guid>
    <b:Author>
      <b:Author>
        <b:NameList>
          <b:Person>
            <b:Last>Arnstein</b:Last>
            <b:First>Sherry</b:First>
            <b:Middle>R</b:Middle>
          </b:Person>
        </b:NameList>
      </b:Author>
    </b:Author>
    <b:Title>A Ladder of Citizen Participation </b:Title>
    <b:Year>1969</b:Year>
    <b:URL>http://lithgow-schmidt.dk/sherry-arnstein/ladder-of-citizen-participation.html</b:URL>
    <b:RefOrder>11</b:RefOrder>
  </b:Source>
  <b:Source>
    <b:Tag>Jun15</b:Tag>
    <b:SourceType>Book</b:SourceType>
    <b:Guid>{56E22FE4-FD36-4FBD-87C0-48B668ADFE91}</b:Guid>
    <b:Title>Open Government - 10 ideas para hacer tu Ayuntamiento Abierto</b:Title>
    <b:Year>2015</b:Year>
    <b:Author>
      <b:Author>
        <b:Corporate>Junta de Castillo y León</b:Corporate>
      </b:Author>
    </b:Author>
    <b:RefOrder>1</b:RefOrder>
  </b:Source>
  <b:Source>
    <b:Tag>alujascepal14</b:Tag>
    <b:SourceType>Book</b:SourceType>
    <b:Guid>{485A2840-0154-4087-B3DD-3A9614FE068E}</b:Guid>
    <b:Author>
      <b:Author>
        <b:NameList>
          <b:Person>
            <b:Last>Ramírez</b:Last>
            <b:First>Alejandra</b:First>
            <b:Middle>Naser - Alvaro</b:Middle>
          </b:Person>
        </b:NameList>
      </b:Author>
    </b:Author>
    <b:Title>Plan de gobierno abierto: Una hoja de ruta para los gobiernos de la región</b:Title>
    <b:Year>2014</b:Year>
    <b:Publisher>CEPAL</b:Publisher>
    <b:RefOrder>2</b:RefOrder>
  </b:Source>
  <b:Source>
    <b:Tag>Com12</b:Tag>
    <b:SourceType>InternetSite</b:SourceType>
    <b:Guid>{8DD67865-BA76-4E6C-A416-E6F66803BAA3}</b:Guid>
    <b:Title>Plan para la implementación de Gobierno Abierto en Guatemala</b:Title>
    <b:Year>2012</b:Year>
    <b:Author>
      <b:Author>
        <b:Corporate>Comisión Presidencial de Transparencia y Gobierno Electrónico</b:Corporate>
      </b:Author>
    </b:Author>
    <b:InternetSiteTitle>Open Government Partnership</b:InternetSiteTitle>
    <b:URL>http://www.opengovpartnership.org/sites/default/files/Plan%20hiperfinal.pdf </b:URL>
    <b:RefOrder>3</b:RefOrder>
  </b:Source>
  <b:Source>
    <b:Tag>Ope15</b:Tag>
    <b:SourceType>InternetSite</b:SourceType>
    <b:Guid>{F5B0FB9A-5412-4E8F-B74C-B7BED86B2976}</b:Guid>
    <b:Author>
      <b:Author>
        <b:Corporate>Open Government Partnership</b:Corporate>
      </b:Author>
    </b:Author>
    <b:Title>Open Government Partnership</b:Title>
    <b:Year>2015</b:Year>
    <b:URL>http://www.opengovpartnership.org/</b:URL>
    <b:RefOrder>4</b:RefOrder>
  </b:Source>
  <b:Source>
    <b:Tag>Ope151</b:Tag>
    <b:SourceType>InternetSite</b:SourceType>
    <b:Guid>{076E27B2-90C3-49FF-8B9F-60EAD3A24DB5}</b:Guid>
    <b:Title>Open Government Guide</b:Title>
    <b:Year>2015</b:Year>
    <b:URL>http://www.opengovguide.com/</b:URL>
    <b:Author>
      <b:Author>
        <b:Corporate> Transparency and Accountability Initiative</b:Corporate>
      </b:Author>
    </b:Author>
    <b:RefOrder>5</b:RefOrder>
  </b:Source>
  <b:Source>
    <b:Tag>Ayu15</b:Tag>
    <b:SourceType>Book</b:SourceType>
    <b:Guid>{B480A2E3-99CE-484D-B551-3FCD62644D53}</b:Guid>
    <b:Title>Estrategia de gobierno abierto de la ciudad de Madrid "gobernar con la ciudadanía"</b:Title>
    <b:Year>2015</b:Year>
    <b:City>Madrid</b:City>
    <b:Author>
      <b:Author>
        <b:Corporate>Ayuntamiento Madrid</b:Corporate>
      </b:Author>
    </b:Author>
    <b:RefOrder>6</b:RefOrder>
  </b:Source>
  <b:Source>
    <b:Tag>Sub15</b:Tag>
    <b:SourceType>InternetSite</b:SourceType>
    <b:Guid>{FE6FD968-FDAA-4BA4-9996-625E1726A84D}</b:Guid>
    <b:Title>Gobierno Abierto Argentina</b:Title>
    <b:Year>2015</b:Year>
    <b:Month>10</b:Month>
    <b:Day>25</b:Day>
    <b:Author>
      <b:Author>
        <b:Corporate>Subsecretaría de Tecnologías de Gestión - Presidencia de la Nación Argentina</b:Corporate>
      </b:Author>
    </b:Author>
    <b:URL>http://www.gobiernoabierto.gob.ar/politicas/iniciativas_ga_41</b:URL>
    <b:RefOrder>7</b:RefOrder>
  </b:Source>
  <b:Source>
    <b:Tag>Gob15</b:Tag>
    <b:SourceType>InternetSite</b:SourceType>
    <b:Guid>{7952F51B-8C3C-437A-A6B2-C4F13E6CC6CF}</b:Guid>
    <b:Author>
      <b:Author>
        <b:Corporate>Gobierno de Bahía Blanca</b:Corporate>
      </b:Author>
    </b:Author>
    <b:Title>Gobierno de Bahía Blanca - Gobierno Abierto</b:Title>
    <b:Year>2015</b:Year>
    <b:Month>10</b:Month>
    <b:Day>25</b:Day>
    <b:URL>http://www.bahiablanca.gov.ar/areas-de-gobierno/gobierno-abierto/</b:URL>
    <b:RefOrder>8</b:RefOrder>
  </b:Source>
  <b:Source>
    <b:Tag>Bon15</b:Tag>
    <b:SourceType>InternetSite</b:SourceType>
    <b:Guid>{DD146A4D-4D01-4583-9181-ECB833649A0A}</b:Guid>
    <b:Author>
      <b:Author>
        <b:NameList>
          <b:Person>
            <b:Last>Hernández</b:Last>
            <b:First>José</b:First>
          </b:Person>
        </b:NameList>
      </b:Author>
    </b:Author>
    <b:Title>La Nación</b:Title>
    <b:Year>2015</b:Year>
    <b:Month>04</b:Month>
    <b:Day>09</b:Day>
    <b:URL>http://blog.lanacion.cl/2015/04/09/por-un-gobierno-abierto-para-las-municipalidades-chilenas/</b:URL>
    <b:YearAccessed>2015</b:YearAccessed>
    <b:MonthAccessed>10</b:MonthAccessed>
    <b:DayAccessed>20</b:DayAccessed>
    <b:RefOrder>9</b:RefOrder>
  </b:Source>
  <b:Source>
    <b:Tag>Cor10</b:Tag>
    <b:SourceType>Report</b:SourceType>
    <b:Guid>{5E646689-0962-4DC7-9FAA-892EF431B67C}</b:Guid>
    <b:Title>Informe 2010 - Estamos ad portas de “¿La década de América Latina?</b:Title>
    <b:Year>2010</b:Year>
    <b:URL>http://www.latinobarometro.org/documentos/LATBD_INFORME_LATINOBAROMETRO_2010.pdf</b:URL>
    <b:Author>
      <b:Author>
        <b:Corporate>Corporación Latinobarómetro</b:Corporate>
      </b:Author>
    </b:Author>
    <b:City>Santiago</b:City>
    <b:RefOrder>10</b:RefOrder>
  </b:Source>
  <b:Source>
    <b:Tag>Jos14</b:Tag>
    <b:SourceType>Report</b:SourceType>
    <b:Guid>{6A06D41A-FEEE-411B-8C1B-8F794B03A608}</b:Guid>
    <b:Author>
      <b:Author>
        <b:NameList>
          <b:Person>
            <b:Last>José Hernández</b:Last>
            <b:First>María</b:First>
            <b:Middle>Paula Gandur, Julián Najles</b:Middle>
          </b:Person>
        </b:NameList>
      </b:Author>
    </b:Author>
    <b:Title>Gobierno Municipal Abierto en América Latina. De la proximidad administrativa a la acción colaborativa</b:Title>
    <b:Year>2014</b:Year>
    <b:Publisher>DGPE/SAP - OEA</b:Publisher>
    <b:RefOrder>12</b:RefOrder>
  </b:Source>
</b:Sources>
</file>

<file path=customXml/itemProps1.xml><?xml version="1.0" encoding="utf-8"?>
<ds:datastoreItem xmlns:ds="http://schemas.openxmlformats.org/officeDocument/2006/customXml" ds:itemID="{65E8DC7F-2623-4E85-8855-7A11976CF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1638</Words>
  <Characters>9012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Sepúlveda Donoso</dc:creator>
  <cp:lastModifiedBy>mpiamartin</cp:lastModifiedBy>
  <cp:revision>2</cp:revision>
  <cp:lastPrinted>2016-04-21T12:21:00Z</cp:lastPrinted>
  <dcterms:created xsi:type="dcterms:W3CDTF">2016-10-07T01:36:00Z</dcterms:created>
  <dcterms:modified xsi:type="dcterms:W3CDTF">2016-10-07T01:36:00Z</dcterms:modified>
</cp:coreProperties>
</file>