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58930" w14:textId="77777777" w:rsidR="00F51E3D" w:rsidRPr="00D12789" w:rsidRDefault="00F51E3D" w:rsidP="00F51E3D">
      <w:pPr>
        <w:rPr>
          <w:rFonts w:ascii="Arial" w:hAnsi="Arial" w:cs="Arial"/>
        </w:rPr>
      </w:pPr>
      <w:r w:rsidRPr="00D12789">
        <w:rPr>
          <w:rFonts w:ascii="Arial" w:hAnsi="Arial" w:cs="Arial"/>
          <w:noProof/>
          <w:bdr w:val="none" w:sz="0" w:space="0" w:color="auto" w:frame="1"/>
          <w:lang w:eastAsia="es-CL"/>
        </w:rPr>
        <w:drawing>
          <wp:inline distT="0" distB="0" distL="0" distR="0" wp14:anchorId="4C89FE6A" wp14:editId="64F20A10">
            <wp:extent cx="2390775" cy="1057275"/>
            <wp:effectExtent l="0" t="0" r="9525" b="9525"/>
            <wp:docPr id="1" name="Imagen 1" descr="https://lh6.googleusercontent.com/YP5whHrV218J1q5ITBpmEMNAt_5J8LeE9aEl4u_s3YHkw76r43kNkVFhSqeez01JXUYIRTEbbgQgGklE1AYtukwhQ72__IvByu_dqBLVsveIApTeKIE1RmfJPvQql68hU0bITEDIedBLjlkf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YP5whHrV218J1q5ITBpmEMNAt_5J8LeE9aEl4u_s3YHkw76r43kNkVFhSqeez01JXUYIRTEbbgQgGklE1AYtukwhQ72__IvByu_dqBLVsveIApTeKIE1RmfJPvQql68hU0bITEDIedBLjlkf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775" cy="1057275"/>
                    </a:xfrm>
                    <a:prstGeom prst="rect">
                      <a:avLst/>
                    </a:prstGeom>
                    <a:noFill/>
                    <a:ln>
                      <a:noFill/>
                    </a:ln>
                  </pic:spPr>
                </pic:pic>
              </a:graphicData>
            </a:graphic>
          </wp:inline>
        </w:drawing>
      </w:r>
    </w:p>
    <w:p w14:paraId="2BBCD3A6" w14:textId="77777777" w:rsidR="00F51E3D" w:rsidRPr="00D12789" w:rsidRDefault="00F51E3D" w:rsidP="00F51E3D">
      <w:pPr>
        <w:rPr>
          <w:rFonts w:ascii="Arial" w:hAnsi="Arial" w:cs="Arial"/>
        </w:rPr>
      </w:pPr>
    </w:p>
    <w:p w14:paraId="06105FA6" w14:textId="77777777" w:rsidR="00F51E3D" w:rsidRPr="00D12789" w:rsidRDefault="00F51E3D" w:rsidP="00F51E3D">
      <w:pPr>
        <w:rPr>
          <w:rFonts w:ascii="Arial" w:hAnsi="Arial" w:cs="Arial"/>
        </w:rPr>
      </w:pPr>
    </w:p>
    <w:p w14:paraId="3D321CB3" w14:textId="77777777" w:rsidR="00F51E3D" w:rsidRPr="00D12789" w:rsidRDefault="00F51E3D" w:rsidP="00F51E3D">
      <w:pPr>
        <w:rPr>
          <w:rFonts w:ascii="Arial" w:hAnsi="Arial" w:cs="Arial"/>
        </w:rPr>
      </w:pPr>
    </w:p>
    <w:p w14:paraId="4683DE1C" w14:textId="77777777" w:rsidR="00F51E3D" w:rsidRPr="00D12789" w:rsidRDefault="00F51E3D" w:rsidP="00F51E3D">
      <w:pPr>
        <w:rPr>
          <w:rFonts w:ascii="Arial" w:hAnsi="Arial" w:cs="Arial"/>
        </w:rPr>
      </w:pPr>
    </w:p>
    <w:p w14:paraId="4BECC544" w14:textId="77777777" w:rsidR="00F51E3D" w:rsidRPr="00D12789" w:rsidRDefault="00F51E3D" w:rsidP="00F51E3D">
      <w:pPr>
        <w:rPr>
          <w:rFonts w:ascii="Arial" w:hAnsi="Arial" w:cs="Arial"/>
        </w:rPr>
      </w:pPr>
    </w:p>
    <w:p w14:paraId="5558AD86" w14:textId="77777777" w:rsidR="00F51E3D" w:rsidRPr="00D12789" w:rsidRDefault="00F51E3D" w:rsidP="00F51E3D">
      <w:pPr>
        <w:ind w:left="360"/>
        <w:jc w:val="center"/>
        <w:rPr>
          <w:rFonts w:ascii="Arial" w:hAnsi="Arial" w:cs="Arial"/>
          <w:b/>
          <w:sz w:val="40"/>
          <w:szCs w:val="24"/>
        </w:rPr>
      </w:pPr>
      <w:r w:rsidRPr="00D12789">
        <w:rPr>
          <w:rFonts w:ascii="Arial" w:hAnsi="Arial" w:cs="Arial"/>
          <w:b/>
          <w:sz w:val="40"/>
          <w:szCs w:val="24"/>
        </w:rPr>
        <w:t xml:space="preserve">Taller de Tesis </w:t>
      </w:r>
    </w:p>
    <w:p w14:paraId="68F491C4" w14:textId="1BDD00B2" w:rsidR="00F51E3D" w:rsidRPr="00D12789" w:rsidRDefault="00F51E3D" w:rsidP="00F51E3D">
      <w:pPr>
        <w:pStyle w:val="NormalWeb"/>
        <w:spacing w:before="0" w:beforeAutospacing="0" w:after="160" w:afterAutospacing="0"/>
        <w:jc w:val="center"/>
        <w:rPr>
          <w:rFonts w:ascii="Arial" w:hAnsi="Arial" w:cs="Arial"/>
          <w:b/>
          <w:bCs/>
          <w:color w:val="434343"/>
          <w:sz w:val="22"/>
          <w:szCs w:val="22"/>
        </w:rPr>
      </w:pPr>
      <w:r w:rsidRPr="00D12789">
        <w:rPr>
          <w:rFonts w:ascii="Arial" w:eastAsiaTheme="minorHAnsi" w:hAnsi="Arial" w:cs="Arial"/>
          <w:b/>
          <w:sz w:val="40"/>
          <w:lang w:eastAsia="en-US"/>
        </w:rPr>
        <w:t>Análisis del discurso político chileno sobre la agenda de calidad en la educación</w:t>
      </w:r>
    </w:p>
    <w:p w14:paraId="09890DFC" w14:textId="77777777" w:rsidR="00F51E3D" w:rsidRPr="00D12789" w:rsidRDefault="00F51E3D" w:rsidP="00F51E3D">
      <w:pPr>
        <w:pStyle w:val="NormalWeb"/>
        <w:spacing w:before="0" w:beforeAutospacing="0" w:after="160" w:afterAutospacing="0"/>
        <w:jc w:val="center"/>
        <w:rPr>
          <w:rFonts w:ascii="Arial" w:hAnsi="Arial" w:cs="Arial"/>
          <w:b/>
          <w:bCs/>
          <w:color w:val="434343"/>
          <w:sz w:val="22"/>
          <w:szCs w:val="22"/>
        </w:rPr>
      </w:pPr>
    </w:p>
    <w:p w14:paraId="69EA20BC" w14:textId="77777777" w:rsidR="00F51E3D" w:rsidRPr="00D12789" w:rsidRDefault="00F51E3D" w:rsidP="00F51E3D">
      <w:pPr>
        <w:pStyle w:val="NormalWeb"/>
        <w:spacing w:before="0" w:beforeAutospacing="0" w:after="160" w:afterAutospacing="0"/>
        <w:jc w:val="center"/>
        <w:rPr>
          <w:rFonts w:ascii="Arial" w:hAnsi="Arial" w:cs="Arial"/>
          <w:b/>
          <w:bCs/>
          <w:color w:val="434343"/>
          <w:sz w:val="22"/>
          <w:szCs w:val="22"/>
        </w:rPr>
      </w:pPr>
    </w:p>
    <w:p w14:paraId="55F6C23C" w14:textId="77777777" w:rsidR="00F51E3D" w:rsidRPr="00D12789" w:rsidRDefault="00F51E3D" w:rsidP="00F51E3D">
      <w:pPr>
        <w:pStyle w:val="NormalWeb"/>
        <w:spacing w:before="0" w:beforeAutospacing="0" w:after="160" w:afterAutospacing="0"/>
        <w:jc w:val="center"/>
        <w:rPr>
          <w:rFonts w:ascii="Arial" w:hAnsi="Arial" w:cs="Arial"/>
          <w:b/>
          <w:bCs/>
          <w:color w:val="434343"/>
          <w:sz w:val="22"/>
          <w:szCs w:val="22"/>
        </w:rPr>
      </w:pPr>
    </w:p>
    <w:p w14:paraId="76864DE3" w14:textId="77777777" w:rsidR="00F51E3D" w:rsidRPr="00D12789" w:rsidRDefault="00F51E3D" w:rsidP="00F51E3D">
      <w:pPr>
        <w:pStyle w:val="NormalWeb"/>
        <w:spacing w:before="0" w:beforeAutospacing="0" w:after="160" w:afterAutospacing="0"/>
        <w:jc w:val="center"/>
        <w:rPr>
          <w:rFonts w:ascii="Arial" w:hAnsi="Arial" w:cs="Arial"/>
          <w:b/>
          <w:bCs/>
          <w:color w:val="434343"/>
          <w:sz w:val="22"/>
          <w:szCs w:val="22"/>
        </w:rPr>
      </w:pPr>
    </w:p>
    <w:p w14:paraId="1966F25B" w14:textId="77777777" w:rsidR="00F51E3D" w:rsidRPr="00D12789" w:rsidRDefault="00F51E3D" w:rsidP="00F51E3D">
      <w:pPr>
        <w:pStyle w:val="NormalWeb"/>
        <w:spacing w:before="0" w:beforeAutospacing="0" w:after="160" w:afterAutospacing="0"/>
        <w:rPr>
          <w:rFonts w:ascii="Arial" w:hAnsi="Arial" w:cs="Arial"/>
          <w:bCs/>
          <w:sz w:val="22"/>
          <w:szCs w:val="22"/>
        </w:rPr>
      </w:pPr>
    </w:p>
    <w:p w14:paraId="1D6C4E53" w14:textId="77777777" w:rsidR="00F51E3D" w:rsidRPr="00D12789" w:rsidRDefault="00F51E3D" w:rsidP="00F51E3D">
      <w:pPr>
        <w:pStyle w:val="NormalWeb"/>
        <w:spacing w:before="0" w:beforeAutospacing="0" w:after="160" w:afterAutospacing="0"/>
        <w:ind w:left="1416"/>
        <w:rPr>
          <w:rFonts w:ascii="Arial" w:hAnsi="Arial" w:cs="Arial"/>
          <w:bCs/>
          <w:sz w:val="22"/>
          <w:szCs w:val="22"/>
        </w:rPr>
      </w:pPr>
    </w:p>
    <w:p w14:paraId="5F0581A5" w14:textId="77777777" w:rsidR="00F51E3D" w:rsidRPr="00D12789" w:rsidRDefault="00F51E3D" w:rsidP="00F51E3D">
      <w:pPr>
        <w:pStyle w:val="NormalWeb"/>
        <w:spacing w:before="0" w:beforeAutospacing="0" w:after="160" w:afterAutospacing="0"/>
        <w:ind w:left="1416"/>
        <w:rPr>
          <w:rFonts w:ascii="Arial" w:hAnsi="Arial" w:cs="Arial"/>
          <w:bCs/>
          <w:sz w:val="22"/>
          <w:szCs w:val="22"/>
        </w:rPr>
      </w:pPr>
    </w:p>
    <w:p w14:paraId="714B7952" w14:textId="3E432002" w:rsidR="00F51E3D" w:rsidRPr="00D12789" w:rsidRDefault="00F51E3D" w:rsidP="00F51E3D">
      <w:pPr>
        <w:pStyle w:val="NormalWeb"/>
        <w:spacing w:before="0" w:beforeAutospacing="0" w:after="160" w:afterAutospacing="0" w:line="276" w:lineRule="auto"/>
        <w:ind w:left="4248" w:firstLine="708"/>
        <w:rPr>
          <w:rFonts w:ascii="Arial" w:hAnsi="Arial" w:cs="Arial"/>
        </w:rPr>
      </w:pPr>
      <w:r w:rsidRPr="00D12789">
        <w:rPr>
          <w:rFonts w:ascii="Arial" w:hAnsi="Arial" w:cs="Arial"/>
          <w:bCs/>
          <w:sz w:val="22"/>
          <w:szCs w:val="22"/>
        </w:rPr>
        <w:t>Profesor</w:t>
      </w:r>
      <w:r w:rsidR="00677F88" w:rsidRPr="00D12789">
        <w:rPr>
          <w:rFonts w:ascii="Arial" w:hAnsi="Arial" w:cs="Arial"/>
          <w:bCs/>
          <w:sz w:val="22"/>
          <w:szCs w:val="22"/>
        </w:rPr>
        <w:t>a</w:t>
      </w:r>
      <w:r w:rsidRPr="00D12789">
        <w:rPr>
          <w:rFonts w:ascii="Arial" w:hAnsi="Arial" w:cs="Arial"/>
          <w:bCs/>
          <w:sz w:val="22"/>
          <w:szCs w:val="22"/>
        </w:rPr>
        <w:t xml:space="preserve">: </w:t>
      </w:r>
      <w:r w:rsidRPr="00D12789">
        <w:rPr>
          <w:rFonts w:ascii="Arial" w:hAnsi="Arial" w:cs="Arial"/>
          <w:bCs/>
          <w:sz w:val="22"/>
          <w:szCs w:val="22"/>
        </w:rPr>
        <w:tab/>
      </w:r>
      <w:r w:rsidRPr="00D12789">
        <w:rPr>
          <w:rFonts w:ascii="Arial" w:hAnsi="Arial" w:cs="Arial"/>
          <w:bCs/>
          <w:sz w:val="22"/>
          <w:szCs w:val="22"/>
        </w:rPr>
        <w:tab/>
      </w:r>
      <w:r w:rsidR="00677F88" w:rsidRPr="00D12789">
        <w:rPr>
          <w:rFonts w:ascii="Arial" w:hAnsi="Arial" w:cs="Arial"/>
          <w:bCs/>
          <w:sz w:val="22"/>
          <w:szCs w:val="22"/>
        </w:rPr>
        <w:t>María Pía Martín</w:t>
      </w:r>
      <w:r w:rsidRPr="00D12789">
        <w:rPr>
          <w:rFonts w:ascii="Arial" w:hAnsi="Arial" w:cs="Arial"/>
          <w:bCs/>
          <w:sz w:val="22"/>
          <w:szCs w:val="22"/>
        </w:rPr>
        <w:t xml:space="preserve"> </w:t>
      </w:r>
    </w:p>
    <w:p w14:paraId="37761233" w14:textId="79F13D28" w:rsidR="00677F88" w:rsidRPr="00D12789" w:rsidRDefault="00F51E3D" w:rsidP="00F51E3D">
      <w:pPr>
        <w:pStyle w:val="NormalWeb"/>
        <w:spacing w:before="0" w:beforeAutospacing="0" w:after="160" w:afterAutospacing="0" w:line="276" w:lineRule="auto"/>
        <w:ind w:left="4248" w:firstLine="708"/>
        <w:rPr>
          <w:rFonts w:ascii="Arial" w:hAnsi="Arial" w:cs="Arial"/>
          <w:bCs/>
          <w:sz w:val="22"/>
          <w:szCs w:val="22"/>
        </w:rPr>
      </w:pPr>
      <w:r w:rsidRPr="00D12789">
        <w:rPr>
          <w:rFonts w:ascii="Arial" w:hAnsi="Arial" w:cs="Arial"/>
          <w:bCs/>
          <w:sz w:val="22"/>
          <w:szCs w:val="22"/>
        </w:rPr>
        <w:t xml:space="preserve">Profesor Auxiliar: </w:t>
      </w:r>
      <w:r w:rsidRPr="00D12789">
        <w:rPr>
          <w:rFonts w:ascii="Arial" w:hAnsi="Arial" w:cs="Arial"/>
          <w:bCs/>
          <w:sz w:val="22"/>
          <w:szCs w:val="22"/>
        </w:rPr>
        <w:tab/>
      </w:r>
      <w:r w:rsidR="00677F88" w:rsidRPr="00D12789">
        <w:rPr>
          <w:rFonts w:ascii="Arial" w:hAnsi="Arial" w:cs="Arial"/>
          <w:bCs/>
          <w:sz w:val="22"/>
          <w:szCs w:val="22"/>
        </w:rPr>
        <w:t xml:space="preserve">Javier Farías </w:t>
      </w:r>
    </w:p>
    <w:p w14:paraId="2302F594" w14:textId="01830062" w:rsidR="00677F88" w:rsidRPr="00D12789" w:rsidRDefault="00677F88" w:rsidP="00F51E3D">
      <w:pPr>
        <w:pStyle w:val="NormalWeb"/>
        <w:spacing w:before="0" w:beforeAutospacing="0" w:after="160" w:afterAutospacing="0" w:line="276" w:lineRule="auto"/>
        <w:ind w:left="4248" w:firstLine="708"/>
        <w:rPr>
          <w:rFonts w:ascii="Arial" w:hAnsi="Arial" w:cs="Arial"/>
          <w:bCs/>
          <w:sz w:val="22"/>
          <w:szCs w:val="22"/>
        </w:rPr>
      </w:pPr>
      <w:r w:rsidRPr="00D12789">
        <w:rPr>
          <w:rFonts w:ascii="Arial" w:hAnsi="Arial" w:cs="Arial"/>
          <w:bCs/>
          <w:sz w:val="22"/>
          <w:szCs w:val="22"/>
        </w:rPr>
        <w:tab/>
      </w:r>
      <w:r w:rsidRPr="00D12789">
        <w:rPr>
          <w:rFonts w:ascii="Arial" w:hAnsi="Arial" w:cs="Arial"/>
          <w:bCs/>
          <w:sz w:val="22"/>
          <w:szCs w:val="22"/>
        </w:rPr>
        <w:tab/>
      </w:r>
      <w:r w:rsidRPr="00D12789">
        <w:rPr>
          <w:rFonts w:ascii="Arial" w:hAnsi="Arial" w:cs="Arial"/>
          <w:bCs/>
          <w:sz w:val="22"/>
          <w:szCs w:val="22"/>
        </w:rPr>
        <w:tab/>
        <w:t>Julio Hasbún</w:t>
      </w:r>
      <w:r w:rsidRPr="00D12789">
        <w:rPr>
          <w:rFonts w:ascii="Arial" w:hAnsi="Arial" w:cs="Arial"/>
          <w:bCs/>
          <w:sz w:val="22"/>
          <w:szCs w:val="22"/>
        </w:rPr>
        <w:tab/>
      </w:r>
      <w:r w:rsidRPr="00D12789">
        <w:rPr>
          <w:rFonts w:ascii="Arial" w:hAnsi="Arial" w:cs="Arial"/>
          <w:bCs/>
          <w:sz w:val="22"/>
          <w:szCs w:val="22"/>
        </w:rPr>
        <w:tab/>
      </w:r>
    </w:p>
    <w:p w14:paraId="24E6E971" w14:textId="77777777" w:rsidR="00F51E3D" w:rsidRPr="00D12789" w:rsidRDefault="00F51E3D" w:rsidP="00F51E3D">
      <w:pPr>
        <w:pStyle w:val="NormalWeb"/>
        <w:spacing w:before="0" w:beforeAutospacing="0" w:after="160" w:afterAutospacing="0" w:line="276" w:lineRule="auto"/>
        <w:ind w:left="4248" w:firstLine="708"/>
        <w:rPr>
          <w:rFonts w:ascii="Arial" w:hAnsi="Arial" w:cs="Arial"/>
          <w:bCs/>
          <w:sz w:val="22"/>
          <w:szCs w:val="22"/>
        </w:rPr>
      </w:pPr>
      <w:r w:rsidRPr="00D12789">
        <w:rPr>
          <w:rFonts w:ascii="Arial" w:hAnsi="Arial" w:cs="Arial"/>
          <w:bCs/>
          <w:sz w:val="22"/>
          <w:szCs w:val="22"/>
        </w:rPr>
        <w:t xml:space="preserve">Alumno: </w:t>
      </w:r>
      <w:r w:rsidRPr="00D12789">
        <w:rPr>
          <w:rFonts w:ascii="Arial" w:hAnsi="Arial" w:cs="Arial"/>
          <w:bCs/>
          <w:sz w:val="22"/>
          <w:szCs w:val="22"/>
        </w:rPr>
        <w:tab/>
      </w:r>
      <w:r w:rsidRPr="00D12789">
        <w:rPr>
          <w:rFonts w:ascii="Arial" w:hAnsi="Arial" w:cs="Arial"/>
          <w:bCs/>
          <w:sz w:val="22"/>
          <w:szCs w:val="22"/>
        </w:rPr>
        <w:tab/>
        <w:t>Luis Vilugrón.</w:t>
      </w:r>
    </w:p>
    <w:p w14:paraId="499666B2" w14:textId="4BF84EB6" w:rsidR="00F51E3D" w:rsidRPr="00D12789" w:rsidRDefault="00D12789" w:rsidP="00F51E3D">
      <w:pPr>
        <w:pStyle w:val="NormalWeb"/>
        <w:spacing w:before="0" w:beforeAutospacing="0" w:after="160" w:afterAutospacing="0" w:line="276" w:lineRule="auto"/>
        <w:ind w:left="1416"/>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Fecha: </w:t>
      </w:r>
      <w:r>
        <w:rPr>
          <w:rFonts w:ascii="Arial" w:hAnsi="Arial" w:cs="Arial"/>
          <w:bCs/>
          <w:sz w:val="22"/>
          <w:szCs w:val="22"/>
        </w:rPr>
        <w:tab/>
      </w:r>
      <w:r>
        <w:rPr>
          <w:rFonts w:ascii="Arial" w:hAnsi="Arial" w:cs="Arial"/>
          <w:bCs/>
          <w:sz w:val="22"/>
          <w:szCs w:val="22"/>
        </w:rPr>
        <w:tab/>
      </w:r>
      <w:r w:rsidR="00527789">
        <w:rPr>
          <w:rFonts w:ascii="Arial" w:hAnsi="Arial" w:cs="Arial"/>
          <w:bCs/>
          <w:sz w:val="22"/>
          <w:szCs w:val="22"/>
        </w:rPr>
        <w:t>08</w:t>
      </w:r>
      <w:r w:rsidR="00677F88" w:rsidRPr="00D12789">
        <w:rPr>
          <w:rFonts w:ascii="Arial" w:hAnsi="Arial" w:cs="Arial"/>
          <w:bCs/>
          <w:sz w:val="22"/>
          <w:szCs w:val="22"/>
        </w:rPr>
        <w:t xml:space="preserve"> de octubre del 2020.</w:t>
      </w:r>
    </w:p>
    <w:p w14:paraId="29EEA1EB" w14:textId="77777777" w:rsidR="00F51E3D" w:rsidRPr="00D12789" w:rsidRDefault="00F51E3D" w:rsidP="00F51E3D">
      <w:pPr>
        <w:pStyle w:val="NormalWeb"/>
        <w:spacing w:before="0" w:beforeAutospacing="0" w:after="160" w:afterAutospacing="0"/>
        <w:ind w:left="1416"/>
        <w:rPr>
          <w:rFonts w:ascii="Arial" w:hAnsi="Arial" w:cs="Arial"/>
          <w:bCs/>
          <w:sz w:val="22"/>
          <w:szCs w:val="22"/>
        </w:rPr>
      </w:pPr>
    </w:p>
    <w:p w14:paraId="0D185837" w14:textId="77777777" w:rsidR="00677F88" w:rsidRPr="00D12789" w:rsidRDefault="00677F88" w:rsidP="00F51E3D">
      <w:pPr>
        <w:pStyle w:val="NormalWeb"/>
        <w:spacing w:before="0" w:beforeAutospacing="0" w:after="160" w:afterAutospacing="0"/>
        <w:ind w:left="1416"/>
        <w:rPr>
          <w:rFonts w:ascii="Arial" w:hAnsi="Arial" w:cs="Arial"/>
          <w:bCs/>
          <w:sz w:val="22"/>
          <w:szCs w:val="22"/>
        </w:rPr>
      </w:pPr>
    </w:p>
    <w:p w14:paraId="79FCF2E5" w14:textId="77777777" w:rsidR="00677F88" w:rsidRPr="00D12789" w:rsidRDefault="00677F88" w:rsidP="00F51E3D">
      <w:pPr>
        <w:pStyle w:val="NormalWeb"/>
        <w:spacing w:before="0" w:beforeAutospacing="0" w:after="160" w:afterAutospacing="0"/>
        <w:ind w:left="1416"/>
        <w:rPr>
          <w:rFonts w:ascii="Arial" w:hAnsi="Arial" w:cs="Arial"/>
          <w:bCs/>
          <w:sz w:val="22"/>
          <w:szCs w:val="22"/>
        </w:rPr>
      </w:pPr>
    </w:p>
    <w:p w14:paraId="77FF2EE1" w14:textId="77777777" w:rsidR="00677F88" w:rsidRPr="00D12789" w:rsidRDefault="00677F88" w:rsidP="00F51E3D">
      <w:pPr>
        <w:pStyle w:val="NormalWeb"/>
        <w:spacing w:before="0" w:beforeAutospacing="0" w:after="160" w:afterAutospacing="0"/>
        <w:ind w:left="1416"/>
        <w:rPr>
          <w:rFonts w:ascii="Arial" w:hAnsi="Arial" w:cs="Arial"/>
          <w:bCs/>
          <w:sz w:val="22"/>
          <w:szCs w:val="22"/>
        </w:rPr>
      </w:pPr>
    </w:p>
    <w:p w14:paraId="13B658F7" w14:textId="77777777" w:rsidR="00677F88" w:rsidRPr="00D12789" w:rsidRDefault="00677F88" w:rsidP="00F51E3D">
      <w:pPr>
        <w:pStyle w:val="NormalWeb"/>
        <w:spacing w:before="0" w:beforeAutospacing="0" w:after="160" w:afterAutospacing="0"/>
        <w:ind w:left="1416"/>
        <w:rPr>
          <w:rFonts w:ascii="Arial" w:hAnsi="Arial" w:cs="Arial"/>
          <w:bCs/>
          <w:sz w:val="22"/>
          <w:szCs w:val="22"/>
        </w:rPr>
      </w:pPr>
    </w:p>
    <w:p w14:paraId="702A2739" w14:textId="77777777" w:rsidR="004E5519" w:rsidRPr="00D12789" w:rsidRDefault="004E5519" w:rsidP="00677F88">
      <w:pPr>
        <w:spacing w:after="120" w:line="240" w:lineRule="auto"/>
        <w:rPr>
          <w:rFonts w:ascii="Arial" w:hAnsi="Arial" w:cs="Arial"/>
          <w:b/>
          <w:bCs/>
          <w:sz w:val="24"/>
          <w:szCs w:val="24"/>
        </w:rPr>
      </w:pPr>
    </w:p>
    <w:p w14:paraId="13ACD7ED" w14:textId="29C87A32" w:rsidR="000B291A" w:rsidRPr="00D12789" w:rsidRDefault="000B291A" w:rsidP="00D12789">
      <w:pPr>
        <w:spacing w:after="120" w:line="240" w:lineRule="auto"/>
        <w:jc w:val="center"/>
        <w:rPr>
          <w:rFonts w:ascii="Arial" w:hAnsi="Arial" w:cs="Arial"/>
          <w:b/>
          <w:bCs/>
          <w:sz w:val="24"/>
          <w:szCs w:val="24"/>
        </w:rPr>
      </w:pPr>
      <w:r w:rsidRPr="00D12789">
        <w:rPr>
          <w:rFonts w:ascii="Arial" w:hAnsi="Arial" w:cs="Arial"/>
          <w:b/>
          <w:bCs/>
          <w:sz w:val="24"/>
          <w:szCs w:val="24"/>
        </w:rPr>
        <w:lastRenderedPageBreak/>
        <w:t>Análisis del discurso político chileno sobre la agenda de calidad en la educación</w:t>
      </w:r>
    </w:p>
    <w:p w14:paraId="0FD072F1" w14:textId="77777777" w:rsidR="00D12789" w:rsidRDefault="00D12789" w:rsidP="008F2F0E">
      <w:pPr>
        <w:spacing w:after="0" w:line="240" w:lineRule="auto"/>
        <w:ind w:right="234"/>
        <w:jc w:val="right"/>
        <w:rPr>
          <w:rFonts w:ascii="Arial" w:hAnsi="Arial" w:cs="Arial"/>
          <w:i/>
          <w:iCs/>
        </w:rPr>
      </w:pPr>
    </w:p>
    <w:p w14:paraId="3369FFA9" w14:textId="2819AC30" w:rsidR="003F6B5E" w:rsidRPr="00D12789" w:rsidRDefault="00D12789" w:rsidP="008F2F0E">
      <w:pPr>
        <w:spacing w:after="0" w:line="240" w:lineRule="auto"/>
        <w:ind w:right="234"/>
        <w:jc w:val="right"/>
        <w:rPr>
          <w:rFonts w:ascii="Arial" w:hAnsi="Arial" w:cs="Arial"/>
          <w:i/>
          <w:iCs/>
        </w:rPr>
      </w:pPr>
      <w:r w:rsidRPr="00D12789">
        <w:rPr>
          <w:rFonts w:ascii="Arial" w:hAnsi="Arial" w:cs="Arial"/>
          <w:i/>
          <w:iCs/>
        </w:rPr>
        <w:t>Luis Vilugrón González – Taller de Tesis I</w:t>
      </w:r>
    </w:p>
    <w:p w14:paraId="7837CD6B" w14:textId="77777777" w:rsidR="00D12789" w:rsidRDefault="00D12789" w:rsidP="00FE33BD">
      <w:pPr>
        <w:spacing w:after="0" w:line="240" w:lineRule="auto"/>
        <w:rPr>
          <w:rFonts w:ascii="Arial" w:hAnsi="Arial" w:cs="Arial"/>
          <w:b/>
          <w:i/>
        </w:rPr>
      </w:pPr>
    </w:p>
    <w:p w14:paraId="6C5CBEDE" w14:textId="178227AD" w:rsidR="005741E3" w:rsidRPr="00D12789" w:rsidRDefault="00C53096" w:rsidP="00FE33BD">
      <w:pPr>
        <w:spacing w:after="0" w:line="240" w:lineRule="auto"/>
        <w:rPr>
          <w:rFonts w:ascii="Arial" w:hAnsi="Arial" w:cs="Arial"/>
          <w:b/>
          <w:i/>
        </w:rPr>
      </w:pPr>
      <w:r w:rsidRPr="00D12789">
        <w:rPr>
          <w:rFonts w:ascii="Arial" w:hAnsi="Arial" w:cs="Arial"/>
          <w:b/>
          <w:i/>
        </w:rPr>
        <w:t>Antecedentes</w:t>
      </w:r>
    </w:p>
    <w:p w14:paraId="025CE9EB" w14:textId="77777777" w:rsidR="00D20C3F" w:rsidRPr="00D12789" w:rsidRDefault="00D20C3F" w:rsidP="00FE33BD">
      <w:pPr>
        <w:spacing w:after="0" w:line="240" w:lineRule="auto"/>
        <w:jc w:val="both"/>
        <w:rPr>
          <w:rFonts w:ascii="Arial" w:hAnsi="Arial" w:cs="Arial"/>
        </w:rPr>
      </w:pPr>
    </w:p>
    <w:p w14:paraId="20383A0F" w14:textId="77777777" w:rsidR="00D12789" w:rsidRDefault="00F51E3D" w:rsidP="00F51E3D">
      <w:pPr>
        <w:spacing w:after="0" w:line="240" w:lineRule="auto"/>
        <w:jc w:val="both"/>
        <w:rPr>
          <w:rFonts w:ascii="Arial" w:hAnsi="Arial" w:cs="Arial"/>
          <w:lang w:val="es-ES"/>
        </w:rPr>
      </w:pPr>
      <w:r w:rsidRPr="00D12789">
        <w:rPr>
          <w:rFonts w:ascii="Arial" w:hAnsi="Arial" w:cs="Arial"/>
          <w:lang w:val="es-ES"/>
        </w:rPr>
        <w:t>Las políticas públicas son un conjunto de objetivos, decisiones y acciones prioritarias para resolver los problemas o necesidades de los c</w:t>
      </w:r>
      <w:r w:rsidR="00686F3B" w:rsidRPr="00D12789">
        <w:rPr>
          <w:rFonts w:ascii="Arial" w:hAnsi="Arial" w:cs="Arial"/>
          <w:lang w:val="es-ES"/>
        </w:rPr>
        <w:t>iudadanos y/o del propio Estado</w:t>
      </w:r>
      <w:r w:rsidR="00D12789" w:rsidRPr="00D12789">
        <w:rPr>
          <w:rFonts w:ascii="Arial" w:hAnsi="Arial" w:cs="Arial"/>
          <w:lang w:val="es-ES"/>
        </w:rPr>
        <w:t xml:space="preserve"> </w:t>
      </w:r>
      <w:r w:rsidR="002525FF" w:rsidRPr="00D12789">
        <w:rPr>
          <w:rFonts w:ascii="Arial" w:hAnsi="Arial" w:cs="Arial"/>
          <w:lang w:val="es-ES"/>
        </w:rPr>
        <w:fldChar w:fldCharType="begin" w:fldLock="1"/>
      </w:r>
      <w:r w:rsidR="00D12789" w:rsidRPr="00D12789">
        <w:rPr>
          <w:rFonts w:ascii="Arial" w:hAnsi="Arial" w:cs="Arial"/>
          <w:lang w:val="es-ES"/>
        </w:rPr>
        <w:instrText>ADDIN CSL_CITATION {"citationItems":[{"id":"ITEM-1","itemData":{"author":[{"dropping-particle":"","family":"Bañón","given":"Rafael","non-dropping-particle":"","parse-names":false,"suffix":""}],"id":"ITEM-1","issued":{"date-parts":[["0"]]},"title":"La nueva Administración Pública --·--~","type":"article-journal"},"uris":["http://www.mendeley.com/documents/?uuid=f7c36c72-134a-4ab8-a578-d15e8de83d9f"]}],"mendeley":{"formattedCitation":"(Bañón, n.d.)","manualFormatting":"(Tamayo, 1997)","plainTextFormattedCitation":"(Bañón, n.d.)","previouslyFormattedCitation":"(Bañón, n.d.)"},"properties":{"noteIndex":0},"schema":"https://github.com/citation-style-language/schema/raw/master/csl-citation.json"}</w:instrText>
      </w:r>
      <w:r w:rsidR="002525FF" w:rsidRPr="00D12789">
        <w:rPr>
          <w:rFonts w:ascii="Arial" w:hAnsi="Arial" w:cs="Arial"/>
          <w:lang w:val="es-ES"/>
        </w:rPr>
        <w:fldChar w:fldCharType="separate"/>
      </w:r>
      <w:r w:rsidR="00D12789" w:rsidRPr="00D12789">
        <w:rPr>
          <w:rFonts w:ascii="Arial" w:hAnsi="Arial" w:cs="Arial"/>
          <w:noProof/>
          <w:lang w:val="es-ES"/>
        </w:rPr>
        <w:t>(Tamayo</w:t>
      </w:r>
      <w:r w:rsidR="002525FF" w:rsidRPr="00D12789">
        <w:rPr>
          <w:rFonts w:ascii="Arial" w:hAnsi="Arial" w:cs="Arial"/>
          <w:noProof/>
          <w:lang w:val="es-ES"/>
        </w:rPr>
        <w:t>, 1997)</w:t>
      </w:r>
      <w:r w:rsidR="002525FF" w:rsidRPr="00D12789">
        <w:rPr>
          <w:rFonts w:ascii="Arial" w:hAnsi="Arial" w:cs="Arial"/>
          <w:lang w:val="es-ES"/>
        </w:rPr>
        <w:fldChar w:fldCharType="end"/>
      </w:r>
      <w:r w:rsidRPr="00D12789">
        <w:rPr>
          <w:rFonts w:ascii="Arial" w:hAnsi="Arial" w:cs="Arial"/>
          <w:lang w:val="es-ES"/>
        </w:rPr>
        <w:t xml:space="preserve">, fundamentales para entregar beneficios a la sociedad y avanzar en la calidad de vida. </w:t>
      </w:r>
    </w:p>
    <w:p w14:paraId="3E64B40B" w14:textId="77777777" w:rsidR="00D12789" w:rsidRDefault="00D12789" w:rsidP="00F51E3D">
      <w:pPr>
        <w:spacing w:after="0" w:line="240" w:lineRule="auto"/>
        <w:jc w:val="both"/>
        <w:rPr>
          <w:rFonts w:ascii="Arial" w:hAnsi="Arial" w:cs="Arial"/>
          <w:lang w:val="es-ES"/>
        </w:rPr>
      </w:pPr>
    </w:p>
    <w:p w14:paraId="38318AFC" w14:textId="28181184" w:rsidR="00F51E3D" w:rsidRDefault="00F51E3D" w:rsidP="00F51E3D">
      <w:pPr>
        <w:spacing w:after="0" w:line="240" w:lineRule="auto"/>
        <w:jc w:val="both"/>
        <w:rPr>
          <w:rFonts w:ascii="Arial" w:hAnsi="Arial" w:cs="Arial"/>
          <w:lang w:val="es-ES"/>
        </w:rPr>
      </w:pPr>
      <w:r w:rsidRPr="00D12789">
        <w:rPr>
          <w:rFonts w:ascii="Arial" w:hAnsi="Arial" w:cs="Arial"/>
          <w:lang w:val="es-ES"/>
        </w:rPr>
        <w:t>Para lograr cumplir con dicha meta, los tomadores de decisión deben recopilar la información entregada por los ciudadanos y representar sus intereses. Uno de los mecanismos más adoptados por la sociedad actual para establecer sus requerimientos es efectuado</w:t>
      </w:r>
      <w:r w:rsidR="002525FF" w:rsidRPr="00D12789">
        <w:rPr>
          <w:rFonts w:ascii="Arial" w:hAnsi="Arial" w:cs="Arial"/>
          <w:lang w:val="es-ES"/>
        </w:rPr>
        <w:t xml:space="preserve"> a través del alzamiento de voz</w:t>
      </w:r>
      <w:r w:rsidR="00D12789" w:rsidRPr="00D12789">
        <w:rPr>
          <w:rFonts w:ascii="Arial" w:hAnsi="Arial" w:cs="Arial"/>
          <w:lang w:val="es-ES"/>
        </w:rPr>
        <w:t xml:space="preserve"> </w:t>
      </w:r>
      <w:r w:rsidR="00D12789" w:rsidRPr="00D12789">
        <w:rPr>
          <w:rFonts w:ascii="Arial" w:hAnsi="Arial" w:cs="Arial"/>
          <w:lang w:val="es-ES"/>
        </w:rPr>
        <w:fldChar w:fldCharType="begin" w:fldLock="1"/>
      </w:r>
      <w:r w:rsidR="00D12789" w:rsidRPr="00D12789">
        <w:rPr>
          <w:rFonts w:ascii="Arial" w:hAnsi="Arial" w:cs="Arial"/>
          <w:lang w:val="es-ES"/>
        </w:rPr>
        <w:instrText>ADDIN CSL_CITATION {"citationItems":[{"id":"ITEM-1","itemData":{"ISSN":"01245996","abstract":"Voice and loyalty play an important role because they facilitate market adjustments and improve efficiency. Conventional theory establishes an immediate relationship between prices and output, and ignores the complexities introduced by human interaction in markets. Voice and loyalty postpone exit, and these mechanisms will help companies to improve their relationships with customers. Hirschman's perspective builds bridges between economics and politics. As he said: \"I hope to show political science academics the value of economic concepts, and economists the value of political ideas\".","author":[{"dropping-particle":"","family":"González","given":"Jorge Iván","non-dropping-particle":"","parse-names":false,"suffix":""}],"container-title":"Revista de Economia Institucional","id":"ITEM-1","issue":"28","issued":{"date-parts":[["2013"]]},"page":"65-77","title":"La voz y la lealtad mejoran la eficiencia de los mercados","type":"article-journal","volume":"15"},"uris":["http://www.mendeley.com/documents/?uuid=7758ce43-47cd-4dfd-aac1-846566761244"]}],"mendeley":{"formattedCitation":"(González, 2013)","plainTextFormattedCitation":"(González, 2013)","previouslyFormattedCitation":"(González, 2013)"},"properties":{"noteIndex":0},"schema":"https://github.com/citation-style-language/schema/raw/master/csl-citation.json"}</w:instrText>
      </w:r>
      <w:r w:rsidR="00D12789" w:rsidRPr="00D12789">
        <w:rPr>
          <w:rFonts w:ascii="Arial" w:hAnsi="Arial" w:cs="Arial"/>
          <w:lang w:val="es-ES"/>
        </w:rPr>
        <w:fldChar w:fldCharType="separate"/>
      </w:r>
      <w:r w:rsidR="00D12789" w:rsidRPr="00D12789">
        <w:rPr>
          <w:rFonts w:ascii="Arial" w:hAnsi="Arial" w:cs="Arial"/>
          <w:noProof/>
          <w:lang w:val="es-ES"/>
        </w:rPr>
        <w:t>(González, 2013)</w:t>
      </w:r>
      <w:r w:rsidR="00D12789" w:rsidRPr="00D12789">
        <w:rPr>
          <w:rFonts w:ascii="Arial" w:hAnsi="Arial" w:cs="Arial"/>
          <w:lang w:val="es-ES"/>
        </w:rPr>
        <w:fldChar w:fldCharType="end"/>
      </w:r>
      <w:r w:rsidRPr="00D12789">
        <w:rPr>
          <w:rFonts w:ascii="Arial" w:hAnsi="Arial" w:cs="Arial"/>
          <w:lang w:val="es-ES"/>
        </w:rPr>
        <w:t xml:space="preserve">, descontento en manifestaciones sociales y/o actividades públicas para distinguir la injusticia, ya sean socioeconómicas o culturales. </w:t>
      </w:r>
    </w:p>
    <w:p w14:paraId="04F629A5" w14:textId="77777777" w:rsidR="00D12789" w:rsidRPr="00D12789" w:rsidRDefault="00D12789" w:rsidP="00F51E3D">
      <w:pPr>
        <w:spacing w:after="0" w:line="240" w:lineRule="auto"/>
        <w:jc w:val="both"/>
        <w:rPr>
          <w:rFonts w:ascii="Arial" w:hAnsi="Arial" w:cs="Arial"/>
          <w:lang w:val="es-ES"/>
        </w:rPr>
      </w:pPr>
    </w:p>
    <w:p w14:paraId="7699A260" w14:textId="57D3A6BD" w:rsidR="00D12789" w:rsidRPr="00D12789" w:rsidRDefault="00F51E3D" w:rsidP="00D12789">
      <w:pPr>
        <w:spacing w:after="0" w:line="240" w:lineRule="auto"/>
        <w:jc w:val="both"/>
        <w:rPr>
          <w:rFonts w:ascii="Arial" w:hAnsi="Arial" w:cs="Arial"/>
        </w:rPr>
      </w:pPr>
      <w:r w:rsidRPr="00D12789">
        <w:rPr>
          <w:rFonts w:ascii="Arial" w:hAnsi="Arial" w:cs="Arial"/>
          <w:lang w:val="es-ES"/>
        </w:rPr>
        <w:t xml:space="preserve">Dentro del marco de las protestas o alzamiento de voz, una de las demandas más claras de los últimos años viene dada por la necesidad de avanzar en una educación de calidad que propicie el desarrollo de los estudiantes chilenos, principalmente debido a la existencia de faltas de oportunidades y/o discriminación que se instauran y replican en los modelos sociales y económicos del mundo. En Chile, esta necesidad se planteó con fuerza por el movimiento pingüino que llevó a instaurar una Comisión Presidencial de Educación </w:t>
      </w:r>
      <w:r w:rsidR="00D12789" w:rsidRPr="00D12789">
        <w:rPr>
          <w:rFonts w:ascii="Arial" w:hAnsi="Arial" w:cs="Arial"/>
          <w:lang w:val="es-ES"/>
        </w:rPr>
        <w:t xml:space="preserve">en el segundo semestre del año 2006 </w:t>
      </w:r>
      <w:r w:rsidR="00D12789" w:rsidRPr="00D12789">
        <w:rPr>
          <w:rFonts w:ascii="Arial" w:hAnsi="Arial" w:cs="Arial"/>
          <w:lang w:val="es-ES"/>
        </w:rPr>
        <w:fldChar w:fldCharType="begin" w:fldLock="1"/>
      </w:r>
      <w:r w:rsidR="00D12789" w:rsidRPr="00D12789">
        <w:rPr>
          <w:rFonts w:ascii="Arial" w:hAnsi="Arial" w:cs="Arial"/>
          <w:lang w:val="es-ES"/>
        </w:rPr>
        <w:instrText>ADDIN CSL_CITATION {"citationItems":[{"id":"ITEM-1","itemData":{"author":[{"dropping-particle":"","family":"Social","given":"Web","non-dropping-particle":"","parse-names":false,"suffix":""}],"id":"ITEM-1","issued":{"date-parts":[["2016"]]},"page":"93-116","title":"E (2006-2016) w s : n","type":"article-journal"},"uris":["http://www.mendeley.com/documents/?uuid=6b9b81da-0894-4792-bc5b-88252b7c1030"]}],"mendeley":{"formattedCitation":"(Social, 2016)","manualFormatting":"(Cárdenas, 2016)","plainTextFormattedCitation":"(Social, 2016)","previouslyFormattedCitation":"(Social, 2016)"},"properties":{"noteIndex":0},"schema":"https://github.com/citation-style-language/schema/raw/master/csl-citation.json"}</w:instrText>
      </w:r>
      <w:r w:rsidR="00D12789" w:rsidRPr="00D12789">
        <w:rPr>
          <w:rFonts w:ascii="Arial" w:hAnsi="Arial" w:cs="Arial"/>
          <w:lang w:val="es-ES"/>
        </w:rPr>
        <w:fldChar w:fldCharType="separate"/>
      </w:r>
      <w:r w:rsidR="00D12789" w:rsidRPr="00D12789">
        <w:rPr>
          <w:rFonts w:ascii="Arial" w:hAnsi="Arial" w:cs="Arial"/>
          <w:noProof/>
          <w:lang w:val="es-ES"/>
        </w:rPr>
        <w:t>(Cárdenas, 2016)</w:t>
      </w:r>
      <w:r w:rsidR="00D12789" w:rsidRPr="00D12789">
        <w:rPr>
          <w:rFonts w:ascii="Arial" w:hAnsi="Arial" w:cs="Arial"/>
          <w:lang w:val="es-ES"/>
        </w:rPr>
        <w:fldChar w:fldCharType="end"/>
      </w:r>
      <w:r w:rsidR="002F4143">
        <w:rPr>
          <w:rFonts w:ascii="Arial" w:hAnsi="Arial" w:cs="Arial"/>
          <w:lang w:val="es-ES"/>
        </w:rPr>
        <w:t xml:space="preserve"> durante el periodo presidencial de Michelle Bachelet</w:t>
      </w:r>
      <w:r w:rsidR="00D12789" w:rsidRPr="00D12789">
        <w:rPr>
          <w:rFonts w:ascii="Arial" w:hAnsi="Arial" w:cs="Arial"/>
          <w:lang w:val="es-ES"/>
        </w:rPr>
        <w:t>.</w:t>
      </w:r>
      <w:r w:rsidR="002F4143">
        <w:rPr>
          <w:rFonts w:ascii="Arial" w:hAnsi="Arial" w:cs="Arial"/>
          <w:lang w:val="es-ES"/>
        </w:rPr>
        <w:t xml:space="preserve"> </w:t>
      </w:r>
      <w:r w:rsidR="00D12789">
        <w:rPr>
          <w:rFonts w:ascii="Arial" w:hAnsi="Arial" w:cs="Arial"/>
        </w:rPr>
        <w:t>L</w:t>
      </w:r>
      <w:r w:rsidR="00D12789" w:rsidRPr="00D12789">
        <w:rPr>
          <w:rFonts w:ascii="Arial" w:hAnsi="Arial" w:cs="Arial"/>
        </w:rPr>
        <w:t xml:space="preserve">os </w:t>
      </w:r>
      <w:r w:rsidR="00D12789">
        <w:rPr>
          <w:rFonts w:ascii="Arial" w:hAnsi="Arial" w:cs="Arial"/>
        </w:rPr>
        <w:t>estudiantes se levantaron</w:t>
      </w:r>
      <w:r w:rsidR="000B7D28">
        <w:rPr>
          <w:rFonts w:ascii="Arial" w:hAnsi="Arial" w:cs="Arial"/>
        </w:rPr>
        <w:t xml:space="preserve"> para exigir mejorar los </w:t>
      </w:r>
      <w:r w:rsidR="00D12789" w:rsidRPr="00D12789">
        <w:rPr>
          <w:rFonts w:ascii="Arial" w:hAnsi="Arial" w:cs="Arial"/>
        </w:rPr>
        <w:t>servicios</w:t>
      </w:r>
      <w:r w:rsidR="00D12789">
        <w:rPr>
          <w:rFonts w:ascii="Arial" w:hAnsi="Arial" w:cs="Arial"/>
        </w:rPr>
        <w:t xml:space="preserve"> de educación, demandas</w:t>
      </w:r>
      <w:r w:rsidR="00D12789" w:rsidRPr="00D12789">
        <w:rPr>
          <w:rFonts w:ascii="Arial" w:hAnsi="Arial" w:cs="Arial"/>
        </w:rPr>
        <w:t xml:space="preserve"> </w:t>
      </w:r>
      <w:r w:rsidR="00D12789">
        <w:rPr>
          <w:rFonts w:ascii="Arial" w:hAnsi="Arial" w:cs="Arial"/>
        </w:rPr>
        <w:t xml:space="preserve">estrechamente vinculadas a la necesidad de </w:t>
      </w:r>
      <w:r w:rsidR="000B7D28">
        <w:rPr>
          <w:rFonts w:ascii="Arial" w:hAnsi="Arial" w:cs="Arial"/>
        </w:rPr>
        <w:t>corregir</w:t>
      </w:r>
      <w:r w:rsidR="00D12789">
        <w:rPr>
          <w:rFonts w:ascii="Arial" w:hAnsi="Arial" w:cs="Arial"/>
        </w:rPr>
        <w:t xml:space="preserve"> los horizontes de desigualdad social </w:t>
      </w:r>
      <w:r w:rsidR="00E62AF7">
        <w:rPr>
          <w:rFonts w:ascii="Arial" w:hAnsi="Arial" w:cs="Arial"/>
        </w:rPr>
        <w:t>y</w:t>
      </w:r>
      <w:r w:rsidR="00D12789">
        <w:rPr>
          <w:rFonts w:ascii="Arial" w:hAnsi="Arial" w:cs="Arial"/>
        </w:rPr>
        <w:t xml:space="preserve"> pobreza de la población (</w:t>
      </w:r>
      <w:proofErr w:type="spellStart"/>
      <w:r w:rsidR="00D12789">
        <w:rPr>
          <w:rFonts w:ascii="Arial" w:hAnsi="Arial" w:cs="Arial"/>
        </w:rPr>
        <w:t>Hickey</w:t>
      </w:r>
      <w:proofErr w:type="spellEnd"/>
      <w:r w:rsidR="00D12789">
        <w:rPr>
          <w:rFonts w:ascii="Arial" w:hAnsi="Arial" w:cs="Arial"/>
        </w:rPr>
        <w:t xml:space="preserve"> y King 2016).</w:t>
      </w:r>
    </w:p>
    <w:p w14:paraId="72A84B39" w14:textId="77777777" w:rsidR="00D12789" w:rsidRPr="00D12789" w:rsidRDefault="00D12789" w:rsidP="00F51E3D">
      <w:pPr>
        <w:spacing w:after="0" w:line="240" w:lineRule="auto"/>
        <w:jc w:val="both"/>
        <w:rPr>
          <w:rFonts w:ascii="Arial" w:hAnsi="Arial" w:cs="Arial"/>
          <w:lang w:val="es-ES"/>
        </w:rPr>
      </w:pPr>
    </w:p>
    <w:p w14:paraId="65169AE1" w14:textId="6AF9F455" w:rsidR="00D12789" w:rsidRPr="00D12789" w:rsidRDefault="00F51E3D" w:rsidP="00F51E3D">
      <w:pPr>
        <w:spacing w:after="0" w:line="240" w:lineRule="auto"/>
        <w:jc w:val="both"/>
        <w:rPr>
          <w:rFonts w:ascii="Arial" w:hAnsi="Arial" w:cs="Arial"/>
          <w:lang w:val="es-ES"/>
        </w:rPr>
      </w:pPr>
      <w:r w:rsidRPr="00D12789">
        <w:rPr>
          <w:rFonts w:ascii="Arial" w:hAnsi="Arial" w:cs="Arial"/>
          <w:lang w:val="es-ES"/>
        </w:rPr>
        <w:t>La gran mayoría aceptó la movilidad social a través de la educación, con grandes esperanzas en una reforma educativa</w:t>
      </w:r>
      <w:r w:rsidR="00D12789" w:rsidRPr="00D12789">
        <w:rPr>
          <w:rFonts w:ascii="Arial" w:hAnsi="Arial" w:cs="Arial"/>
          <w:lang w:val="es-ES"/>
        </w:rPr>
        <w:t xml:space="preserve"> (González y Güell, 2012)</w:t>
      </w:r>
      <w:r w:rsidR="00D12789">
        <w:rPr>
          <w:rFonts w:ascii="Arial" w:hAnsi="Arial" w:cs="Arial"/>
          <w:lang w:val="es-ES"/>
        </w:rPr>
        <w:t xml:space="preserve">. </w:t>
      </w:r>
      <w:r w:rsidRPr="00D12789">
        <w:rPr>
          <w:rFonts w:ascii="Arial" w:hAnsi="Arial" w:cs="Arial"/>
          <w:lang w:val="es-ES"/>
        </w:rPr>
        <w:t xml:space="preserve">En este marco, es probable que el dominio de la educación sea una fuente importante de </w:t>
      </w:r>
      <w:r w:rsidR="00D12789" w:rsidRPr="00D12789">
        <w:rPr>
          <w:rFonts w:ascii="Arial" w:hAnsi="Arial" w:cs="Arial"/>
          <w:lang w:val="es-ES"/>
        </w:rPr>
        <w:t>intereses</w:t>
      </w:r>
      <w:r w:rsidRPr="00D12789">
        <w:rPr>
          <w:rFonts w:ascii="Arial" w:hAnsi="Arial" w:cs="Arial"/>
          <w:lang w:val="es-ES"/>
        </w:rPr>
        <w:t>, votos y legitimidad para cualquier coalición gobernante, por lo cual, ejercer su control puede ser un medio</w:t>
      </w:r>
      <w:r w:rsidR="00D12789">
        <w:rPr>
          <w:rFonts w:ascii="Arial" w:hAnsi="Arial" w:cs="Arial"/>
          <w:lang w:val="es-ES"/>
        </w:rPr>
        <w:t xml:space="preserve"> para consolidarse en el poder, dado e</w:t>
      </w:r>
      <w:r w:rsidR="00D12789" w:rsidRPr="00D12789">
        <w:rPr>
          <w:rFonts w:ascii="Arial" w:hAnsi="Arial" w:cs="Arial"/>
          <w:lang w:val="es-ES"/>
        </w:rPr>
        <w:t xml:space="preserve">l reconocimiento </w:t>
      </w:r>
      <w:r w:rsidR="00D12789">
        <w:rPr>
          <w:rFonts w:ascii="Arial" w:hAnsi="Arial" w:cs="Arial"/>
          <w:lang w:val="es-ES"/>
        </w:rPr>
        <w:t>o</w:t>
      </w:r>
      <w:r w:rsidR="00D12789" w:rsidRPr="00D12789">
        <w:rPr>
          <w:rFonts w:ascii="Arial" w:hAnsi="Arial" w:cs="Arial"/>
          <w:lang w:val="es-ES"/>
        </w:rPr>
        <w:t xml:space="preserve"> énfasis que muchos padres ponen en el valor de la educación para sus hijos.</w:t>
      </w:r>
    </w:p>
    <w:p w14:paraId="3D5AB0F5" w14:textId="77777777" w:rsidR="00D12789" w:rsidRPr="00D12789" w:rsidRDefault="00D12789" w:rsidP="00F51E3D">
      <w:pPr>
        <w:spacing w:after="0" w:line="240" w:lineRule="auto"/>
        <w:jc w:val="both"/>
        <w:rPr>
          <w:rFonts w:ascii="Arial" w:hAnsi="Arial" w:cs="Arial"/>
          <w:lang w:val="es-ES"/>
        </w:rPr>
      </w:pPr>
    </w:p>
    <w:p w14:paraId="62273779" w14:textId="1747BAD4" w:rsidR="00526BC7" w:rsidRDefault="00D12789" w:rsidP="00FE33BD">
      <w:pPr>
        <w:spacing w:after="0" w:line="240" w:lineRule="auto"/>
        <w:jc w:val="both"/>
        <w:rPr>
          <w:rFonts w:ascii="Arial" w:hAnsi="Arial" w:cs="Arial"/>
        </w:rPr>
      </w:pPr>
      <w:r w:rsidRPr="00D12789">
        <w:rPr>
          <w:rFonts w:ascii="Arial" w:hAnsi="Arial" w:cs="Arial"/>
        </w:rPr>
        <w:t xml:space="preserve">La interacción entre tipos particulares de acuerdos políticos y el dominio de la educación en un </w:t>
      </w:r>
      <w:r w:rsidR="002F4143">
        <w:rPr>
          <w:rFonts w:ascii="Arial" w:hAnsi="Arial" w:cs="Arial"/>
        </w:rPr>
        <w:t>determinado contexto</w:t>
      </w:r>
      <w:r w:rsidRPr="00D12789">
        <w:rPr>
          <w:rFonts w:ascii="Arial" w:hAnsi="Arial" w:cs="Arial"/>
        </w:rPr>
        <w:t xml:space="preserve"> contribuirán en gran medida a </w:t>
      </w:r>
      <w:r w:rsidR="002F4143">
        <w:rPr>
          <w:rFonts w:ascii="Arial" w:hAnsi="Arial" w:cs="Arial"/>
        </w:rPr>
        <w:t xml:space="preserve">impulsar </w:t>
      </w:r>
      <w:r w:rsidRPr="00D12789">
        <w:rPr>
          <w:rFonts w:ascii="Arial" w:hAnsi="Arial" w:cs="Arial"/>
        </w:rPr>
        <w:t xml:space="preserve">las nuevas reformas destinadas a promover </w:t>
      </w:r>
      <w:r w:rsidR="000B7D28">
        <w:rPr>
          <w:rFonts w:ascii="Arial" w:hAnsi="Arial" w:cs="Arial"/>
        </w:rPr>
        <w:t>el</w:t>
      </w:r>
      <w:r w:rsidRPr="00D12789">
        <w:rPr>
          <w:rFonts w:ascii="Arial" w:hAnsi="Arial" w:cs="Arial"/>
        </w:rPr>
        <w:t xml:space="preserve"> aprendizaje.</w:t>
      </w:r>
      <w:r>
        <w:rPr>
          <w:rFonts w:ascii="Arial" w:hAnsi="Arial" w:cs="Arial"/>
        </w:rPr>
        <w:t xml:space="preserve"> </w:t>
      </w:r>
      <w:r w:rsidRPr="00D12789">
        <w:rPr>
          <w:rFonts w:ascii="Arial" w:hAnsi="Arial" w:cs="Arial"/>
        </w:rPr>
        <w:t>En un país en desarrollo, l</w:t>
      </w:r>
      <w:r w:rsidR="00526BC7" w:rsidRPr="00D12789">
        <w:rPr>
          <w:rFonts w:ascii="Arial" w:hAnsi="Arial" w:cs="Arial"/>
        </w:rPr>
        <w:t xml:space="preserve">as evaluaciones nacionales del aprendizaje se consideran vitales para </w:t>
      </w:r>
      <w:r w:rsidRPr="00D12789">
        <w:rPr>
          <w:rFonts w:ascii="Arial" w:hAnsi="Arial" w:cs="Arial"/>
        </w:rPr>
        <w:t>adoptar las m</w:t>
      </w:r>
      <w:r w:rsidR="00526BC7" w:rsidRPr="00D12789">
        <w:rPr>
          <w:rFonts w:ascii="Arial" w:hAnsi="Arial" w:cs="Arial"/>
        </w:rPr>
        <w:t xml:space="preserve">edidas </w:t>
      </w:r>
      <w:r w:rsidRPr="00D12789">
        <w:rPr>
          <w:rFonts w:ascii="Arial" w:hAnsi="Arial" w:cs="Arial"/>
        </w:rPr>
        <w:t>de acción, y guiar la</w:t>
      </w:r>
      <w:r w:rsidR="00526BC7" w:rsidRPr="00D12789">
        <w:rPr>
          <w:rFonts w:ascii="Arial" w:hAnsi="Arial" w:cs="Arial"/>
        </w:rPr>
        <w:t xml:space="preserve"> rendición de cuentas</w:t>
      </w:r>
      <w:r w:rsidRPr="00D12789">
        <w:rPr>
          <w:rFonts w:ascii="Arial" w:hAnsi="Arial" w:cs="Arial"/>
        </w:rPr>
        <w:t xml:space="preserve"> desde </w:t>
      </w:r>
      <w:r w:rsidR="00526BC7" w:rsidRPr="00D12789">
        <w:rPr>
          <w:rFonts w:ascii="Arial" w:hAnsi="Arial" w:cs="Arial"/>
        </w:rPr>
        <w:t>los ciudadanos</w:t>
      </w:r>
      <w:r w:rsidRPr="00D12789">
        <w:rPr>
          <w:rFonts w:ascii="Arial" w:hAnsi="Arial" w:cs="Arial"/>
        </w:rPr>
        <w:t>, permitiendo establecer responsables políticos del aprendizaje (Banco Mundial, 2017).</w:t>
      </w:r>
    </w:p>
    <w:p w14:paraId="70014A44" w14:textId="77777777" w:rsidR="00D12789" w:rsidRDefault="00D12789" w:rsidP="00FE33BD">
      <w:pPr>
        <w:spacing w:after="0" w:line="240" w:lineRule="auto"/>
        <w:jc w:val="both"/>
        <w:rPr>
          <w:rFonts w:ascii="Arial" w:hAnsi="Arial" w:cs="Arial"/>
        </w:rPr>
      </w:pPr>
    </w:p>
    <w:p w14:paraId="209126D2" w14:textId="2A015E4B" w:rsidR="00D12789" w:rsidRDefault="00D12789" w:rsidP="00D12789">
      <w:pPr>
        <w:jc w:val="both"/>
        <w:rPr>
          <w:rFonts w:ascii="Arial" w:hAnsi="Arial" w:cs="Arial"/>
          <w:szCs w:val="24"/>
        </w:rPr>
      </w:pPr>
      <w:r>
        <w:rPr>
          <w:rFonts w:ascii="Arial" w:hAnsi="Arial" w:cs="Arial"/>
          <w:szCs w:val="24"/>
        </w:rPr>
        <w:t>En esta materia, Chile participa desde 1999 en el Estudio</w:t>
      </w:r>
      <w:r w:rsidRPr="00A11374">
        <w:rPr>
          <w:rFonts w:ascii="Arial" w:hAnsi="Arial" w:cs="Arial"/>
          <w:szCs w:val="24"/>
        </w:rPr>
        <w:t xml:space="preserve"> Internacional de Tendencias en Matemática y Ciencias</w:t>
      </w:r>
      <w:r>
        <w:rPr>
          <w:rFonts w:ascii="Arial" w:hAnsi="Arial" w:cs="Arial"/>
          <w:szCs w:val="24"/>
        </w:rPr>
        <w:t xml:space="preserve"> (TIMSS) y desde e</w:t>
      </w:r>
      <w:r w:rsidRPr="00A11374">
        <w:rPr>
          <w:rFonts w:ascii="Arial" w:hAnsi="Arial" w:cs="Arial"/>
          <w:szCs w:val="24"/>
        </w:rPr>
        <w:t xml:space="preserve">l </w:t>
      </w:r>
      <w:r>
        <w:rPr>
          <w:rFonts w:ascii="Arial" w:hAnsi="Arial" w:cs="Arial"/>
          <w:szCs w:val="24"/>
        </w:rPr>
        <w:t xml:space="preserve">2001 en el </w:t>
      </w:r>
      <w:r w:rsidRPr="00A11374">
        <w:rPr>
          <w:rFonts w:ascii="Arial" w:hAnsi="Arial" w:cs="Arial"/>
          <w:szCs w:val="24"/>
        </w:rPr>
        <w:t>Programa para la Evaluación Internacional de Estudiantes (PISA)</w:t>
      </w:r>
      <w:r>
        <w:rPr>
          <w:rFonts w:ascii="Arial" w:hAnsi="Arial" w:cs="Arial"/>
          <w:szCs w:val="24"/>
        </w:rPr>
        <w:t xml:space="preserve">, que permitieron comparar el desempeño del aprendizaje de los estudiantes con otros países de Latinoamérica y de la </w:t>
      </w:r>
      <w:r w:rsidRPr="00451CF6">
        <w:rPr>
          <w:rFonts w:ascii="Arial" w:hAnsi="Arial" w:cs="Arial"/>
          <w:szCs w:val="24"/>
        </w:rPr>
        <w:t xml:space="preserve">Organización para la Cooperación y el Desarrollo Económicos </w:t>
      </w:r>
      <w:r>
        <w:rPr>
          <w:rFonts w:ascii="Arial" w:hAnsi="Arial" w:cs="Arial"/>
          <w:szCs w:val="24"/>
        </w:rPr>
        <w:t>(OCDE), posicionando a Chile como referente sudamericano, por sobre Uruguay, Brasil y Argentina (Gobierno de Chile, 2006), pero alcanzando muy bajos resultados en comparación con países de la OCDE.</w:t>
      </w:r>
    </w:p>
    <w:p w14:paraId="22BD8220" w14:textId="35D71D73" w:rsidR="00D12789" w:rsidRPr="00527789" w:rsidRDefault="00527789" w:rsidP="00527789">
      <w:pPr>
        <w:jc w:val="both"/>
        <w:rPr>
          <w:rFonts w:ascii="Arial" w:hAnsi="Arial" w:cs="Arial"/>
          <w:szCs w:val="24"/>
        </w:rPr>
      </w:pPr>
      <w:r>
        <w:rPr>
          <w:rFonts w:ascii="Arial" w:hAnsi="Arial" w:cs="Arial"/>
          <w:szCs w:val="24"/>
        </w:rPr>
        <w:t>Sin embargo, n</w:t>
      </w:r>
      <w:r w:rsidRPr="00527789">
        <w:rPr>
          <w:rFonts w:ascii="Arial" w:hAnsi="Arial" w:cs="Arial"/>
          <w:szCs w:val="24"/>
        </w:rPr>
        <w:t>o hay consenso sobre cuál debería ser el resultado de los sistemas educativos o si se mide adecuadamente mediante pruebas estandarizadas (</w:t>
      </w:r>
      <w:proofErr w:type="spellStart"/>
      <w:r w:rsidRPr="00527789">
        <w:rPr>
          <w:rFonts w:ascii="Arial" w:hAnsi="Arial" w:cs="Arial"/>
          <w:szCs w:val="24"/>
        </w:rPr>
        <w:t>Schiefelbein</w:t>
      </w:r>
      <w:proofErr w:type="spellEnd"/>
      <w:r w:rsidRPr="00527789">
        <w:rPr>
          <w:rFonts w:ascii="Arial" w:hAnsi="Arial" w:cs="Arial"/>
          <w:szCs w:val="24"/>
        </w:rPr>
        <w:t xml:space="preserve"> y </w:t>
      </w:r>
      <w:proofErr w:type="spellStart"/>
      <w:r w:rsidRPr="00527789">
        <w:rPr>
          <w:rFonts w:ascii="Arial" w:hAnsi="Arial" w:cs="Arial"/>
          <w:szCs w:val="24"/>
        </w:rPr>
        <w:t>McGinn</w:t>
      </w:r>
      <w:proofErr w:type="spellEnd"/>
      <w:r w:rsidRPr="00527789">
        <w:rPr>
          <w:rFonts w:ascii="Arial" w:hAnsi="Arial" w:cs="Arial"/>
          <w:szCs w:val="24"/>
        </w:rPr>
        <w:t>, 2017</w:t>
      </w:r>
      <w:r>
        <w:rPr>
          <w:rFonts w:ascii="Arial" w:hAnsi="Arial" w:cs="Arial"/>
          <w:szCs w:val="24"/>
        </w:rPr>
        <w:t>).</w:t>
      </w:r>
    </w:p>
    <w:p w14:paraId="22DB097B" w14:textId="29BF4AFD" w:rsidR="00D12789" w:rsidRPr="00D12789" w:rsidRDefault="000B7D28" w:rsidP="00D12789">
      <w:pPr>
        <w:spacing w:after="0" w:line="240" w:lineRule="auto"/>
        <w:jc w:val="both"/>
        <w:rPr>
          <w:rFonts w:ascii="Arial" w:hAnsi="Arial" w:cs="Arial"/>
        </w:rPr>
      </w:pPr>
      <w:r>
        <w:rPr>
          <w:rFonts w:ascii="Arial" w:hAnsi="Arial" w:cs="Arial"/>
        </w:rPr>
        <w:t xml:space="preserve">Debido a los resultados </w:t>
      </w:r>
      <w:r w:rsidR="00E62AF7">
        <w:rPr>
          <w:rFonts w:ascii="Arial" w:hAnsi="Arial" w:cs="Arial"/>
        </w:rPr>
        <w:t>mediante</w:t>
      </w:r>
      <w:r>
        <w:rPr>
          <w:rFonts w:ascii="Arial" w:hAnsi="Arial" w:cs="Arial"/>
        </w:rPr>
        <w:t xml:space="preserve"> pruebas estandarizadas, v</w:t>
      </w:r>
      <w:r w:rsidR="00D12789" w:rsidRPr="00D12789">
        <w:rPr>
          <w:rFonts w:ascii="Arial" w:hAnsi="Arial" w:cs="Arial"/>
        </w:rPr>
        <w:t xml:space="preserve">arios autores han planteado que las causas que determinan un mal resultado en el aprendizaje se encuentran en el ámbito de la política </w:t>
      </w:r>
      <w:r w:rsidR="00D12789" w:rsidRPr="00D12789">
        <w:rPr>
          <w:rFonts w:ascii="Arial" w:hAnsi="Arial" w:cs="Arial"/>
        </w:rPr>
        <w:lastRenderedPageBreak/>
        <w:t>(</w:t>
      </w:r>
      <w:proofErr w:type="spellStart"/>
      <w:r w:rsidR="00D12789" w:rsidRPr="00D12789">
        <w:rPr>
          <w:rFonts w:ascii="Arial" w:hAnsi="Arial" w:cs="Arial"/>
        </w:rPr>
        <w:t>Bruns</w:t>
      </w:r>
      <w:proofErr w:type="spellEnd"/>
      <w:r w:rsidR="00D12789" w:rsidRPr="00D12789">
        <w:rPr>
          <w:rFonts w:ascii="Arial" w:hAnsi="Arial" w:cs="Arial"/>
        </w:rPr>
        <w:t xml:space="preserve"> y Schneider 2016, Moe y </w:t>
      </w:r>
      <w:proofErr w:type="spellStart"/>
      <w:r w:rsidR="00D12789" w:rsidRPr="00D12789">
        <w:rPr>
          <w:rFonts w:ascii="Arial" w:hAnsi="Arial" w:cs="Arial"/>
        </w:rPr>
        <w:t>Wiborg</w:t>
      </w:r>
      <w:proofErr w:type="spellEnd"/>
      <w:r w:rsidR="00D12789" w:rsidRPr="00D12789">
        <w:rPr>
          <w:rFonts w:ascii="Arial" w:hAnsi="Arial" w:cs="Arial"/>
        </w:rPr>
        <w:t xml:space="preserve">  2017</w:t>
      </w:r>
      <w:r w:rsidR="00D12789">
        <w:rPr>
          <w:rFonts w:ascii="Arial" w:hAnsi="Arial" w:cs="Arial"/>
        </w:rPr>
        <w:t>), ya que l</w:t>
      </w:r>
      <w:r w:rsidR="00D12789" w:rsidRPr="00D12789">
        <w:rPr>
          <w:rFonts w:ascii="Arial" w:hAnsi="Arial" w:cs="Arial"/>
        </w:rPr>
        <w:t>as reformas educativas son procesos muy politizados.</w:t>
      </w:r>
    </w:p>
    <w:p w14:paraId="480786C7" w14:textId="77777777" w:rsidR="00D12789" w:rsidRPr="00D12789" w:rsidRDefault="00D12789" w:rsidP="00D12789">
      <w:pPr>
        <w:spacing w:after="0" w:line="240" w:lineRule="auto"/>
        <w:jc w:val="both"/>
        <w:rPr>
          <w:rFonts w:ascii="Arial" w:hAnsi="Arial" w:cs="Arial"/>
        </w:rPr>
      </w:pPr>
    </w:p>
    <w:p w14:paraId="5B4D37FF" w14:textId="634C54A2" w:rsidR="00D12789" w:rsidRDefault="00D12789" w:rsidP="00D12789">
      <w:pPr>
        <w:spacing w:after="0" w:line="240" w:lineRule="auto"/>
        <w:jc w:val="both"/>
        <w:rPr>
          <w:rFonts w:ascii="Arial" w:hAnsi="Arial" w:cs="Arial"/>
        </w:rPr>
      </w:pPr>
      <w:r>
        <w:rPr>
          <w:rFonts w:ascii="Arial" w:hAnsi="Arial" w:cs="Arial"/>
        </w:rPr>
        <w:t>En este sentido, e</w:t>
      </w:r>
      <w:r w:rsidRPr="00D12789">
        <w:rPr>
          <w:rFonts w:ascii="Arial" w:hAnsi="Arial" w:cs="Arial"/>
        </w:rPr>
        <w:t>xiste un consenso cada vez mayor de que la política determin</w:t>
      </w:r>
      <w:r>
        <w:rPr>
          <w:rFonts w:ascii="Arial" w:hAnsi="Arial" w:cs="Arial"/>
        </w:rPr>
        <w:t>a en gran medida si se adoptan o</w:t>
      </w:r>
      <w:r w:rsidRPr="00D12789">
        <w:rPr>
          <w:rFonts w:ascii="Arial" w:hAnsi="Arial" w:cs="Arial"/>
        </w:rPr>
        <w:t xml:space="preserve"> implementan las reformas destinadas a mejorar los resultado</w:t>
      </w:r>
      <w:r>
        <w:rPr>
          <w:rFonts w:ascii="Arial" w:hAnsi="Arial" w:cs="Arial"/>
        </w:rPr>
        <w:t>s del aprendizaje (</w:t>
      </w:r>
      <w:proofErr w:type="spellStart"/>
      <w:r>
        <w:rPr>
          <w:rFonts w:ascii="Arial" w:hAnsi="Arial" w:cs="Arial"/>
        </w:rPr>
        <w:t>Kingdon</w:t>
      </w:r>
      <w:proofErr w:type="spellEnd"/>
      <w:r w:rsidRPr="00D12789">
        <w:rPr>
          <w:rFonts w:ascii="Arial" w:hAnsi="Arial" w:cs="Arial"/>
        </w:rPr>
        <w:t xml:space="preserve"> 2014; </w:t>
      </w:r>
      <w:proofErr w:type="spellStart"/>
      <w:r w:rsidRPr="00D12789">
        <w:rPr>
          <w:rFonts w:ascii="Arial" w:hAnsi="Arial" w:cs="Arial"/>
        </w:rPr>
        <w:t>Bruns</w:t>
      </w:r>
      <w:proofErr w:type="spellEnd"/>
      <w:r w:rsidRPr="00D12789">
        <w:rPr>
          <w:rFonts w:ascii="Arial" w:hAnsi="Arial" w:cs="Arial"/>
        </w:rPr>
        <w:t xml:space="preserve"> y Schneider 2016). Sin embargo</w:t>
      </w:r>
      <w:r w:rsidR="00527789">
        <w:rPr>
          <w:rFonts w:ascii="Arial" w:hAnsi="Arial" w:cs="Arial"/>
        </w:rPr>
        <w:t>, hasta la fecha ha habido pocos estudios</w:t>
      </w:r>
      <w:r w:rsidRPr="00D12789">
        <w:rPr>
          <w:rFonts w:ascii="Arial" w:hAnsi="Arial" w:cs="Arial"/>
        </w:rPr>
        <w:t xml:space="preserve"> de las condiciones políticas bajo las cuales las élites</w:t>
      </w:r>
      <w:r w:rsidR="00527789">
        <w:rPr>
          <w:rFonts w:ascii="Arial" w:hAnsi="Arial" w:cs="Arial"/>
        </w:rPr>
        <w:t xml:space="preserve"> </w:t>
      </w:r>
      <w:r w:rsidRPr="00D12789">
        <w:rPr>
          <w:rFonts w:ascii="Arial" w:hAnsi="Arial" w:cs="Arial"/>
        </w:rPr>
        <w:t xml:space="preserve"> gobernantes </w:t>
      </w:r>
      <w:r w:rsidR="00527789">
        <w:rPr>
          <w:rFonts w:ascii="Arial" w:hAnsi="Arial" w:cs="Arial"/>
        </w:rPr>
        <w:t xml:space="preserve">o actores relevantes </w:t>
      </w:r>
      <w:r w:rsidRPr="00D12789">
        <w:rPr>
          <w:rFonts w:ascii="Arial" w:hAnsi="Arial" w:cs="Arial"/>
        </w:rPr>
        <w:t xml:space="preserve">se comprometen con estas reformas y </w:t>
      </w:r>
      <w:r>
        <w:rPr>
          <w:rFonts w:ascii="Arial" w:hAnsi="Arial" w:cs="Arial"/>
        </w:rPr>
        <w:t>son capaces de llevarlas a cabo,  así como también de relevar esta materia por sobre otras asociadas a la educación, como podría ser el acceso y/o cantidad de matrícula.</w:t>
      </w:r>
    </w:p>
    <w:p w14:paraId="4E6ED4A7" w14:textId="77777777" w:rsidR="00D12789" w:rsidRDefault="00D12789" w:rsidP="00D12789">
      <w:pPr>
        <w:spacing w:after="0" w:line="240" w:lineRule="auto"/>
        <w:jc w:val="both"/>
        <w:rPr>
          <w:rFonts w:ascii="Arial" w:hAnsi="Arial" w:cs="Arial"/>
        </w:rPr>
      </w:pPr>
    </w:p>
    <w:p w14:paraId="748CECE5" w14:textId="560B772D" w:rsidR="00D12789" w:rsidRDefault="00D12789" w:rsidP="00D12789">
      <w:pPr>
        <w:spacing w:after="0" w:line="240" w:lineRule="auto"/>
        <w:jc w:val="both"/>
        <w:rPr>
          <w:rFonts w:ascii="Arial" w:hAnsi="Arial" w:cs="Arial"/>
        </w:rPr>
      </w:pPr>
      <w:r>
        <w:rPr>
          <w:rFonts w:ascii="Arial" w:hAnsi="Arial" w:cs="Arial"/>
        </w:rPr>
        <w:t xml:space="preserve">Debido a lo anterior, es determinante </w:t>
      </w:r>
      <w:commentRangeStart w:id="0"/>
      <w:r>
        <w:rPr>
          <w:rFonts w:ascii="Arial" w:hAnsi="Arial" w:cs="Arial"/>
        </w:rPr>
        <w:t xml:space="preserve">comprender </w:t>
      </w:r>
      <w:commentRangeEnd w:id="0"/>
      <w:r w:rsidR="008C3888">
        <w:rPr>
          <w:rStyle w:val="CommentReference"/>
        </w:rPr>
        <w:commentReference w:id="0"/>
      </w:r>
      <w:r>
        <w:rPr>
          <w:rFonts w:ascii="Arial" w:hAnsi="Arial" w:cs="Arial"/>
        </w:rPr>
        <w:t>c</w:t>
      </w:r>
      <w:ins w:id="1" w:author="Julio Hasbún" w:date="2020-10-11T13:25:00Z">
        <w:r w:rsidR="008C3888">
          <w:rPr>
            <w:rFonts w:ascii="Arial" w:hAnsi="Arial" w:cs="Arial"/>
          </w:rPr>
          <w:t>ó</w:t>
        </w:r>
      </w:ins>
      <w:del w:id="2" w:author="Julio Hasbún" w:date="2020-10-11T13:25:00Z">
        <w:r w:rsidDel="008C3888">
          <w:rPr>
            <w:rFonts w:ascii="Arial" w:hAnsi="Arial" w:cs="Arial"/>
          </w:rPr>
          <w:delText>o</w:delText>
        </w:r>
      </w:del>
      <w:r>
        <w:rPr>
          <w:rFonts w:ascii="Arial" w:hAnsi="Arial" w:cs="Arial"/>
        </w:rPr>
        <w:t xml:space="preserve">mo se llevó a cabo la política pública de calidad </w:t>
      </w:r>
      <w:r w:rsidR="002F4143">
        <w:rPr>
          <w:rFonts w:ascii="Arial" w:hAnsi="Arial" w:cs="Arial"/>
        </w:rPr>
        <w:t xml:space="preserve">enmarcada en la aprobación de la Ley 20.529 </w:t>
      </w:r>
      <w:r w:rsidR="00E62AF7">
        <w:rPr>
          <w:rFonts w:ascii="Arial" w:hAnsi="Arial" w:cs="Arial"/>
        </w:rPr>
        <w:t>“</w:t>
      </w:r>
      <w:r w:rsidR="002F4143" w:rsidRPr="00E62AF7">
        <w:rPr>
          <w:rFonts w:ascii="Arial" w:hAnsi="Arial" w:cs="Arial"/>
          <w:i/>
        </w:rPr>
        <w:t>Sistema Nacional de Aseguramiento de la Calidad de la Educación Parvularia, Básica y Media y su Fiscalización</w:t>
      </w:r>
      <w:r w:rsidR="00E62AF7">
        <w:rPr>
          <w:rFonts w:ascii="Arial" w:hAnsi="Arial" w:cs="Arial"/>
        </w:rPr>
        <w:t>”</w:t>
      </w:r>
      <w:r w:rsidR="002F4143">
        <w:rPr>
          <w:rFonts w:ascii="Arial" w:hAnsi="Arial" w:cs="Arial"/>
        </w:rPr>
        <w:t xml:space="preserve"> </w:t>
      </w:r>
      <w:r>
        <w:rPr>
          <w:rFonts w:ascii="Arial" w:hAnsi="Arial" w:cs="Arial"/>
        </w:rPr>
        <w:t xml:space="preserve">desarrollada por los actores claves de la elite chilena, </w:t>
      </w:r>
      <w:r w:rsidR="002F4143">
        <w:rPr>
          <w:rFonts w:ascii="Arial" w:hAnsi="Arial" w:cs="Arial"/>
        </w:rPr>
        <w:t xml:space="preserve">y dado que </w:t>
      </w:r>
      <w:r>
        <w:rPr>
          <w:rFonts w:ascii="Arial" w:hAnsi="Arial" w:cs="Arial"/>
        </w:rPr>
        <w:t>l</w:t>
      </w:r>
      <w:r w:rsidRPr="00D12789">
        <w:rPr>
          <w:rFonts w:ascii="Arial" w:hAnsi="Arial" w:cs="Arial"/>
        </w:rPr>
        <w:t xml:space="preserve">os sistemas educativos son lo que son en todo el mundo, </w:t>
      </w:r>
      <w:r w:rsidR="002F4143">
        <w:rPr>
          <w:rFonts w:ascii="Arial" w:hAnsi="Arial" w:cs="Arial"/>
        </w:rPr>
        <w:t>por su</w:t>
      </w:r>
      <w:r>
        <w:rPr>
          <w:rFonts w:ascii="Arial" w:hAnsi="Arial" w:cs="Arial"/>
        </w:rPr>
        <w:t xml:space="preserve"> aspecto político </w:t>
      </w:r>
      <w:r w:rsidR="00E62AF7">
        <w:rPr>
          <w:rFonts w:ascii="Arial" w:hAnsi="Arial" w:cs="Arial"/>
        </w:rPr>
        <w:t xml:space="preserve">(Moe y </w:t>
      </w:r>
      <w:proofErr w:type="spellStart"/>
      <w:r w:rsidR="00E62AF7">
        <w:rPr>
          <w:rFonts w:ascii="Arial" w:hAnsi="Arial" w:cs="Arial"/>
        </w:rPr>
        <w:t>Wiborg</w:t>
      </w:r>
      <w:proofErr w:type="spellEnd"/>
      <w:r w:rsidR="00E62AF7">
        <w:rPr>
          <w:rFonts w:ascii="Arial" w:hAnsi="Arial" w:cs="Arial"/>
        </w:rPr>
        <w:t xml:space="preserve"> 2017), ya que </w:t>
      </w:r>
      <w:r w:rsidR="00E62AF7">
        <w:rPr>
          <w:rFonts w:ascii="Arial" w:hAnsi="Arial" w:cs="Arial"/>
          <w:szCs w:val="24"/>
        </w:rPr>
        <w:t>la  educación forma</w:t>
      </w:r>
      <w:r w:rsidR="00527789">
        <w:rPr>
          <w:rFonts w:ascii="Arial" w:hAnsi="Arial" w:cs="Arial"/>
          <w:szCs w:val="24"/>
        </w:rPr>
        <w:t xml:space="preserve"> parte de una </w:t>
      </w:r>
      <w:r w:rsidR="00E62AF7">
        <w:rPr>
          <w:rFonts w:ascii="Arial" w:hAnsi="Arial" w:cs="Arial"/>
          <w:szCs w:val="24"/>
        </w:rPr>
        <w:t xml:space="preserve">agenda de construcción nacional la cual es un instrumento para lograr otros objetivos de relevancia para el país. </w:t>
      </w:r>
    </w:p>
    <w:p w14:paraId="6DB89CFB" w14:textId="77777777" w:rsidR="00D12789" w:rsidRDefault="00D12789" w:rsidP="00D12789">
      <w:pPr>
        <w:spacing w:after="0" w:line="240" w:lineRule="auto"/>
        <w:jc w:val="both"/>
        <w:rPr>
          <w:rFonts w:ascii="Arial" w:hAnsi="Arial" w:cs="Arial"/>
        </w:rPr>
      </w:pPr>
    </w:p>
    <w:p w14:paraId="5E6B30F5" w14:textId="1B48F194" w:rsidR="00D12789" w:rsidRPr="00D12789" w:rsidRDefault="00D12789" w:rsidP="00D12789">
      <w:pPr>
        <w:spacing w:after="0" w:line="240" w:lineRule="auto"/>
        <w:jc w:val="both"/>
        <w:rPr>
          <w:rFonts w:ascii="Arial" w:hAnsi="Arial" w:cs="Arial"/>
        </w:rPr>
      </w:pPr>
      <w:r>
        <w:rPr>
          <w:rFonts w:ascii="Arial" w:hAnsi="Arial" w:cs="Arial"/>
        </w:rPr>
        <w:t xml:space="preserve">Esta tesis se enmarca en un proyecto asociado a </w:t>
      </w:r>
      <w:proofErr w:type="spellStart"/>
      <w:r w:rsidRPr="000B7D28">
        <w:rPr>
          <w:rFonts w:ascii="Arial" w:hAnsi="Arial" w:cs="Arial"/>
          <w:i/>
        </w:rPr>
        <w:t>Research</w:t>
      </w:r>
      <w:proofErr w:type="spellEnd"/>
      <w:r w:rsidRPr="000B7D28">
        <w:rPr>
          <w:rFonts w:ascii="Arial" w:hAnsi="Arial" w:cs="Arial"/>
          <w:i/>
        </w:rPr>
        <w:t xml:space="preserve"> </w:t>
      </w:r>
      <w:proofErr w:type="spellStart"/>
      <w:r w:rsidRPr="000B7D28">
        <w:rPr>
          <w:rFonts w:ascii="Arial" w:hAnsi="Arial" w:cs="Arial"/>
          <w:i/>
        </w:rPr>
        <w:t>on</w:t>
      </w:r>
      <w:proofErr w:type="spellEnd"/>
      <w:r w:rsidRPr="000B7D28">
        <w:rPr>
          <w:rFonts w:ascii="Arial" w:hAnsi="Arial" w:cs="Arial"/>
          <w:i/>
        </w:rPr>
        <w:t xml:space="preserve"> </w:t>
      </w:r>
      <w:proofErr w:type="spellStart"/>
      <w:r w:rsidRPr="000B7D28">
        <w:rPr>
          <w:rFonts w:ascii="Arial" w:hAnsi="Arial" w:cs="Arial"/>
          <w:i/>
        </w:rPr>
        <w:t>Improving</w:t>
      </w:r>
      <w:proofErr w:type="spellEnd"/>
      <w:r w:rsidRPr="000B7D28">
        <w:rPr>
          <w:rFonts w:ascii="Arial" w:hAnsi="Arial" w:cs="Arial"/>
          <w:i/>
        </w:rPr>
        <w:t xml:space="preserve"> </w:t>
      </w:r>
      <w:proofErr w:type="spellStart"/>
      <w:r w:rsidRPr="000B7D28">
        <w:rPr>
          <w:rFonts w:ascii="Arial" w:hAnsi="Arial" w:cs="Arial"/>
          <w:i/>
        </w:rPr>
        <w:t>Systems</w:t>
      </w:r>
      <w:proofErr w:type="spellEnd"/>
      <w:r w:rsidRPr="000B7D28">
        <w:rPr>
          <w:rFonts w:ascii="Arial" w:hAnsi="Arial" w:cs="Arial"/>
          <w:i/>
        </w:rPr>
        <w:t xml:space="preserve"> of </w:t>
      </w:r>
      <w:proofErr w:type="spellStart"/>
      <w:r w:rsidRPr="000B7D28">
        <w:rPr>
          <w:rFonts w:ascii="Arial" w:hAnsi="Arial" w:cs="Arial"/>
          <w:i/>
        </w:rPr>
        <w:t>Education</w:t>
      </w:r>
      <w:proofErr w:type="spellEnd"/>
      <w:r>
        <w:rPr>
          <w:rFonts w:ascii="Arial" w:hAnsi="Arial" w:cs="Arial"/>
        </w:rPr>
        <w:t xml:space="preserve"> (</w:t>
      </w:r>
      <w:r w:rsidRPr="00D12789">
        <w:rPr>
          <w:rFonts w:ascii="Arial" w:hAnsi="Arial" w:cs="Arial"/>
        </w:rPr>
        <w:t xml:space="preserve">RISE) </w:t>
      </w:r>
      <w:r>
        <w:rPr>
          <w:rFonts w:ascii="Arial" w:hAnsi="Arial" w:cs="Arial"/>
        </w:rPr>
        <w:t xml:space="preserve">para la </w:t>
      </w:r>
      <w:r w:rsidRPr="00D12789">
        <w:rPr>
          <w:rFonts w:ascii="Arial" w:hAnsi="Arial" w:cs="Arial"/>
        </w:rPr>
        <w:t xml:space="preserve">comprensión de la formulación de políticas educativas </w:t>
      </w:r>
      <w:r>
        <w:rPr>
          <w:rFonts w:ascii="Arial" w:hAnsi="Arial" w:cs="Arial"/>
        </w:rPr>
        <w:t>y observación de</w:t>
      </w:r>
      <w:r w:rsidRPr="00D12789">
        <w:rPr>
          <w:rFonts w:ascii="Arial" w:hAnsi="Arial" w:cs="Arial"/>
        </w:rPr>
        <w:t xml:space="preserve"> leccion</w:t>
      </w:r>
      <w:r>
        <w:rPr>
          <w:rFonts w:ascii="Arial" w:hAnsi="Arial" w:cs="Arial"/>
        </w:rPr>
        <w:t>es relevantes para otros países.</w:t>
      </w:r>
    </w:p>
    <w:p w14:paraId="44C81F0D" w14:textId="77777777" w:rsidR="003E1AB5" w:rsidRPr="00D12789" w:rsidRDefault="003E1AB5" w:rsidP="00192F97">
      <w:pPr>
        <w:spacing w:after="0" w:line="240" w:lineRule="auto"/>
        <w:jc w:val="both"/>
        <w:rPr>
          <w:rFonts w:ascii="Arial" w:hAnsi="Arial" w:cs="Arial"/>
        </w:rPr>
      </w:pPr>
    </w:p>
    <w:p w14:paraId="5EDCAED2" w14:textId="724D03F2" w:rsidR="005741E3" w:rsidRDefault="00EF6C80" w:rsidP="00FE33BD">
      <w:pPr>
        <w:spacing w:after="0" w:line="240" w:lineRule="auto"/>
        <w:jc w:val="both"/>
        <w:rPr>
          <w:rFonts w:ascii="Arial" w:hAnsi="Arial" w:cs="Arial"/>
          <w:b/>
        </w:rPr>
      </w:pPr>
      <w:r w:rsidRPr="00D12789">
        <w:rPr>
          <w:rFonts w:ascii="Arial" w:hAnsi="Arial" w:cs="Arial"/>
          <w:b/>
        </w:rPr>
        <w:t>Objetivo General</w:t>
      </w:r>
    </w:p>
    <w:p w14:paraId="4AD83D6A" w14:textId="77777777" w:rsidR="00D12789" w:rsidRPr="00D12789" w:rsidRDefault="00D12789" w:rsidP="00FE33BD">
      <w:pPr>
        <w:spacing w:after="0" w:line="240" w:lineRule="auto"/>
        <w:jc w:val="both"/>
        <w:rPr>
          <w:rFonts w:ascii="Arial" w:hAnsi="Arial" w:cs="Arial"/>
          <w:b/>
        </w:rPr>
      </w:pPr>
    </w:p>
    <w:p w14:paraId="70DC10E1" w14:textId="33D8235D" w:rsidR="00AC1D73" w:rsidRPr="00D12789" w:rsidRDefault="003156E5" w:rsidP="00FE33BD">
      <w:pPr>
        <w:spacing w:after="0" w:line="240" w:lineRule="auto"/>
        <w:jc w:val="both"/>
        <w:rPr>
          <w:rFonts w:ascii="Arial" w:hAnsi="Arial" w:cs="Arial"/>
        </w:rPr>
      </w:pPr>
      <w:r w:rsidRPr="00D12789">
        <w:rPr>
          <w:rFonts w:ascii="Arial" w:hAnsi="Arial" w:cs="Arial"/>
        </w:rPr>
        <w:t>A</w:t>
      </w:r>
      <w:r w:rsidR="007843FF" w:rsidRPr="00D12789">
        <w:rPr>
          <w:rFonts w:ascii="Arial" w:hAnsi="Arial" w:cs="Arial"/>
        </w:rPr>
        <w:t>nalizar</w:t>
      </w:r>
      <w:r w:rsidR="00226F31" w:rsidRPr="00D12789">
        <w:rPr>
          <w:rFonts w:ascii="Arial" w:hAnsi="Arial" w:cs="Arial"/>
        </w:rPr>
        <w:t xml:space="preserve"> </w:t>
      </w:r>
      <w:r w:rsidR="000B7D28">
        <w:rPr>
          <w:rFonts w:ascii="Arial" w:hAnsi="Arial" w:cs="Arial"/>
        </w:rPr>
        <w:t>cómo se priorizó</w:t>
      </w:r>
      <w:r w:rsidR="00942B9A" w:rsidRPr="00D12789">
        <w:rPr>
          <w:rFonts w:ascii="Arial" w:hAnsi="Arial" w:cs="Arial"/>
        </w:rPr>
        <w:t xml:space="preserve"> la calidad educativa en la </w:t>
      </w:r>
      <w:commentRangeStart w:id="3"/>
      <w:r w:rsidR="00942B9A" w:rsidRPr="00D12789">
        <w:rPr>
          <w:rFonts w:ascii="Arial" w:hAnsi="Arial" w:cs="Arial"/>
        </w:rPr>
        <w:t xml:space="preserve">agenda pública </w:t>
      </w:r>
      <w:commentRangeEnd w:id="3"/>
      <w:r w:rsidR="008C3888">
        <w:rPr>
          <w:rStyle w:val="CommentReference"/>
        </w:rPr>
        <w:commentReference w:id="3"/>
      </w:r>
      <w:r w:rsidR="00942B9A" w:rsidRPr="00D12789">
        <w:rPr>
          <w:rFonts w:ascii="Arial" w:hAnsi="Arial" w:cs="Arial"/>
        </w:rPr>
        <w:t xml:space="preserve">que permitió la aprobación de la Ley Nacional de Aseguramiento de la Calidad  en Chile. </w:t>
      </w:r>
    </w:p>
    <w:p w14:paraId="1EED3877" w14:textId="725AEC90" w:rsidR="00EF6C80" w:rsidRPr="00D12789" w:rsidRDefault="00EF6C80" w:rsidP="00FE33BD">
      <w:pPr>
        <w:spacing w:after="0" w:line="240" w:lineRule="auto"/>
        <w:jc w:val="both"/>
        <w:rPr>
          <w:rFonts w:ascii="Arial" w:hAnsi="Arial" w:cs="Arial"/>
        </w:rPr>
      </w:pPr>
    </w:p>
    <w:p w14:paraId="7D9444C6" w14:textId="0F9D4C35" w:rsidR="00EF6C80" w:rsidRDefault="00EF6C80" w:rsidP="00FE33BD">
      <w:pPr>
        <w:spacing w:after="0" w:line="240" w:lineRule="auto"/>
        <w:jc w:val="both"/>
        <w:rPr>
          <w:rFonts w:ascii="Arial" w:hAnsi="Arial" w:cs="Arial"/>
          <w:b/>
        </w:rPr>
      </w:pPr>
      <w:r w:rsidRPr="00D12789">
        <w:rPr>
          <w:rFonts w:ascii="Arial" w:hAnsi="Arial" w:cs="Arial"/>
          <w:b/>
        </w:rPr>
        <w:t>Objetivos específicos</w:t>
      </w:r>
    </w:p>
    <w:p w14:paraId="1A625EB6" w14:textId="77777777" w:rsidR="00D12789" w:rsidRPr="00D12789" w:rsidRDefault="00D12789" w:rsidP="00FE33BD">
      <w:pPr>
        <w:spacing w:after="0" w:line="240" w:lineRule="auto"/>
        <w:jc w:val="both"/>
        <w:rPr>
          <w:rFonts w:ascii="Arial" w:hAnsi="Arial" w:cs="Arial"/>
          <w:b/>
        </w:rPr>
      </w:pPr>
    </w:p>
    <w:p w14:paraId="56322A1F" w14:textId="4370EE5B" w:rsidR="00A0175C" w:rsidRPr="00D12789" w:rsidRDefault="00942B9A" w:rsidP="00FE33BD">
      <w:pPr>
        <w:pStyle w:val="ListParagraph"/>
        <w:numPr>
          <w:ilvl w:val="0"/>
          <w:numId w:val="3"/>
        </w:numPr>
        <w:spacing w:after="0" w:line="240" w:lineRule="auto"/>
        <w:ind w:left="567"/>
        <w:jc w:val="both"/>
        <w:rPr>
          <w:rFonts w:ascii="Arial" w:hAnsi="Arial" w:cs="Arial"/>
        </w:rPr>
      </w:pPr>
      <w:r w:rsidRPr="00D12789">
        <w:rPr>
          <w:rFonts w:ascii="Arial" w:hAnsi="Arial" w:cs="Arial"/>
        </w:rPr>
        <w:t xml:space="preserve">Determinar los </w:t>
      </w:r>
      <w:commentRangeStart w:id="4"/>
      <w:r w:rsidRPr="00D12789">
        <w:rPr>
          <w:rFonts w:ascii="Arial" w:hAnsi="Arial" w:cs="Arial"/>
        </w:rPr>
        <w:t>puntos de inflexión</w:t>
      </w:r>
      <w:r w:rsidR="003932E4" w:rsidRPr="00D12789">
        <w:rPr>
          <w:rFonts w:ascii="Arial" w:hAnsi="Arial" w:cs="Arial"/>
        </w:rPr>
        <w:t xml:space="preserve"> </w:t>
      </w:r>
      <w:commentRangeEnd w:id="4"/>
      <w:r w:rsidR="00884672">
        <w:rPr>
          <w:rStyle w:val="CommentReference"/>
        </w:rPr>
        <w:commentReference w:id="4"/>
      </w:r>
      <w:r w:rsidR="003932E4" w:rsidRPr="00D12789">
        <w:rPr>
          <w:rFonts w:ascii="Arial" w:hAnsi="Arial" w:cs="Arial"/>
        </w:rPr>
        <w:t>que</w:t>
      </w:r>
      <w:r w:rsidRPr="00D12789">
        <w:rPr>
          <w:rFonts w:ascii="Arial" w:hAnsi="Arial" w:cs="Arial"/>
        </w:rPr>
        <w:t xml:space="preserve"> respaldaron la priorizació</w:t>
      </w:r>
      <w:r w:rsidR="003932E4" w:rsidRPr="00D12789">
        <w:rPr>
          <w:rFonts w:ascii="Arial" w:hAnsi="Arial" w:cs="Arial"/>
        </w:rPr>
        <w:t>n de la calidad en la educación entre los años 1990 y 2011.</w:t>
      </w:r>
    </w:p>
    <w:p w14:paraId="5EDC2525" w14:textId="5E74EC61" w:rsidR="003932E4" w:rsidRPr="00D12789" w:rsidRDefault="003932E4" w:rsidP="00FE33BD">
      <w:pPr>
        <w:pStyle w:val="ListParagraph"/>
        <w:numPr>
          <w:ilvl w:val="0"/>
          <w:numId w:val="3"/>
        </w:numPr>
        <w:spacing w:after="0" w:line="240" w:lineRule="auto"/>
        <w:ind w:left="567"/>
        <w:jc w:val="both"/>
        <w:rPr>
          <w:rFonts w:ascii="Arial" w:hAnsi="Arial" w:cs="Arial"/>
        </w:rPr>
      </w:pPr>
      <w:commentRangeStart w:id="5"/>
      <w:r w:rsidRPr="00D12789">
        <w:rPr>
          <w:rFonts w:ascii="Arial" w:hAnsi="Arial" w:cs="Arial"/>
        </w:rPr>
        <w:t xml:space="preserve">Identificar los actores de la elite política y sociedad civil que impulsaron una agenda pública en materia de calidad en la educación. </w:t>
      </w:r>
      <w:commentRangeEnd w:id="5"/>
      <w:r w:rsidR="00547A15">
        <w:rPr>
          <w:rStyle w:val="CommentReference"/>
        </w:rPr>
        <w:commentReference w:id="5"/>
      </w:r>
    </w:p>
    <w:p w14:paraId="0948595B" w14:textId="2A8543D0" w:rsidR="003932E4" w:rsidRPr="00D12789" w:rsidRDefault="00F44624" w:rsidP="003932E4">
      <w:pPr>
        <w:pStyle w:val="ListParagraph"/>
        <w:numPr>
          <w:ilvl w:val="0"/>
          <w:numId w:val="3"/>
        </w:numPr>
        <w:spacing w:after="0" w:line="240" w:lineRule="auto"/>
        <w:ind w:left="567"/>
        <w:jc w:val="both"/>
        <w:rPr>
          <w:rFonts w:ascii="Arial" w:hAnsi="Arial" w:cs="Arial"/>
        </w:rPr>
      </w:pPr>
      <w:r w:rsidRPr="00D12789">
        <w:rPr>
          <w:rFonts w:ascii="Arial" w:hAnsi="Arial" w:cs="Arial"/>
        </w:rPr>
        <w:t xml:space="preserve">Analizar </w:t>
      </w:r>
      <w:r w:rsidR="00942B9A" w:rsidRPr="00D12789">
        <w:rPr>
          <w:rFonts w:ascii="Arial" w:hAnsi="Arial" w:cs="Arial"/>
        </w:rPr>
        <w:t xml:space="preserve">las </w:t>
      </w:r>
      <w:commentRangeStart w:id="6"/>
      <w:r w:rsidR="00942B9A" w:rsidRPr="00D12789">
        <w:rPr>
          <w:rFonts w:ascii="Arial" w:hAnsi="Arial" w:cs="Arial"/>
        </w:rPr>
        <w:t>motivaciones</w:t>
      </w:r>
      <w:commentRangeEnd w:id="6"/>
      <w:r w:rsidR="0027373F">
        <w:rPr>
          <w:rStyle w:val="CommentReference"/>
        </w:rPr>
        <w:commentReference w:id="6"/>
      </w:r>
      <w:r w:rsidR="003932E4" w:rsidRPr="00D12789">
        <w:rPr>
          <w:rFonts w:ascii="Arial" w:hAnsi="Arial" w:cs="Arial"/>
        </w:rPr>
        <w:t xml:space="preserve"> y el discurso</w:t>
      </w:r>
      <w:r w:rsidR="00942B9A" w:rsidRPr="00D12789">
        <w:rPr>
          <w:rFonts w:ascii="Arial" w:hAnsi="Arial" w:cs="Arial"/>
        </w:rPr>
        <w:t xml:space="preserve"> de los actores</w:t>
      </w:r>
      <w:r w:rsidR="003932E4" w:rsidRPr="00D12789">
        <w:rPr>
          <w:rFonts w:ascii="Arial" w:hAnsi="Arial" w:cs="Arial"/>
        </w:rPr>
        <w:t xml:space="preserve"> relevantes</w:t>
      </w:r>
      <w:r w:rsidR="00942B9A" w:rsidRPr="00D12789">
        <w:rPr>
          <w:rFonts w:ascii="Arial" w:hAnsi="Arial" w:cs="Arial"/>
        </w:rPr>
        <w:t xml:space="preserve"> frente al desarrollo de políticas de calidad en Chile.</w:t>
      </w:r>
    </w:p>
    <w:p w14:paraId="10DCD399" w14:textId="77777777" w:rsidR="00400A48" w:rsidRPr="00D12789" w:rsidRDefault="00400A48" w:rsidP="00FE33BD">
      <w:pPr>
        <w:spacing w:after="0" w:line="240" w:lineRule="auto"/>
        <w:rPr>
          <w:rFonts w:ascii="Arial" w:hAnsi="Arial" w:cs="Arial"/>
          <w:b/>
          <w:i/>
        </w:rPr>
      </w:pPr>
    </w:p>
    <w:p w14:paraId="3C3F797F" w14:textId="6C5F4BBF" w:rsidR="001A35DF" w:rsidRPr="00D12789" w:rsidRDefault="001A35DF" w:rsidP="00FE33BD">
      <w:pPr>
        <w:spacing w:after="0" w:line="240" w:lineRule="auto"/>
        <w:rPr>
          <w:rFonts w:ascii="Arial" w:hAnsi="Arial" w:cs="Arial"/>
          <w:b/>
        </w:rPr>
      </w:pPr>
      <w:r w:rsidRPr="00D12789">
        <w:rPr>
          <w:rFonts w:ascii="Arial" w:hAnsi="Arial" w:cs="Arial"/>
          <w:b/>
        </w:rPr>
        <w:t>Metodología de investigación</w:t>
      </w:r>
    </w:p>
    <w:p w14:paraId="78B8C57C" w14:textId="77777777" w:rsidR="00FD157B" w:rsidRPr="00D12789" w:rsidRDefault="00FD157B" w:rsidP="003932E4">
      <w:pPr>
        <w:spacing w:after="0" w:line="240" w:lineRule="auto"/>
        <w:jc w:val="both"/>
        <w:rPr>
          <w:rFonts w:ascii="Arial" w:hAnsi="Arial" w:cs="Arial"/>
        </w:rPr>
      </w:pPr>
    </w:p>
    <w:p w14:paraId="7F6C272E" w14:textId="46D3EB65" w:rsidR="00FD157B" w:rsidRPr="00D12789" w:rsidRDefault="00485FC5" w:rsidP="003932E4">
      <w:pPr>
        <w:spacing w:after="0" w:line="240" w:lineRule="auto"/>
        <w:jc w:val="both"/>
        <w:rPr>
          <w:rFonts w:ascii="Arial" w:hAnsi="Arial" w:cs="Arial"/>
        </w:rPr>
      </w:pPr>
      <w:r w:rsidRPr="00D12789">
        <w:rPr>
          <w:rFonts w:ascii="Arial" w:hAnsi="Arial" w:cs="Arial"/>
        </w:rPr>
        <w:t xml:space="preserve">La investigación se desarrollará </w:t>
      </w:r>
      <w:r w:rsidR="006B21F7" w:rsidRPr="00D12789">
        <w:rPr>
          <w:rFonts w:ascii="Arial" w:hAnsi="Arial" w:cs="Arial"/>
        </w:rPr>
        <w:t xml:space="preserve">mediante </w:t>
      </w:r>
      <w:r w:rsidR="000E1F64" w:rsidRPr="00D12789">
        <w:rPr>
          <w:rFonts w:ascii="Arial" w:hAnsi="Arial" w:cs="Arial"/>
        </w:rPr>
        <w:t xml:space="preserve">la </w:t>
      </w:r>
      <w:r w:rsidR="006B21F7" w:rsidRPr="00D12789">
        <w:rPr>
          <w:rFonts w:ascii="Arial" w:hAnsi="Arial" w:cs="Arial"/>
        </w:rPr>
        <w:t xml:space="preserve">revisión documental y </w:t>
      </w:r>
      <w:r w:rsidRPr="00D12789">
        <w:rPr>
          <w:rFonts w:ascii="Arial" w:hAnsi="Arial" w:cs="Arial"/>
        </w:rPr>
        <w:t xml:space="preserve">construcción de un cronograma de </w:t>
      </w:r>
      <w:r w:rsidR="006B21F7" w:rsidRPr="00D12789">
        <w:rPr>
          <w:rFonts w:ascii="Arial" w:hAnsi="Arial" w:cs="Arial"/>
        </w:rPr>
        <w:t>eventos</w:t>
      </w:r>
      <w:r w:rsidRPr="00D12789">
        <w:rPr>
          <w:rFonts w:ascii="Arial" w:hAnsi="Arial" w:cs="Arial"/>
        </w:rPr>
        <w:t>, para lo cual se utilizará una base de datos indexada de medios particulares y públicos desde el año 19</w:t>
      </w:r>
      <w:r w:rsidR="006B21F7" w:rsidRPr="00D12789">
        <w:rPr>
          <w:rFonts w:ascii="Arial" w:hAnsi="Arial" w:cs="Arial"/>
        </w:rPr>
        <w:t>90 hasta el 2011, fecha en la cual se prom</w:t>
      </w:r>
      <w:bookmarkStart w:id="7" w:name="_GoBack"/>
      <w:bookmarkEnd w:id="7"/>
      <w:r w:rsidR="006B21F7" w:rsidRPr="00D12789">
        <w:rPr>
          <w:rFonts w:ascii="Arial" w:hAnsi="Arial" w:cs="Arial"/>
        </w:rPr>
        <w:t>ulga la Ley.</w:t>
      </w:r>
      <w:r w:rsidRPr="00D12789">
        <w:rPr>
          <w:rFonts w:ascii="Arial" w:hAnsi="Arial" w:cs="Arial"/>
        </w:rPr>
        <w:t xml:space="preserve"> A partir de esta revisión, se delimitará un listado de actores. </w:t>
      </w:r>
    </w:p>
    <w:p w14:paraId="3343A691" w14:textId="77777777" w:rsidR="006B21F7" w:rsidRPr="00D12789" w:rsidRDefault="006B21F7" w:rsidP="003932E4">
      <w:pPr>
        <w:spacing w:after="0" w:line="240" w:lineRule="auto"/>
        <w:jc w:val="both"/>
        <w:rPr>
          <w:rFonts w:ascii="Arial" w:hAnsi="Arial" w:cs="Arial"/>
        </w:rPr>
      </w:pPr>
    </w:p>
    <w:p w14:paraId="0D4F0BCE" w14:textId="3AF04D95" w:rsidR="00485FC5" w:rsidRPr="00D12789" w:rsidRDefault="006B21F7" w:rsidP="003932E4">
      <w:pPr>
        <w:spacing w:after="0" w:line="240" w:lineRule="auto"/>
        <w:jc w:val="both"/>
        <w:rPr>
          <w:rFonts w:ascii="Arial" w:hAnsi="Arial" w:cs="Arial"/>
        </w:rPr>
      </w:pPr>
      <w:r w:rsidRPr="00D12789">
        <w:rPr>
          <w:rFonts w:ascii="Arial" w:hAnsi="Arial" w:cs="Arial"/>
        </w:rPr>
        <w:t xml:space="preserve">Posterior a </w:t>
      </w:r>
      <w:r w:rsidR="000E1F64" w:rsidRPr="00D12789">
        <w:rPr>
          <w:rFonts w:ascii="Arial" w:hAnsi="Arial" w:cs="Arial"/>
        </w:rPr>
        <w:t>la determinación del listado</w:t>
      </w:r>
      <w:r w:rsidRPr="00D12789">
        <w:rPr>
          <w:rFonts w:ascii="Arial" w:hAnsi="Arial" w:cs="Arial"/>
        </w:rPr>
        <w:t>,</w:t>
      </w:r>
      <w:r w:rsidR="000E1F64" w:rsidRPr="00D12789">
        <w:rPr>
          <w:rFonts w:ascii="Arial" w:hAnsi="Arial" w:cs="Arial"/>
        </w:rPr>
        <w:t xml:space="preserve"> se realizará un muestreo intencional de actores relevantes, </w:t>
      </w:r>
      <w:r w:rsidR="00D12789">
        <w:rPr>
          <w:rFonts w:ascii="Arial" w:hAnsi="Arial" w:cs="Arial"/>
        </w:rPr>
        <w:t xml:space="preserve">con los cuales </w:t>
      </w:r>
      <w:r w:rsidRPr="00D12789">
        <w:rPr>
          <w:rFonts w:ascii="Arial" w:hAnsi="Arial" w:cs="Arial"/>
        </w:rPr>
        <w:t>se efectuará</w:t>
      </w:r>
      <w:r w:rsidR="000E1F64" w:rsidRPr="00D12789">
        <w:rPr>
          <w:rFonts w:ascii="Arial" w:hAnsi="Arial" w:cs="Arial"/>
        </w:rPr>
        <w:t xml:space="preserve">n entrevistas </w:t>
      </w:r>
      <w:proofErr w:type="spellStart"/>
      <w:r w:rsidR="000E1F64" w:rsidRPr="00D12789">
        <w:rPr>
          <w:rFonts w:ascii="Arial" w:hAnsi="Arial" w:cs="Arial"/>
        </w:rPr>
        <w:t>semi</w:t>
      </w:r>
      <w:proofErr w:type="spellEnd"/>
      <w:r w:rsidR="000E1F64" w:rsidRPr="00D12789">
        <w:rPr>
          <w:rFonts w:ascii="Arial" w:hAnsi="Arial" w:cs="Arial"/>
        </w:rPr>
        <w:t xml:space="preserve"> estructuradas </w:t>
      </w:r>
      <w:r w:rsidRPr="00D12789">
        <w:rPr>
          <w:rFonts w:ascii="Arial" w:hAnsi="Arial" w:cs="Arial"/>
        </w:rPr>
        <w:t>de manera remota</w:t>
      </w:r>
      <w:r w:rsidR="000E1F64" w:rsidRPr="00D12789">
        <w:rPr>
          <w:rFonts w:ascii="Arial" w:hAnsi="Arial" w:cs="Arial"/>
        </w:rPr>
        <w:t xml:space="preserve"> por la plataforma Zoom</w:t>
      </w:r>
      <w:r w:rsidR="00D12789">
        <w:rPr>
          <w:rFonts w:ascii="Arial" w:hAnsi="Arial" w:cs="Arial"/>
        </w:rPr>
        <w:t xml:space="preserve"> de aproximadamente 45 a 60 minutos. Todas estas entrevistas </w:t>
      </w:r>
      <w:r w:rsidR="004E5519" w:rsidRPr="00D12789">
        <w:rPr>
          <w:rFonts w:ascii="Arial" w:hAnsi="Arial" w:cs="Arial"/>
        </w:rPr>
        <w:t>será</w:t>
      </w:r>
      <w:r w:rsidR="00686F3B" w:rsidRPr="00D12789">
        <w:rPr>
          <w:rFonts w:ascii="Arial" w:hAnsi="Arial" w:cs="Arial"/>
        </w:rPr>
        <w:t>n</w:t>
      </w:r>
      <w:r w:rsidR="004E5519" w:rsidRPr="00D12789">
        <w:rPr>
          <w:rFonts w:ascii="Arial" w:hAnsi="Arial" w:cs="Arial"/>
        </w:rPr>
        <w:t xml:space="preserve"> transcrita</w:t>
      </w:r>
      <w:r w:rsidR="0020789A" w:rsidRPr="00D12789">
        <w:rPr>
          <w:rFonts w:ascii="Arial" w:hAnsi="Arial" w:cs="Arial"/>
        </w:rPr>
        <w:t>s</w:t>
      </w:r>
      <w:r w:rsidR="004E5519" w:rsidRPr="00D12789">
        <w:rPr>
          <w:rFonts w:ascii="Arial" w:hAnsi="Arial" w:cs="Arial"/>
        </w:rPr>
        <w:t xml:space="preserve"> par</w:t>
      </w:r>
      <w:r w:rsidR="0020789A" w:rsidRPr="00D12789">
        <w:rPr>
          <w:rFonts w:ascii="Arial" w:hAnsi="Arial" w:cs="Arial"/>
        </w:rPr>
        <w:t xml:space="preserve">a su procesamiento a través de software </w:t>
      </w:r>
      <w:proofErr w:type="spellStart"/>
      <w:r w:rsidR="0020789A" w:rsidRPr="00D12789">
        <w:rPr>
          <w:rFonts w:ascii="Arial" w:hAnsi="Arial" w:cs="Arial"/>
        </w:rPr>
        <w:t>NVivo</w:t>
      </w:r>
      <w:proofErr w:type="spellEnd"/>
      <w:r w:rsidR="0020789A" w:rsidRPr="00D12789">
        <w:rPr>
          <w:rFonts w:ascii="Arial" w:hAnsi="Arial" w:cs="Arial"/>
        </w:rPr>
        <w:t xml:space="preserve"> o similar.</w:t>
      </w:r>
    </w:p>
    <w:p w14:paraId="2D602E36" w14:textId="77777777" w:rsidR="004E5519" w:rsidRPr="00D12789" w:rsidRDefault="004E5519" w:rsidP="006B21F7">
      <w:pPr>
        <w:spacing w:after="0" w:line="240" w:lineRule="auto"/>
        <w:jc w:val="both"/>
        <w:rPr>
          <w:rFonts w:ascii="Arial" w:hAnsi="Arial" w:cs="Arial"/>
        </w:rPr>
      </w:pPr>
    </w:p>
    <w:p w14:paraId="37A9719F" w14:textId="77777777" w:rsidR="00D12789" w:rsidRDefault="0020789A" w:rsidP="00686F3B">
      <w:pPr>
        <w:spacing w:after="0" w:line="240" w:lineRule="auto"/>
        <w:jc w:val="both"/>
        <w:rPr>
          <w:rFonts w:ascii="Arial" w:hAnsi="Arial" w:cs="Arial"/>
        </w:rPr>
      </w:pPr>
      <w:r w:rsidRPr="00D12789">
        <w:rPr>
          <w:rFonts w:ascii="Arial" w:hAnsi="Arial" w:cs="Arial"/>
        </w:rPr>
        <w:lastRenderedPageBreak/>
        <w:t xml:space="preserve">Con los datos levantados se generaran códigos y categorías </w:t>
      </w:r>
      <w:r w:rsidR="000E1F64" w:rsidRPr="00D12789">
        <w:rPr>
          <w:rFonts w:ascii="Arial" w:hAnsi="Arial" w:cs="Arial"/>
        </w:rPr>
        <w:t>causales y</w:t>
      </w:r>
      <w:r w:rsidR="00D12789">
        <w:rPr>
          <w:rFonts w:ascii="Arial" w:hAnsi="Arial" w:cs="Arial"/>
        </w:rPr>
        <w:t>/o</w:t>
      </w:r>
      <w:r w:rsidR="000E1F64" w:rsidRPr="00D12789">
        <w:rPr>
          <w:rFonts w:ascii="Arial" w:hAnsi="Arial" w:cs="Arial"/>
        </w:rPr>
        <w:t xml:space="preserve"> descriptivas </w:t>
      </w:r>
      <w:r w:rsidRPr="00D12789">
        <w:rPr>
          <w:rFonts w:ascii="Arial" w:hAnsi="Arial" w:cs="Arial"/>
        </w:rPr>
        <w:t xml:space="preserve">en torno a ejes temáticos que permitirán una </w:t>
      </w:r>
      <w:r w:rsidR="00D12789" w:rsidRPr="00D12789">
        <w:rPr>
          <w:rFonts w:ascii="Arial" w:hAnsi="Arial" w:cs="Arial"/>
        </w:rPr>
        <w:t>recapitulación</w:t>
      </w:r>
      <w:r w:rsidRPr="00D12789">
        <w:rPr>
          <w:rFonts w:ascii="Arial" w:hAnsi="Arial" w:cs="Arial"/>
        </w:rPr>
        <w:t xml:space="preserve"> </w:t>
      </w:r>
      <w:r w:rsidR="000E1F64" w:rsidRPr="00D12789">
        <w:rPr>
          <w:rFonts w:ascii="Arial" w:hAnsi="Arial" w:cs="Arial"/>
        </w:rPr>
        <w:t>teórica para responder a los objetivos planteados</w:t>
      </w:r>
      <w:r w:rsidRPr="00D12789">
        <w:rPr>
          <w:rFonts w:ascii="Arial" w:hAnsi="Arial" w:cs="Arial"/>
        </w:rPr>
        <w:t xml:space="preserve">. </w:t>
      </w:r>
      <w:r w:rsidR="00D12789">
        <w:rPr>
          <w:rFonts w:ascii="Arial" w:hAnsi="Arial" w:cs="Arial"/>
        </w:rPr>
        <w:t>Además, s</w:t>
      </w:r>
      <w:r w:rsidR="006B21F7" w:rsidRPr="00D12789">
        <w:rPr>
          <w:rFonts w:ascii="Arial" w:hAnsi="Arial" w:cs="Arial"/>
        </w:rPr>
        <w:t>e utilizará la triangula</w:t>
      </w:r>
      <w:r w:rsidR="00686F3B" w:rsidRPr="00D12789">
        <w:rPr>
          <w:rFonts w:ascii="Arial" w:hAnsi="Arial" w:cs="Arial"/>
        </w:rPr>
        <w:t xml:space="preserve">ción </w:t>
      </w:r>
      <w:r w:rsidR="00D12789">
        <w:rPr>
          <w:rFonts w:ascii="Arial" w:hAnsi="Arial" w:cs="Arial"/>
        </w:rPr>
        <w:t xml:space="preserve">de la información </w:t>
      </w:r>
      <w:r w:rsidR="00686F3B" w:rsidRPr="00D12789">
        <w:rPr>
          <w:rFonts w:ascii="Arial" w:hAnsi="Arial" w:cs="Arial"/>
        </w:rPr>
        <w:t>a partir de las</w:t>
      </w:r>
      <w:r w:rsidR="006B21F7" w:rsidRPr="00D12789">
        <w:rPr>
          <w:rFonts w:ascii="Arial" w:hAnsi="Arial" w:cs="Arial"/>
        </w:rPr>
        <w:t xml:space="preserve"> diferentes fuentes</w:t>
      </w:r>
      <w:r w:rsidR="000E1F64" w:rsidRPr="00D12789">
        <w:rPr>
          <w:rFonts w:ascii="Arial" w:hAnsi="Arial" w:cs="Arial"/>
        </w:rPr>
        <w:t xml:space="preserve"> de </w:t>
      </w:r>
      <w:r w:rsidR="00D12789">
        <w:rPr>
          <w:rFonts w:ascii="Arial" w:hAnsi="Arial" w:cs="Arial"/>
        </w:rPr>
        <w:t xml:space="preserve">seleccionadas, de esta forma </w:t>
      </w:r>
      <w:r w:rsidR="006B21F7" w:rsidRPr="00D12789">
        <w:rPr>
          <w:rFonts w:ascii="Arial" w:hAnsi="Arial" w:cs="Arial"/>
        </w:rPr>
        <w:t>lograr una comprensión clara de los eventos</w:t>
      </w:r>
      <w:r w:rsidR="000E1F64" w:rsidRPr="00D12789">
        <w:rPr>
          <w:rFonts w:ascii="Arial" w:hAnsi="Arial" w:cs="Arial"/>
        </w:rPr>
        <w:t>.</w:t>
      </w:r>
      <w:r w:rsidR="00686F3B" w:rsidRPr="00D12789">
        <w:rPr>
          <w:rFonts w:ascii="Arial" w:hAnsi="Arial" w:cs="Arial"/>
        </w:rPr>
        <w:t xml:space="preserve"> </w:t>
      </w:r>
    </w:p>
    <w:p w14:paraId="00F2B16D" w14:textId="77777777" w:rsidR="006609F2" w:rsidRDefault="006609F2" w:rsidP="00686F3B">
      <w:pPr>
        <w:spacing w:after="0" w:line="240" w:lineRule="auto"/>
        <w:jc w:val="both"/>
        <w:rPr>
          <w:rFonts w:ascii="Arial" w:hAnsi="Arial" w:cs="Arial"/>
        </w:rPr>
      </w:pPr>
    </w:p>
    <w:p w14:paraId="5EEF57D4" w14:textId="55606113" w:rsidR="00686F3B" w:rsidRPr="00D12789" w:rsidRDefault="00686F3B" w:rsidP="00686F3B">
      <w:pPr>
        <w:spacing w:after="0" w:line="240" w:lineRule="auto"/>
        <w:jc w:val="both"/>
        <w:rPr>
          <w:rFonts w:ascii="Arial" w:hAnsi="Arial" w:cs="Arial"/>
        </w:rPr>
      </w:pPr>
      <w:r w:rsidRPr="00D12789">
        <w:rPr>
          <w:rFonts w:ascii="Arial" w:hAnsi="Arial" w:cs="Arial"/>
        </w:rPr>
        <w:t>Finalmente, s</w:t>
      </w:r>
      <w:r w:rsidR="000E1F64" w:rsidRPr="00D12789">
        <w:rPr>
          <w:rFonts w:ascii="Arial" w:hAnsi="Arial" w:cs="Arial"/>
        </w:rPr>
        <w:t>e implementará un estudio de frecuen</w:t>
      </w:r>
      <w:r w:rsidRPr="00D12789">
        <w:rPr>
          <w:rFonts w:ascii="Arial" w:hAnsi="Arial" w:cs="Arial"/>
        </w:rPr>
        <w:t xml:space="preserve">cia </w:t>
      </w:r>
      <w:r w:rsidR="000E1F64" w:rsidRPr="00D12789">
        <w:rPr>
          <w:rFonts w:ascii="Arial" w:hAnsi="Arial" w:cs="Arial"/>
        </w:rPr>
        <w:t xml:space="preserve">de las sintaxis postuladas </w:t>
      </w:r>
      <w:r w:rsidR="00D12789">
        <w:rPr>
          <w:rFonts w:ascii="Arial" w:hAnsi="Arial" w:cs="Arial"/>
        </w:rPr>
        <w:t xml:space="preserve">en el software como hipótesis </w:t>
      </w:r>
      <w:r w:rsidR="000E1F64" w:rsidRPr="00D12789">
        <w:rPr>
          <w:rFonts w:ascii="Arial" w:hAnsi="Arial" w:cs="Arial"/>
        </w:rPr>
        <w:t xml:space="preserve">para </w:t>
      </w:r>
      <w:r w:rsidRPr="00D12789">
        <w:rPr>
          <w:rFonts w:ascii="Arial" w:hAnsi="Arial" w:cs="Arial"/>
        </w:rPr>
        <w:t>entender</w:t>
      </w:r>
      <w:r w:rsidR="00D12789">
        <w:rPr>
          <w:rFonts w:ascii="Arial" w:hAnsi="Arial" w:cs="Arial"/>
        </w:rPr>
        <w:t xml:space="preserve"> la narrativa del caso Chileno en la priorización del aprendizaje y la calidad educativa.</w:t>
      </w:r>
    </w:p>
    <w:p w14:paraId="6C35F1D4" w14:textId="77777777" w:rsidR="003E1AB5" w:rsidRPr="00D12789" w:rsidRDefault="003E1AB5" w:rsidP="00FE33BD">
      <w:pPr>
        <w:spacing w:after="0" w:line="240" w:lineRule="auto"/>
        <w:rPr>
          <w:rFonts w:ascii="Arial" w:hAnsi="Arial" w:cs="Arial"/>
        </w:rPr>
      </w:pPr>
    </w:p>
    <w:p w14:paraId="2052422A" w14:textId="69299D35" w:rsidR="00CF2390" w:rsidRPr="00D12789" w:rsidRDefault="00CF2390" w:rsidP="00FE33BD">
      <w:pPr>
        <w:spacing w:after="0" w:line="240" w:lineRule="auto"/>
        <w:rPr>
          <w:rFonts w:ascii="Arial" w:hAnsi="Arial" w:cs="Arial"/>
          <w:b/>
          <w:i/>
        </w:rPr>
      </w:pPr>
      <w:r w:rsidRPr="00D12789">
        <w:rPr>
          <w:rFonts w:ascii="Arial" w:hAnsi="Arial" w:cs="Arial"/>
          <w:b/>
          <w:i/>
        </w:rPr>
        <w:t>Referencias</w:t>
      </w:r>
    </w:p>
    <w:p w14:paraId="62326605" w14:textId="77777777" w:rsidR="00D12789" w:rsidRPr="00D12789" w:rsidRDefault="00D12789" w:rsidP="006C2671">
      <w:pPr>
        <w:widowControl w:val="0"/>
        <w:autoSpaceDE w:val="0"/>
        <w:autoSpaceDN w:val="0"/>
        <w:adjustRightInd w:val="0"/>
        <w:spacing w:after="0" w:line="240" w:lineRule="auto"/>
        <w:ind w:left="480" w:hanging="480"/>
        <w:rPr>
          <w:rFonts w:ascii="Arial" w:hAnsi="Arial" w:cs="Arial"/>
          <w:i/>
          <w:iCs/>
          <w:noProof/>
          <w:sz w:val="20"/>
          <w:szCs w:val="24"/>
        </w:rPr>
      </w:pPr>
    </w:p>
    <w:p w14:paraId="6E9A3B98" w14:textId="391888FA" w:rsidR="00D12789" w:rsidRPr="00D12789" w:rsidRDefault="00D12789" w:rsidP="00D12789">
      <w:pPr>
        <w:pStyle w:val="ListParagraph"/>
        <w:widowControl w:val="0"/>
        <w:numPr>
          <w:ilvl w:val="0"/>
          <w:numId w:val="13"/>
        </w:numPr>
        <w:autoSpaceDE w:val="0"/>
        <w:autoSpaceDN w:val="0"/>
        <w:adjustRightInd w:val="0"/>
        <w:spacing w:after="0" w:line="240" w:lineRule="auto"/>
        <w:jc w:val="both"/>
        <w:rPr>
          <w:rFonts w:ascii="Arial" w:hAnsi="Arial" w:cs="Arial"/>
          <w:i/>
          <w:iCs/>
          <w:noProof/>
          <w:sz w:val="20"/>
          <w:szCs w:val="24"/>
        </w:rPr>
      </w:pPr>
      <w:r w:rsidRPr="00D12789">
        <w:rPr>
          <w:rFonts w:ascii="Arial" w:hAnsi="Arial" w:cs="Arial"/>
          <w:i/>
          <w:iCs/>
          <w:noProof/>
          <w:sz w:val="20"/>
          <w:szCs w:val="24"/>
        </w:rPr>
        <w:t>Tamayo Sáez, M (1997). El análisis de las políticas públicas. La nueva Administración Pública, 218-312.</w:t>
      </w:r>
    </w:p>
    <w:p w14:paraId="7D4BAE2A" w14:textId="77777777" w:rsidR="00D12789" w:rsidRPr="00D12789" w:rsidRDefault="00D12789" w:rsidP="00D12789">
      <w:pPr>
        <w:widowControl w:val="0"/>
        <w:autoSpaceDE w:val="0"/>
        <w:autoSpaceDN w:val="0"/>
        <w:adjustRightInd w:val="0"/>
        <w:spacing w:after="0" w:line="240" w:lineRule="auto"/>
        <w:ind w:left="480"/>
        <w:jc w:val="both"/>
        <w:rPr>
          <w:rFonts w:ascii="Arial" w:hAnsi="Arial" w:cs="Arial"/>
          <w:i/>
          <w:iCs/>
          <w:noProof/>
          <w:sz w:val="20"/>
          <w:szCs w:val="24"/>
        </w:rPr>
      </w:pPr>
    </w:p>
    <w:p w14:paraId="015C9EBE" w14:textId="6C1A51BA" w:rsidR="00D12789" w:rsidRPr="00D12789" w:rsidRDefault="00D12789" w:rsidP="00D12789">
      <w:pPr>
        <w:pStyle w:val="ListParagraph"/>
        <w:widowControl w:val="0"/>
        <w:numPr>
          <w:ilvl w:val="0"/>
          <w:numId w:val="13"/>
        </w:numPr>
        <w:autoSpaceDE w:val="0"/>
        <w:autoSpaceDN w:val="0"/>
        <w:adjustRightInd w:val="0"/>
        <w:spacing w:after="0" w:line="240" w:lineRule="auto"/>
        <w:jc w:val="both"/>
        <w:rPr>
          <w:rFonts w:ascii="Arial" w:hAnsi="Arial" w:cs="Arial"/>
          <w:i/>
          <w:iCs/>
          <w:noProof/>
          <w:sz w:val="20"/>
          <w:szCs w:val="24"/>
        </w:rPr>
      </w:pPr>
      <w:r w:rsidRPr="00D12789">
        <w:rPr>
          <w:rFonts w:ascii="Arial" w:hAnsi="Arial" w:cs="Arial"/>
          <w:i/>
          <w:iCs/>
          <w:noProof/>
          <w:sz w:val="20"/>
          <w:szCs w:val="24"/>
        </w:rPr>
        <w:t>González, J. I. (2013). La voz y la lealtad mejoran la eficiencia de los mercados. Revista de Economia Institucional, 15(28), 65-77.</w:t>
      </w:r>
    </w:p>
    <w:p w14:paraId="279F88EE" w14:textId="3AE189AF" w:rsidR="00622796" w:rsidRPr="00D12789" w:rsidRDefault="00622796" w:rsidP="00D12789">
      <w:pPr>
        <w:spacing w:after="0" w:line="240" w:lineRule="auto"/>
        <w:ind w:left="6372"/>
        <w:jc w:val="both"/>
        <w:rPr>
          <w:rFonts w:ascii="Arial" w:hAnsi="Arial" w:cs="Arial"/>
          <w:sz w:val="20"/>
          <w:szCs w:val="20"/>
        </w:rPr>
      </w:pPr>
    </w:p>
    <w:p w14:paraId="4A4208DC" w14:textId="77777777" w:rsidR="00D12789" w:rsidRPr="00D12789" w:rsidRDefault="00D12789" w:rsidP="00D12789">
      <w:pPr>
        <w:pStyle w:val="ListParagraph"/>
        <w:numPr>
          <w:ilvl w:val="0"/>
          <w:numId w:val="13"/>
        </w:numPr>
        <w:spacing w:after="0" w:line="240" w:lineRule="auto"/>
        <w:jc w:val="both"/>
        <w:rPr>
          <w:rFonts w:ascii="Arial" w:hAnsi="Arial" w:cs="Arial"/>
          <w:i/>
          <w:iCs/>
          <w:noProof/>
          <w:sz w:val="20"/>
          <w:szCs w:val="24"/>
        </w:rPr>
      </w:pPr>
      <w:r w:rsidRPr="00D12789">
        <w:rPr>
          <w:rFonts w:ascii="Arial" w:hAnsi="Arial" w:cs="Arial"/>
          <w:i/>
          <w:iCs/>
          <w:noProof/>
          <w:sz w:val="20"/>
          <w:szCs w:val="24"/>
        </w:rPr>
        <w:t>Cárdenas Neira, Camila. (2016). El movimiento estudiantil chileno (2006-2016) y el uso de la web social: nuevos repertorios de acción e interacción comunicativa. Ultima década, 24(45), 93-116.</w:t>
      </w:r>
    </w:p>
    <w:p w14:paraId="1AB6558A" w14:textId="77777777" w:rsidR="00D12789" w:rsidRPr="006609F2" w:rsidRDefault="00D12789" w:rsidP="00D12789">
      <w:pPr>
        <w:spacing w:after="0" w:line="240" w:lineRule="auto"/>
        <w:ind w:left="480"/>
        <w:jc w:val="both"/>
        <w:rPr>
          <w:rFonts w:ascii="Arial" w:hAnsi="Arial" w:cs="Arial"/>
          <w:i/>
          <w:iCs/>
          <w:noProof/>
          <w:sz w:val="20"/>
          <w:szCs w:val="24"/>
        </w:rPr>
      </w:pPr>
    </w:p>
    <w:p w14:paraId="4A5E9867" w14:textId="111B7046" w:rsidR="00D12789" w:rsidRPr="00D12789" w:rsidRDefault="00D12789" w:rsidP="00D12789">
      <w:pPr>
        <w:pStyle w:val="ListParagraph"/>
        <w:numPr>
          <w:ilvl w:val="0"/>
          <w:numId w:val="13"/>
        </w:numPr>
        <w:spacing w:after="0" w:line="240" w:lineRule="auto"/>
        <w:jc w:val="both"/>
        <w:rPr>
          <w:rFonts w:ascii="Arial" w:hAnsi="Arial" w:cs="Arial"/>
          <w:i/>
          <w:iCs/>
          <w:noProof/>
          <w:sz w:val="20"/>
          <w:szCs w:val="24"/>
          <w:lang w:val="en-US"/>
        </w:rPr>
      </w:pPr>
      <w:r w:rsidRPr="00D12789">
        <w:rPr>
          <w:rFonts w:ascii="Arial" w:hAnsi="Arial" w:cs="Arial"/>
          <w:i/>
          <w:iCs/>
          <w:noProof/>
          <w:sz w:val="20"/>
          <w:szCs w:val="24"/>
          <w:lang w:val="en-US"/>
        </w:rPr>
        <w:t>Hickey, S., and S. King. 2016. ‘Understanding Social Accountability: Politics, Power and</w:t>
      </w:r>
      <w:r>
        <w:rPr>
          <w:rFonts w:ascii="Arial" w:hAnsi="Arial" w:cs="Arial"/>
          <w:i/>
          <w:iCs/>
          <w:noProof/>
          <w:sz w:val="20"/>
          <w:szCs w:val="24"/>
          <w:lang w:val="en-US"/>
        </w:rPr>
        <w:t xml:space="preserve"> </w:t>
      </w:r>
      <w:r w:rsidRPr="00D12789">
        <w:rPr>
          <w:rFonts w:ascii="Arial" w:hAnsi="Arial" w:cs="Arial"/>
          <w:i/>
          <w:iCs/>
          <w:noProof/>
          <w:sz w:val="20"/>
          <w:szCs w:val="24"/>
          <w:lang w:val="en-US"/>
        </w:rPr>
        <w:t>Building New Social Contracts’. The Journal of Development Studies, 52(8): 1225–40.</w:t>
      </w:r>
    </w:p>
    <w:p w14:paraId="11EE2B9D" w14:textId="77777777" w:rsidR="00D12789" w:rsidRPr="00D12789" w:rsidRDefault="00D12789" w:rsidP="00D12789">
      <w:pPr>
        <w:spacing w:after="0" w:line="240" w:lineRule="auto"/>
        <w:jc w:val="both"/>
        <w:rPr>
          <w:rFonts w:ascii="Arial" w:hAnsi="Arial" w:cs="Arial"/>
          <w:i/>
          <w:iCs/>
          <w:noProof/>
          <w:sz w:val="20"/>
          <w:szCs w:val="24"/>
          <w:lang w:val="en-US"/>
        </w:rPr>
      </w:pPr>
    </w:p>
    <w:p w14:paraId="773A8B7C" w14:textId="0A5BE7CD" w:rsidR="00D12789" w:rsidRPr="00D12789" w:rsidRDefault="00D12789" w:rsidP="00D12789">
      <w:pPr>
        <w:pStyle w:val="ListParagraph"/>
        <w:numPr>
          <w:ilvl w:val="0"/>
          <w:numId w:val="13"/>
        </w:numPr>
        <w:spacing w:after="0" w:line="240" w:lineRule="auto"/>
        <w:jc w:val="both"/>
        <w:rPr>
          <w:rFonts w:ascii="Arial" w:hAnsi="Arial" w:cs="Arial"/>
          <w:i/>
          <w:iCs/>
          <w:noProof/>
          <w:sz w:val="20"/>
          <w:szCs w:val="24"/>
        </w:rPr>
      </w:pPr>
      <w:r w:rsidRPr="00D12789">
        <w:rPr>
          <w:rFonts w:ascii="Arial" w:hAnsi="Arial" w:cs="Arial"/>
          <w:i/>
          <w:iCs/>
          <w:noProof/>
          <w:sz w:val="20"/>
          <w:szCs w:val="24"/>
        </w:rPr>
        <w:t>González, P. &amp; P. Güell. (2012). Sentidos subjetivos: su rol estructural en las políticas de inclusión social.  Revista del CLAD Reforma y Democracia, 5-22, Junio.</w:t>
      </w:r>
      <w:r w:rsidR="00F15B2D" w:rsidRPr="00D12789">
        <w:rPr>
          <w:rFonts w:ascii="Arial" w:hAnsi="Arial" w:cs="Arial"/>
          <w:i/>
          <w:iCs/>
          <w:noProof/>
          <w:sz w:val="20"/>
          <w:szCs w:val="24"/>
        </w:rPr>
        <w:tab/>
      </w:r>
    </w:p>
    <w:p w14:paraId="310A0400" w14:textId="77777777" w:rsidR="00D12789" w:rsidRPr="00D12789" w:rsidRDefault="00D12789" w:rsidP="00D12789">
      <w:pPr>
        <w:spacing w:after="0" w:line="240" w:lineRule="auto"/>
        <w:ind w:left="480"/>
        <w:jc w:val="both"/>
        <w:rPr>
          <w:rFonts w:ascii="Arial" w:hAnsi="Arial" w:cs="Arial"/>
          <w:i/>
          <w:iCs/>
          <w:noProof/>
          <w:sz w:val="20"/>
          <w:szCs w:val="24"/>
        </w:rPr>
      </w:pPr>
    </w:p>
    <w:p w14:paraId="6BE37E54" w14:textId="77777777" w:rsidR="00D12789" w:rsidRPr="00D12789" w:rsidRDefault="00D12789" w:rsidP="00D12789">
      <w:pPr>
        <w:pStyle w:val="ListParagraph"/>
        <w:numPr>
          <w:ilvl w:val="0"/>
          <w:numId w:val="13"/>
        </w:numPr>
        <w:spacing w:after="0" w:line="240" w:lineRule="auto"/>
        <w:jc w:val="both"/>
        <w:rPr>
          <w:rFonts w:ascii="Arial" w:hAnsi="Arial" w:cs="Arial"/>
          <w:sz w:val="20"/>
          <w:szCs w:val="20"/>
        </w:rPr>
      </w:pPr>
      <w:r w:rsidRPr="00D12789">
        <w:rPr>
          <w:rFonts w:ascii="Arial" w:hAnsi="Arial" w:cs="Arial"/>
          <w:i/>
          <w:iCs/>
          <w:noProof/>
          <w:sz w:val="20"/>
          <w:szCs w:val="24"/>
        </w:rPr>
        <w:t>Banco Mundial. (2017). “Informe sobre el desarrollo mundial 2018: Aprender a hacer realidad la promesa de la educación”. Washington, DC. Banco Mundial, página 94.</w:t>
      </w:r>
      <w:r w:rsidR="00F15B2D" w:rsidRPr="00D12789">
        <w:rPr>
          <w:rFonts w:ascii="Arial" w:hAnsi="Arial" w:cs="Arial"/>
          <w:sz w:val="20"/>
          <w:szCs w:val="20"/>
        </w:rPr>
        <w:tab/>
      </w:r>
    </w:p>
    <w:p w14:paraId="03EBF1B9" w14:textId="77777777" w:rsidR="00D12789" w:rsidRDefault="00D12789" w:rsidP="00D12789">
      <w:pPr>
        <w:spacing w:after="0" w:line="240" w:lineRule="auto"/>
        <w:ind w:left="480"/>
        <w:jc w:val="both"/>
        <w:rPr>
          <w:rFonts w:ascii="Arial" w:hAnsi="Arial" w:cs="Arial"/>
          <w:sz w:val="20"/>
          <w:szCs w:val="20"/>
        </w:rPr>
      </w:pPr>
    </w:p>
    <w:p w14:paraId="0DA50334" w14:textId="20F35C04" w:rsidR="00D12789" w:rsidRDefault="00D12789" w:rsidP="00D12789">
      <w:pPr>
        <w:pStyle w:val="ListParagraph"/>
        <w:numPr>
          <w:ilvl w:val="0"/>
          <w:numId w:val="13"/>
        </w:numPr>
        <w:spacing w:after="0" w:line="240" w:lineRule="auto"/>
        <w:jc w:val="both"/>
        <w:rPr>
          <w:rFonts w:ascii="Arial" w:hAnsi="Arial" w:cs="Arial"/>
          <w:i/>
          <w:iCs/>
          <w:noProof/>
          <w:sz w:val="20"/>
          <w:szCs w:val="24"/>
        </w:rPr>
      </w:pPr>
      <w:r w:rsidRPr="00D12789">
        <w:rPr>
          <w:rFonts w:ascii="Arial" w:hAnsi="Arial" w:cs="Arial"/>
          <w:i/>
          <w:iCs/>
          <w:noProof/>
          <w:sz w:val="20"/>
          <w:szCs w:val="24"/>
        </w:rPr>
        <w:t>Gobierno de Chile, 2006. “PISA 2006: Rendimientos de estudiantes de 15 años en Ciencias, Lectura y Matemática. Unidad de Curriculum y Evaluación. Página 53.</w:t>
      </w:r>
    </w:p>
    <w:p w14:paraId="661FB960" w14:textId="77777777" w:rsidR="00527789" w:rsidRPr="00527789" w:rsidRDefault="00527789" w:rsidP="00527789">
      <w:pPr>
        <w:pStyle w:val="ListParagraph"/>
        <w:rPr>
          <w:rFonts w:ascii="Arial" w:hAnsi="Arial" w:cs="Arial"/>
          <w:i/>
          <w:iCs/>
          <w:noProof/>
          <w:sz w:val="20"/>
          <w:szCs w:val="24"/>
        </w:rPr>
      </w:pPr>
    </w:p>
    <w:p w14:paraId="74FE9825" w14:textId="15A581AE" w:rsidR="00527789" w:rsidRPr="00D12789" w:rsidRDefault="00527789" w:rsidP="00527789">
      <w:pPr>
        <w:pStyle w:val="ListParagraph"/>
        <w:numPr>
          <w:ilvl w:val="0"/>
          <w:numId w:val="13"/>
        </w:numPr>
        <w:spacing w:after="0" w:line="240" w:lineRule="auto"/>
        <w:jc w:val="both"/>
        <w:rPr>
          <w:rFonts w:ascii="Arial" w:hAnsi="Arial" w:cs="Arial"/>
          <w:i/>
          <w:iCs/>
          <w:noProof/>
          <w:sz w:val="20"/>
          <w:szCs w:val="24"/>
        </w:rPr>
      </w:pPr>
      <w:r w:rsidRPr="00527789">
        <w:rPr>
          <w:rFonts w:ascii="Arial" w:hAnsi="Arial" w:cs="Arial"/>
          <w:i/>
          <w:iCs/>
          <w:noProof/>
          <w:sz w:val="20"/>
          <w:szCs w:val="24"/>
          <w:lang w:val="en-US"/>
        </w:rPr>
        <w:t xml:space="preserve">Schiefelbein, E. y McGinn, NF (2017). </w:t>
      </w:r>
      <w:r w:rsidRPr="00527789">
        <w:rPr>
          <w:rFonts w:ascii="Arial" w:hAnsi="Arial" w:cs="Arial"/>
          <w:i/>
          <w:iCs/>
          <w:noProof/>
          <w:sz w:val="20"/>
          <w:szCs w:val="24"/>
        </w:rPr>
        <w:t>Aprender a educar: propuestas para la reconstrucción de la educación en los países en desarrollo. Saltador.</w:t>
      </w:r>
    </w:p>
    <w:p w14:paraId="66E6A401" w14:textId="77777777" w:rsidR="00D12789" w:rsidRDefault="00D12789" w:rsidP="00D12789">
      <w:pPr>
        <w:spacing w:after="0" w:line="240" w:lineRule="auto"/>
        <w:ind w:left="480"/>
        <w:jc w:val="both"/>
        <w:rPr>
          <w:rFonts w:ascii="Arial" w:hAnsi="Arial" w:cs="Arial"/>
          <w:sz w:val="20"/>
          <w:szCs w:val="20"/>
        </w:rPr>
      </w:pPr>
    </w:p>
    <w:p w14:paraId="77ABDFCF" w14:textId="71256683" w:rsidR="00D12789" w:rsidRPr="00D12789" w:rsidRDefault="00D12789" w:rsidP="00D12789">
      <w:pPr>
        <w:pStyle w:val="ListParagraph"/>
        <w:numPr>
          <w:ilvl w:val="0"/>
          <w:numId w:val="13"/>
        </w:numPr>
        <w:spacing w:after="0" w:line="240" w:lineRule="auto"/>
        <w:jc w:val="both"/>
        <w:rPr>
          <w:rFonts w:ascii="Arial" w:hAnsi="Arial" w:cs="Arial"/>
          <w:i/>
          <w:sz w:val="20"/>
          <w:szCs w:val="20"/>
          <w:lang w:val="en-US"/>
        </w:rPr>
      </w:pPr>
      <w:proofErr w:type="spellStart"/>
      <w:r w:rsidRPr="00D12789">
        <w:rPr>
          <w:rFonts w:ascii="Arial" w:hAnsi="Arial" w:cs="Arial"/>
          <w:i/>
          <w:sz w:val="20"/>
          <w:szCs w:val="20"/>
          <w:lang w:val="en-US"/>
        </w:rPr>
        <w:t>Bruns</w:t>
      </w:r>
      <w:proofErr w:type="spellEnd"/>
      <w:r w:rsidRPr="00D12789">
        <w:rPr>
          <w:rFonts w:ascii="Arial" w:hAnsi="Arial" w:cs="Arial"/>
          <w:i/>
          <w:sz w:val="20"/>
          <w:szCs w:val="20"/>
          <w:lang w:val="en-US"/>
        </w:rPr>
        <w:t>, B. and B. R. Schneider. 2016. ‘Managing the Politics of Quality Reforms in</w:t>
      </w:r>
      <w:r>
        <w:rPr>
          <w:rFonts w:ascii="Arial" w:hAnsi="Arial" w:cs="Arial"/>
          <w:i/>
          <w:sz w:val="20"/>
          <w:szCs w:val="20"/>
          <w:lang w:val="en-US"/>
        </w:rPr>
        <w:t xml:space="preserve"> </w:t>
      </w:r>
      <w:r w:rsidRPr="00D12789">
        <w:rPr>
          <w:rFonts w:ascii="Arial" w:hAnsi="Arial" w:cs="Arial"/>
          <w:i/>
          <w:sz w:val="20"/>
          <w:szCs w:val="20"/>
          <w:lang w:val="en-US"/>
        </w:rPr>
        <w:t>Education Policy: Lessons from Global Experience’. The Learning Generation Background</w:t>
      </w:r>
      <w:r>
        <w:rPr>
          <w:rFonts w:ascii="Arial" w:hAnsi="Arial" w:cs="Arial"/>
          <w:i/>
          <w:sz w:val="20"/>
          <w:szCs w:val="20"/>
          <w:lang w:val="en-US"/>
        </w:rPr>
        <w:t xml:space="preserve"> </w:t>
      </w:r>
      <w:r w:rsidRPr="00D12789">
        <w:rPr>
          <w:rFonts w:ascii="Arial" w:hAnsi="Arial" w:cs="Arial"/>
          <w:i/>
          <w:sz w:val="20"/>
          <w:szCs w:val="20"/>
          <w:lang w:val="en-US"/>
        </w:rPr>
        <w:t>Paper. New York: The Education Commission</w:t>
      </w:r>
      <w:r w:rsidRPr="00D12789">
        <w:rPr>
          <w:rFonts w:ascii="Arial" w:hAnsi="Arial" w:cs="Arial"/>
          <w:sz w:val="20"/>
          <w:szCs w:val="20"/>
          <w:lang w:val="en-US"/>
        </w:rPr>
        <w:t>.</w:t>
      </w:r>
      <w:r w:rsidR="00F15B2D" w:rsidRPr="00D12789">
        <w:rPr>
          <w:rFonts w:ascii="Arial" w:hAnsi="Arial" w:cs="Arial"/>
          <w:sz w:val="20"/>
          <w:szCs w:val="20"/>
          <w:lang w:val="en-US"/>
        </w:rPr>
        <w:tab/>
      </w:r>
    </w:p>
    <w:p w14:paraId="2311EBE1" w14:textId="77777777" w:rsidR="00D12789" w:rsidRDefault="00D12789" w:rsidP="00D12789">
      <w:pPr>
        <w:spacing w:after="0" w:line="240" w:lineRule="auto"/>
        <w:ind w:left="480"/>
        <w:jc w:val="both"/>
        <w:rPr>
          <w:rFonts w:ascii="Arial" w:hAnsi="Arial" w:cs="Arial"/>
          <w:sz w:val="20"/>
          <w:szCs w:val="20"/>
          <w:lang w:val="en-US"/>
        </w:rPr>
      </w:pPr>
    </w:p>
    <w:p w14:paraId="5D998790" w14:textId="28A05C2E" w:rsidR="00B93B20" w:rsidRPr="00D12789" w:rsidRDefault="00D12789" w:rsidP="00D12789">
      <w:pPr>
        <w:pStyle w:val="ListParagraph"/>
        <w:numPr>
          <w:ilvl w:val="0"/>
          <w:numId w:val="13"/>
        </w:numPr>
        <w:spacing w:after="0" w:line="240" w:lineRule="auto"/>
        <w:jc w:val="both"/>
        <w:rPr>
          <w:rFonts w:ascii="Arial" w:hAnsi="Arial" w:cs="Arial"/>
          <w:i/>
          <w:sz w:val="20"/>
          <w:szCs w:val="20"/>
          <w:lang w:val="en-US"/>
        </w:rPr>
      </w:pPr>
      <w:r w:rsidRPr="00D12789">
        <w:rPr>
          <w:rFonts w:ascii="Arial" w:hAnsi="Arial" w:cs="Arial"/>
          <w:i/>
          <w:sz w:val="20"/>
          <w:szCs w:val="20"/>
          <w:lang w:val="en-US"/>
        </w:rPr>
        <w:t xml:space="preserve">Moe, T. M., and S. </w:t>
      </w:r>
      <w:proofErr w:type="spellStart"/>
      <w:r w:rsidRPr="00D12789">
        <w:rPr>
          <w:rFonts w:ascii="Arial" w:hAnsi="Arial" w:cs="Arial"/>
          <w:i/>
          <w:sz w:val="20"/>
          <w:szCs w:val="20"/>
          <w:lang w:val="en-US"/>
        </w:rPr>
        <w:t>Wiborg</w:t>
      </w:r>
      <w:proofErr w:type="spellEnd"/>
      <w:r w:rsidRPr="00D12789">
        <w:rPr>
          <w:rFonts w:ascii="Arial" w:hAnsi="Arial" w:cs="Arial"/>
          <w:i/>
          <w:sz w:val="20"/>
          <w:szCs w:val="20"/>
          <w:lang w:val="en-US"/>
        </w:rPr>
        <w:t xml:space="preserve">. 2017. ‘Introduction’. </w:t>
      </w:r>
      <w:proofErr w:type="spellStart"/>
      <w:r w:rsidRPr="00D12789">
        <w:rPr>
          <w:rFonts w:ascii="Arial" w:hAnsi="Arial" w:cs="Arial"/>
          <w:i/>
          <w:sz w:val="20"/>
          <w:szCs w:val="20"/>
          <w:lang w:val="en-US"/>
        </w:rPr>
        <w:t>InThe</w:t>
      </w:r>
      <w:proofErr w:type="spellEnd"/>
      <w:r w:rsidRPr="00D12789">
        <w:rPr>
          <w:rFonts w:ascii="Arial" w:hAnsi="Arial" w:cs="Arial"/>
          <w:i/>
          <w:sz w:val="20"/>
          <w:szCs w:val="20"/>
          <w:lang w:val="en-US"/>
        </w:rPr>
        <w:t xml:space="preserve"> Comparative Politics of Education.</w:t>
      </w:r>
      <w:r>
        <w:rPr>
          <w:rFonts w:ascii="Arial" w:hAnsi="Arial" w:cs="Arial"/>
          <w:i/>
          <w:sz w:val="20"/>
          <w:szCs w:val="20"/>
          <w:lang w:val="en-US"/>
        </w:rPr>
        <w:t xml:space="preserve"> </w:t>
      </w:r>
      <w:r w:rsidRPr="00D12789">
        <w:rPr>
          <w:rFonts w:ascii="Arial" w:hAnsi="Arial" w:cs="Arial"/>
          <w:i/>
          <w:sz w:val="20"/>
          <w:szCs w:val="20"/>
          <w:lang w:val="en-US"/>
        </w:rPr>
        <w:t xml:space="preserve">Edited by Moe, T. M., and S. </w:t>
      </w:r>
      <w:proofErr w:type="spellStart"/>
      <w:r w:rsidRPr="00D12789">
        <w:rPr>
          <w:rFonts w:ascii="Arial" w:hAnsi="Arial" w:cs="Arial"/>
          <w:i/>
          <w:sz w:val="20"/>
          <w:szCs w:val="20"/>
          <w:lang w:val="en-US"/>
        </w:rPr>
        <w:t>Wiborg</w:t>
      </w:r>
      <w:proofErr w:type="spellEnd"/>
      <w:r w:rsidRPr="00D12789">
        <w:rPr>
          <w:rFonts w:ascii="Arial" w:hAnsi="Arial" w:cs="Arial"/>
          <w:i/>
          <w:sz w:val="20"/>
          <w:szCs w:val="20"/>
          <w:lang w:val="en-US"/>
        </w:rPr>
        <w:t>, 1–23. Cambridge: Cambridge University Press.</w:t>
      </w:r>
      <w:r w:rsidR="00F15B2D" w:rsidRPr="00D12789">
        <w:rPr>
          <w:rFonts w:ascii="Arial" w:hAnsi="Arial" w:cs="Arial"/>
          <w:sz w:val="20"/>
          <w:szCs w:val="20"/>
          <w:lang w:val="en-US"/>
        </w:rPr>
        <w:tab/>
      </w:r>
    </w:p>
    <w:p w14:paraId="7CAB74DE" w14:textId="77777777" w:rsidR="00D12789" w:rsidRDefault="00D12789" w:rsidP="00D12789">
      <w:pPr>
        <w:spacing w:after="0" w:line="240" w:lineRule="auto"/>
        <w:ind w:left="480"/>
        <w:jc w:val="both"/>
        <w:rPr>
          <w:rFonts w:ascii="Arial" w:hAnsi="Arial" w:cs="Arial"/>
          <w:sz w:val="20"/>
          <w:szCs w:val="20"/>
          <w:lang w:val="en-US"/>
        </w:rPr>
      </w:pPr>
    </w:p>
    <w:p w14:paraId="58AF55AB" w14:textId="7F7F75E6" w:rsidR="00D12789" w:rsidRPr="00D12789" w:rsidRDefault="00D12789" w:rsidP="00D12789">
      <w:pPr>
        <w:pStyle w:val="ListParagraph"/>
        <w:numPr>
          <w:ilvl w:val="0"/>
          <w:numId w:val="13"/>
        </w:numPr>
        <w:spacing w:after="0" w:line="240" w:lineRule="auto"/>
        <w:jc w:val="both"/>
        <w:rPr>
          <w:rFonts w:ascii="Arial" w:hAnsi="Arial" w:cs="Arial"/>
          <w:i/>
          <w:sz w:val="20"/>
          <w:szCs w:val="20"/>
          <w:lang w:val="en-US"/>
        </w:rPr>
      </w:pPr>
      <w:proofErr w:type="spellStart"/>
      <w:r w:rsidRPr="00D12789">
        <w:rPr>
          <w:rFonts w:ascii="Arial" w:hAnsi="Arial" w:cs="Arial"/>
          <w:i/>
          <w:sz w:val="20"/>
          <w:szCs w:val="20"/>
          <w:lang w:val="en-US"/>
        </w:rPr>
        <w:t>Kingdon</w:t>
      </w:r>
      <w:proofErr w:type="spellEnd"/>
      <w:r w:rsidRPr="00D12789">
        <w:rPr>
          <w:rFonts w:ascii="Arial" w:hAnsi="Arial" w:cs="Arial"/>
          <w:i/>
          <w:sz w:val="20"/>
          <w:szCs w:val="20"/>
          <w:lang w:val="en-US"/>
        </w:rPr>
        <w:t xml:space="preserve">, G. G., A. Little, M. Aslam, S. </w:t>
      </w:r>
      <w:proofErr w:type="spellStart"/>
      <w:r w:rsidRPr="00D12789">
        <w:rPr>
          <w:rFonts w:ascii="Arial" w:hAnsi="Arial" w:cs="Arial"/>
          <w:i/>
          <w:sz w:val="20"/>
          <w:szCs w:val="20"/>
          <w:lang w:val="en-US"/>
        </w:rPr>
        <w:t>Rawal</w:t>
      </w:r>
      <w:proofErr w:type="spellEnd"/>
      <w:r w:rsidRPr="00D12789">
        <w:rPr>
          <w:rFonts w:ascii="Arial" w:hAnsi="Arial" w:cs="Arial"/>
          <w:i/>
          <w:sz w:val="20"/>
          <w:szCs w:val="20"/>
          <w:lang w:val="en-US"/>
        </w:rPr>
        <w:t xml:space="preserve">, T. Moe, H. </w:t>
      </w:r>
      <w:proofErr w:type="spellStart"/>
      <w:r w:rsidRPr="00D12789">
        <w:rPr>
          <w:rFonts w:ascii="Arial" w:hAnsi="Arial" w:cs="Arial"/>
          <w:i/>
          <w:sz w:val="20"/>
          <w:szCs w:val="20"/>
          <w:lang w:val="en-US"/>
        </w:rPr>
        <w:t>Patrinos</w:t>
      </w:r>
      <w:proofErr w:type="spellEnd"/>
      <w:r w:rsidRPr="00D12789">
        <w:rPr>
          <w:rFonts w:ascii="Arial" w:hAnsi="Arial" w:cs="Arial"/>
          <w:i/>
          <w:sz w:val="20"/>
          <w:szCs w:val="20"/>
          <w:lang w:val="en-US"/>
        </w:rPr>
        <w:t xml:space="preserve">, T. </w:t>
      </w:r>
      <w:proofErr w:type="spellStart"/>
      <w:r w:rsidRPr="00D12789">
        <w:rPr>
          <w:rFonts w:ascii="Arial" w:hAnsi="Arial" w:cs="Arial"/>
          <w:i/>
          <w:sz w:val="20"/>
          <w:szCs w:val="20"/>
          <w:lang w:val="en-US"/>
        </w:rPr>
        <w:t>Beteille</w:t>
      </w:r>
      <w:proofErr w:type="spellEnd"/>
      <w:r w:rsidRPr="00D12789">
        <w:rPr>
          <w:rFonts w:ascii="Arial" w:hAnsi="Arial" w:cs="Arial"/>
          <w:i/>
          <w:sz w:val="20"/>
          <w:szCs w:val="20"/>
          <w:lang w:val="en-US"/>
        </w:rPr>
        <w:t>, R. Banerji,</w:t>
      </w:r>
      <w:r>
        <w:rPr>
          <w:rFonts w:ascii="Arial" w:hAnsi="Arial" w:cs="Arial"/>
          <w:i/>
          <w:sz w:val="20"/>
          <w:szCs w:val="20"/>
          <w:lang w:val="en-US"/>
        </w:rPr>
        <w:t xml:space="preserve"> </w:t>
      </w:r>
      <w:r w:rsidRPr="00D12789">
        <w:rPr>
          <w:rFonts w:ascii="Arial" w:hAnsi="Arial" w:cs="Arial"/>
          <w:i/>
          <w:sz w:val="20"/>
          <w:szCs w:val="20"/>
          <w:lang w:val="en-US"/>
        </w:rPr>
        <w:t>B. Parton, and S. K. Sharma. 2014. ‘A Rigorous Review of the Political Economy of</w:t>
      </w:r>
      <w:r>
        <w:rPr>
          <w:rFonts w:ascii="Arial" w:hAnsi="Arial" w:cs="Arial"/>
          <w:i/>
          <w:sz w:val="20"/>
          <w:szCs w:val="20"/>
          <w:lang w:val="en-US"/>
        </w:rPr>
        <w:t xml:space="preserve"> </w:t>
      </w:r>
      <w:r w:rsidRPr="00D12789">
        <w:rPr>
          <w:rFonts w:ascii="Arial" w:hAnsi="Arial" w:cs="Arial"/>
          <w:i/>
          <w:sz w:val="20"/>
          <w:szCs w:val="20"/>
          <w:lang w:val="en-US"/>
        </w:rPr>
        <w:t>Education Systems in Developing Countries. Final Report’. Education Rigorous Literature</w:t>
      </w:r>
      <w:r>
        <w:rPr>
          <w:rFonts w:ascii="Arial" w:hAnsi="Arial" w:cs="Arial"/>
          <w:i/>
          <w:sz w:val="20"/>
          <w:szCs w:val="20"/>
          <w:lang w:val="en-US"/>
        </w:rPr>
        <w:t xml:space="preserve"> </w:t>
      </w:r>
      <w:r w:rsidRPr="00D12789">
        <w:rPr>
          <w:rFonts w:ascii="Arial" w:hAnsi="Arial" w:cs="Arial"/>
          <w:i/>
          <w:sz w:val="20"/>
          <w:szCs w:val="20"/>
          <w:lang w:val="en-US"/>
        </w:rPr>
        <w:t>Review. London: Department for International Development.</w:t>
      </w:r>
    </w:p>
    <w:p w14:paraId="2B0ABEED" w14:textId="77777777" w:rsidR="00D12789" w:rsidRDefault="00D12789" w:rsidP="00D12789">
      <w:pPr>
        <w:spacing w:after="0" w:line="240" w:lineRule="auto"/>
        <w:ind w:left="480"/>
        <w:jc w:val="both"/>
        <w:rPr>
          <w:rFonts w:ascii="Arial" w:hAnsi="Arial" w:cs="Arial"/>
          <w:i/>
          <w:sz w:val="20"/>
          <w:szCs w:val="20"/>
          <w:lang w:val="en-US"/>
        </w:rPr>
      </w:pPr>
    </w:p>
    <w:p w14:paraId="564B4238" w14:textId="77777777" w:rsidR="00D12789" w:rsidRPr="00D12789" w:rsidRDefault="00D12789" w:rsidP="00D12789">
      <w:pPr>
        <w:spacing w:after="0" w:line="240" w:lineRule="auto"/>
        <w:ind w:left="480"/>
        <w:jc w:val="both"/>
        <w:rPr>
          <w:rFonts w:ascii="Arial" w:hAnsi="Arial" w:cs="Arial"/>
          <w:i/>
          <w:sz w:val="20"/>
          <w:szCs w:val="20"/>
          <w:lang w:val="en-US"/>
        </w:rPr>
      </w:pPr>
    </w:p>
    <w:p w14:paraId="64B8E86B" w14:textId="77777777" w:rsidR="00D12789" w:rsidRDefault="00D12789" w:rsidP="00FE33BD">
      <w:pPr>
        <w:spacing w:after="0" w:line="240" w:lineRule="auto"/>
        <w:jc w:val="both"/>
        <w:rPr>
          <w:rFonts w:ascii="Arial" w:hAnsi="Arial" w:cs="Arial"/>
          <w:sz w:val="20"/>
          <w:szCs w:val="20"/>
          <w:lang w:val="en-US"/>
        </w:rPr>
      </w:pPr>
    </w:p>
    <w:p w14:paraId="155FADDC" w14:textId="77777777" w:rsidR="00D12789" w:rsidRDefault="00D12789" w:rsidP="00FE33BD">
      <w:pPr>
        <w:spacing w:after="0" w:line="240" w:lineRule="auto"/>
        <w:jc w:val="both"/>
        <w:rPr>
          <w:rFonts w:ascii="Arial" w:hAnsi="Arial" w:cs="Arial"/>
          <w:sz w:val="20"/>
          <w:szCs w:val="20"/>
          <w:lang w:val="en-US"/>
        </w:rPr>
      </w:pPr>
    </w:p>
    <w:p w14:paraId="232CD2AF" w14:textId="35CCC9E7" w:rsidR="00B93B20" w:rsidRPr="00D12789" w:rsidRDefault="00365963" w:rsidP="00FE33BD">
      <w:pPr>
        <w:spacing w:after="0" w:line="240" w:lineRule="auto"/>
        <w:jc w:val="both"/>
        <w:rPr>
          <w:rFonts w:ascii="Arial" w:hAnsi="Arial" w:cs="Arial"/>
          <w:sz w:val="20"/>
          <w:szCs w:val="20"/>
          <w:lang w:val="en-US"/>
        </w:rPr>
      </w:pPr>
      <w:r w:rsidRPr="00D12789">
        <w:rPr>
          <w:rFonts w:ascii="Arial" w:hAnsi="Arial" w:cs="Arial"/>
          <w:noProof/>
          <w:sz w:val="20"/>
          <w:szCs w:val="20"/>
          <w:lang w:eastAsia="es-CL"/>
        </w:rPr>
        <mc:AlternateContent>
          <mc:Choice Requires="wps">
            <w:drawing>
              <wp:anchor distT="45720" distB="45720" distL="114300" distR="114300" simplePos="0" relativeHeight="251661312" behindDoc="0" locked="0" layoutInCell="1" allowOverlap="1" wp14:anchorId="71D6B465" wp14:editId="4284542E">
                <wp:simplePos x="0" y="0"/>
                <wp:positionH relativeFrom="column">
                  <wp:posOffset>3467100</wp:posOffset>
                </wp:positionH>
                <wp:positionV relativeFrom="paragraph">
                  <wp:posOffset>61595</wp:posOffset>
                </wp:positionV>
                <wp:extent cx="2108200" cy="410210"/>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8200" cy="410210"/>
                        </a:xfrm>
                        <a:prstGeom prst="rect">
                          <a:avLst/>
                        </a:prstGeom>
                        <a:noFill/>
                        <a:ln w="9525">
                          <a:noFill/>
                          <a:miter lim="800000"/>
                          <a:headEnd/>
                          <a:tailEnd/>
                        </a:ln>
                      </wps:spPr>
                      <wps:txbx>
                        <w:txbxContent>
                          <w:p w14:paraId="0D515FED" w14:textId="77777777" w:rsidR="00045E83" w:rsidRPr="000B291A" w:rsidRDefault="00045E83" w:rsidP="00F068A5">
                            <w:pPr>
                              <w:spacing w:after="0" w:line="240" w:lineRule="auto"/>
                              <w:jc w:val="center"/>
                              <w:rPr>
                                <w:b/>
                                <w:bCs/>
                                <w:sz w:val="20"/>
                                <w:szCs w:val="20"/>
                              </w:rPr>
                            </w:pPr>
                            <w:r w:rsidRPr="000B291A">
                              <w:rPr>
                                <w:b/>
                                <w:bCs/>
                                <w:sz w:val="20"/>
                                <w:szCs w:val="20"/>
                              </w:rPr>
                              <w:t>_________________________</w:t>
                            </w:r>
                          </w:p>
                          <w:p w14:paraId="05D9B329" w14:textId="28932A04" w:rsidR="00045E83" w:rsidRPr="000B291A" w:rsidRDefault="00045E83" w:rsidP="00F068A5">
                            <w:pPr>
                              <w:spacing w:after="0" w:line="240" w:lineRule="auto"/>
                              <w:jc w:val="center"/>
                              <w:rPr>
                                <w:sz w:val="20"/>
                                <w:szCs w:val="20"/>
                              </w:rPr>
                            </w:pPr>
                            <w:proofErr w:type="spellStart"/>
                            <w:r w:rsidRPr="000B291A">
                              <w:rPr>
                                <w:sz w:val="20"/>
                                <w:szCs w:val="20"/>
                              </w:rPr>
                              <w:t>V°B</w:t>
                            </w:r>
                            <w:proofErr w:type="spellEnd"/>
                            <w:r w:rsidRPr="000B291A">
                              <w:rPr>
                                <w:sz w:val="20"/>
                                <w:szCs w:val="20"/>
                              </w:rPr>
                              <w:t xml:space="preserve"> Profesor Guía</w:t>
                            </w:r>
                          </w:p>
                          <w:p w14:paraId="69DBCA15" w14:textId="5CE22315" w:rsidR="00192F97" w:rsidRDefault="00192F97" w:rsidP="00F068A5">
                            <w:pPr>
                              <w:spacing w:after="0" w:line="240" w:lineRule="auto"/>
                              <w:jc w:val="center"/>
                            </w:pPr>
                            <w:r w:rsidRPr="000B291A">
                              <w:rPr>
                                <w:sz w:val="20"/>
                                <w:szCs w:val="20"/>
                              </w:rPr>
                              <w:t xml:space="preserve">Pablo </w:t>
                            </w:r>
                            <w:r w:rsidR="00D12789" w:rsidRPr="000B291A">
                              <w:rPr>
                                <w:sz w:val="20"/>
                                <w:szCs w:val="20"/>
                              </w:rPr>
                              <w:t>González</w:t>
                            </w:r>
                            <w:r w:rsidRPr="000B291A">
                              <w:rPr>
                                <w:sz w:val="20"/>
                                <w:szCs w:val="2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D6B465" id="_x0000_t202" coordsize="21600,21600" o:spt="202" path="m,l,21600r21600,l21600,xe">
                <v:stroke joinstyle="miter"/>
                <v:path gradientshapeok="t" o:connecttype="rect"/>
              </v:shapetype>
              <v:shape id="Cuadro de texto 2" o:spid="_x0000_s1026" type="#_x0000_t202" style="position:absolute;left:0;text-align:left;margin-left:273pt;margin-top:4.85pt;width:166pt;height:32.3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" filled="f" stroked="f">
                <v:textbox style="mso-fit-shape-to-text:t">
                  <w:txbxContent>
                    <w:p w14:paraId="0D515FED" w14:textId="77777777" w:rsidR="00045E83" w:rsidRPr="000B291A" w:rsidRDefault="00045E83" w:rsidP="00F068A5">
                      <w:pPr>
                        <w:spacing w:after="0" w:line="240" w:lineRule="auto"/>
                        <w:jc w:val="center"/>
                        <w:rPr>
                          <w:b/>
                          <w:bCs/>
                          <w:sz w:val="20"/>
                          <w:szCs w:val="20"/>
                        </w:rPr>
                      </w:pPr>
                      <w:r w:rsidRPr="000B291A">
                        <w:rPr>
                          <w:b/>
                          <w:bCs/>
                          <w:sz w:val="20"/>
                          <w:szCs w:val="20"/>
                        </w:rPr>
                        <w:t>_________________________</w:t>
                      </w:r>
                    </w:p>
                    <w:p w14:paraId="05D9B329" w14:textId="28932A04" w:rsidR="00045E83" w:rsidRPr="000B291A" w:rsidRDefault="00045E83" w:rsidP="00F068A5">
                      <w:pPr>
                        <w:spacing w:after="0" w:line="240" w:lineRule="auto"/>
                        <w:jc w:val="center"/>
                        <w:rPr>
                          <w:sz w:val="20"/>
                          <w:szCs w:val="20"/>
                        </w:rPr>
                      </w:pPr>
                      <w:proofErr w:type="spellStart"/>
                      <w:r w:rsidRPr="000B291A">
                        <w:rPr>
                          <w:sz w:val="20"/>
                          <w:szCs w:val="20"/>
                        </w:rPr>
                        <w:t>V°B</w:t>
                      </w:r>
                      <w:proofErr w:type="spellEnd"/>
                      <w:r w:rsidRPr="000B291A">
                        <w:rPr>
                          <w:sz w:val="20"/>
                          <w:szCs w:val="20"/>
                        </w:rPr>
                        <w:t xml:space="preserve"> Profesor Guía</w:t>
                      </w:r>
                    </w:p>
                    <w:p w14:paraId="69DBCA15" w14:textId="5CE22315" w:rsidR="00192F97" w:rsidRDefault="00192F97" w:rsidP="00F068A5">
                      <w:pPr>
                        <w:spacing w:after="0" w:line="240" w:lineRule="auto"/>
                        <w:jc w:val="center"/>
                      </w:pPr>
                      <w:r w:rsidRPr="000B291A">
                        <w:rPr>
                          <w:sz w:val="20"/>
                          <w:szCs w:val="20"/>
                        </w:rPr>
                        <w:t xml:space="preserve">Pablo </w:t>
                      </w:r>
                      <w:r w:rsidR="00D12789" w:rsidRPr="000B291A">
                        <w:rPr>
                          <w:sz w:val="20"/>
                          <w:szCs w:val="20"/>
                        </w:rPr>
                        <w:t>González</w:t>
                      </w:r>
                      <w:r w:rsidRPr="000B291A">
                        <w:rPr>
                          <w:sz w:val="20"/>
                          <w:szCs w:val="20"/>
                        </w:rPr>
                        <w:t xml:space="preserve"> </w:t>
                      </w:r>
                    </w:p>
                  </w:txbxContent>
                </v:textbox>
              </v:shape>
            </w:pict>
          </mc:Fallback>
        </mc:AlternateContent>
      </w:r>
      <w:r w:rsidRPr="00D12789">
        <w:rPr>
          <w:rFonts w:ascii="Arial" w:hAnsi="Arial" w:cs="Arial"/>
          <w:noProof/>
          <w:sz w:val="20"/>
          <w:szCs w:val="20"/>
          <w:lang w:eastAsia="es-CL"/>
        </w:rPr>
        <mc:AlternateContent>
          <mc:Choice Requires="wps">
            <w:drawing>
              <wp:anchor distT="45720" distB="45720" distL="114300" distR="114300" simplePos="0" relativeHeight="251659264" behindDoc="0" locked="0" layoutInCell="1" allowOverlap="1" wp14:anchorId="1B7ABE5A" wp14:editId="7DB7FCDB">
                <wp:simplePos x="0" y="0"/>
                <wp:positionH relativeFrom="column">
                  <wp:posOffset>905510</wp:posOffset>
                </wp:positionH>
                <wp:positionV relativeFrom="paragraph">
                  <wp:posOffset>60960</wp:posOffset>
                </wp:positionV>
                <wp:extent cx="2108200" cy="41021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8200" cy="410210"/>
                        </a:xfrm>
                        <a:prstGeom prst="rect">
                          <a:avLst/>
                        </a:prstGeom>
                        <a:noFill/>
                        <a:ln w="9525">
                          <a:noFill/>
                          <a:miter lim="800000"/>
                          <a:headEnd/>
                          <a:tailEnd/>
                        </a:ln>
                      </wps:spPr>
                      <wps:txbx>
                        <w:txbxContent>
                          <w:p w14:paraId="67C14249" w14:textId="07BE5396" w:rsidR="00045E83" w:rsidRPr="000B291A" w:rsidRDefault="00045E83" w:rsidP="00365963">
                            <w:pPr>
                              <w:spacing w:after="0" w:line="240" w:lineRule="auto"/>
                              <w:rPr>
                                <w:sz w:val="20"/>
                                <w:szCs w:val="20"/>
                                <w:u w:val="single"/>
                              </w:rPr>
                            </w:pPr>
                            <w:r w:rsidRPr="000B291A">
                              <w:rPr>
                                <w:sz w:val="20"/>
                                <w:szCs w:val="20"/>
                              </w:rPr>
                              <w:t xml:space="preserve">           </w:t>
                            </w:r>
                            <w:r w:rsidRPr="000B291A">
                              <w:rPr>
                                <w:sz w:val="20"/>
                                <w:szCs w:val="20"/>
                                <w:u w:val="single"/>
                              </w:rPr>
                              <w:t xml:space="preserve"> ______________________</w:t>
                            </w:r>
                          </w:p>
                          <w:p w14:paraId="3290679F" w14:textId="50B26B0A" w:rsidR="00045E83" w:rsidRPr="000B291A" w:rsidRDefault="00045E83" w:rsidP="00F068A5">
                            <w:pPr>
                              <w:spacing w:after="0" w:line="240" w:lineRule="auto"/>
                              <w:jc w:val="center"/>
                              <w:rPr>
                                <w:sz w:val="20"/>
                                <w:szCs w:val="20"/>
                              </w:rPr>
                            </w:pPr>
                            <w:proofErr w:type="spellStart"/>
                            <w:r w:rsidRPr="000B291A">
                              <w:rPr>
                                <w:sz w:val="20"/>
                                <w:szCs w:val="20"/>
                              </w:rPr>
                              <w:t>V°B</w:t>
                            </w:r>
                            <w:proofErr w:type="spellEnd"/>
                            <w:r w:rsidRPr="000B291A">
                              <w:rPr>
                                <w:sz w:val="20"/>
                                <w:szCs w:val="20"/>
                              </w:rPr>
                              <w:t xml:space="preserve"> </w:t>
                            </w:r>
                            <w:proofErr w:type="spellStart"/>
                            <w:r w:rsidRPr="000B291A">
                              <w:rPr>
                                <w:sz w:val="20"/>
                                <w:szCs w:val="20"/>
                              </w:rPr>
                              <w:t>Tesista</w:t>
                            </w:r>
                            <w:proofErr w:type="spellEnd"/>
                          </w:p>
                          <w:p w14:paraId="56E7542C" w14:textId="06CFB83E" w:rsidR="00192F97" w:rsidRDefault="00192F97" w:rsidP="00F068A5">
                            <w:pPr>
                              <w:spacing w:after="0" w:line="240" w:lineRule="auto"/>
                              <w:jc w:val="center"/>
                            </w:pPr>
                            <w:r w:rsidRPr="000B291A">
                              <w:rPr>
                                <w:sz w:val="20"/>
                                <w:szCs w:val="20"/>
                              </w:rPr>
                              <w:t>Luis Vilugrón González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7ABE5A" id="_x0000_s1027" type="#_x0000_t202" style="position:absolute;left:0;text-align:left;margin-left:71.3pt;margin-top:4.8pt;width:166pt;height:32.3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" filled="f" stroked="f">
                <v:textbox style="mso-fit-shape-to-text:t">
                  <w:txbxContent>
                    <w:p w14:paraId="67C14249" w14:textId="07BE5396" w:rsidR="00045E83" w:rsidRPr="000B291A" w:rsidRDefault="00045E83" w:rsidP="00365963">
                      <w:pPr>
                        <w:spacing w:after="0" w:line="240" w:lineRule="auto"/>
                        <w:rPr>
                          <w:sz w:val="20"/>
                          <w:szCs w:val="20"/>
                          <w:u w:val="single"/>
                        </w:rPr>
                      </w:pPr>
                      <w:r w:rsidRPr="000B291A">
                        <w:rPr>
                          <w:sz w:val="20"/>
                          <w:szCs w:val="20"/>
                        </w:rPr>
                        <w:t xml:space="preserve">           </w:t>
                      </w:r>
                      <w:r w:rsidRPr="000B291A">
                        <w:rPr>
                          <w:sz w:val="20"/>
                          <w:szCs w:val="20"/>
                          <w:u w:val="single"/>
                        </w:rPr>
                        <w:t xml:space="preserve"> ______________________</w:t>
                      </w:r>
                    </w:p>
                    <w:p w14:paraId="3290679F" w14:textId="50B26B0A" w:rsidR="00045E83" w:rsidRPr="000B291A" w:rsidRDefault="00045E83" w:rsidP="00F068A5">
                      <w:pPr>
                        <w:spacing w:after="0" w:line="240" w:lineRule="auto"/>
                        <w:jc w:val="center"/>
                        <w:rPr>
                          <w:sz w:val="20"/>
                          <w:szCs w:val="20"/>
                        </w:rPr>
                      </w:pPr>
                      <w:proofErr w:type="spellStart"/>
                      <w:r w:rsidRPr="000B291A">
                        <w:rPr>
                          <w:sz w:val="20"/>
                          <w:szCs w:val="20"/>
                        </w:rPr>
                        <w:t>V°B</w:t>
                      </w:r>
                      <w:proofErr w:type="spellEnd"/>
                      <w:r w:rsidRPr="000B291A">
                        <w:rPr>
                          <w:sz w:val="20"/>
                          <w:szCs w:val="20"/>
                        </w:rPr>
                        <w:t xml:space="preserve"> </w:t>
                      </w:r>
                      <w:proofErr w:type="spellStart"/>
                      <w:r w:rsidRPr="000B291A">
                        <w:rPr>
                          <w:sz w:val="20"/>
                          <w:szCs w:val="20"/>
                        </w:rPr>
                        <w:t>Tesista</w:t>
                      </w:r>
                      <w:proofErr w:type="spellEnd"/>
                    </w:p>
                    <w:p w14:paraId="56E7542C" w14:textId="06CFB83E" w:rsidR="00192F97" w:rsidRDefault="00192F97" w:rsidP="00F068A5">
                      <w:pPr>
                        <w:spacing w:after="0" w:line="240" w:lineRule="auto"/>
                        <w:jc w:val="center"/>
                      </w:pPr>
                      <w:r w:rsidRPr="000B291A">
                        <w:rPr>
                          <w:sz w:val="20"/>
                          <w:szCs w:val="20"/>
                        </w:rPr>
                        <w:t>Luis Vilugrón González</w:t>
                      </w:r>
                    </w:p>
                  </w:txbxContent>
                </v:textbox>
              </v:shape>
            </w:pict>
          </mc:Fallback>
        </mc:AlternateContent>
      </w:r>
    </w:p>
    <w:p w14:paraId="27BA846C" w14:textId="32AD1A0A" w:rsidR="00B93B20" w:rsidRPr="00D12789" w:rsidRDefault="00B93B20" w:rsidP="00FE33BD">
      <w:pPr>
        <w:spacing w:after="0" w:line="240" w:lineRule="auto"/>
        <w:jc w:val="both"/>
        <w:rPr>
          <w:rFonts w:ascii="Arial" w:hAnsi="Arial" w:cs="Arial"/>
          <w:sz w:val="20"/>
          <w:szCs w:val="20"/>
          <w:lang w:val="en-US"/>
        </w:rPr>
      </w:pPr>
    </w:p>
    <w:p w14:paraId="069EC9D4" w14:textId="099B5939" w:rsidR="00622796" w:rsidRPr="00D12789" w:rsidRDefault="00F15B2D" w:rsidP="00FE33BD">
      <w:pPr>
        <w:spacing w:after="0" w:line="240" w:lineRule="auto"/>
        <w:jc w:val="both"/>
        <w:rPr>
          <w:rFonts w:ascii="Arial" w:hAnsi="Arial" w:cs="Arial"/>
          <w:sz w:val="20"/>
          <w:szCs w:val="20"/>
          <w:lang w:val="en-US"/>
        </w:rPr>
      </w:pPr>
      <w:r w:rsidRPr="00D12789">
        <w:rPr>
          <w:rFonts w:ascii="Arial" w:hAnsi="Arial" w:cs="Arial"/>
          <w:sz w:val="20"/>
          <w:szCs w:val="20"/>
          <w:lang w:val="en-US"/>
        </w:rPr>
        <w:tab/>
      </w:r>
      <w:r w:rsidRPr="00D12789">
        <w:rPr>
          <w:rFonts w:ascii="Arial" w:hAnsi="Arial" w:cs="Arial"/>
          <w:sz w:val="20"/>
          <w:szCs w:val="20"/>
          <w:lang w:val="en-US"/>
        </w:rPr>
        <w:tab/>
      </w:r>
      <w:r w:rsidRPr="00D12789">
        <w:rPr>
          <w:rFonts w:ascii="Arial" w:hAnsi="Arial" w:cs="Arial"/>
          <w:sz w:val="20"/>
          <w:szCs w:val="20"/>
          <w:lang w:val="en-US"/>
        </w:rPr>
        <w:tab/>
      </w:r>
    </w:p>
    <w:sectPr w:rsidR="00622796" w:rsidRPr="00D12789" w:rsidSect="00D12789">
      <w:footerReference w:type="default" r:id="rId11"/>
      <w:pgSz w:w="12240" w:h="15840"/>
      <w:pgMar w:top="1134" w:right="1325" w:bottom="1134"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ulio Hasbún" w:date="2020-10-11T13:29:00Z" w:initials="JH">
    <w:p w14:paraId="4E196BED" w14:textId="768EAC7E" w:rsidR="008C3888" w:rsidRDefault="008C3888">
      <w:pPr>
        <w:pStyle w:val="CommentText"/>
      </w:pPr>
      <w:r>
        <w:rPr>
          <w:rStyle w:val="CommentReference"/>
        </w:rPr>
        <w:annotationRef/>
      </w:r>
      <w:r>
        <w:t xml:space="preserve">Esta sería la pregunta de investigación que orienta el proceso de trabajo de tesis. Es recomendable que la tengas enunciada para ser revisada cada cierto tiempo. Otra forma de frasearla, es: ¿Cuáles fueron los criterios políticos que primaron en la definición de calidad para la educación </w:t>
      </w:r>
      <w:proofErr w:type="spellStart"/>
      <w:r>
        <w:t>PByM</w:t>
      </w:r>
      <w:proofErr w:type="spellEnd"/>
      <w:r>
        <w:t xml:space="preserve"> en Chile? O, ¿Por qué ciertos criterios políticos fueron más relevantes que otros al momento de plasmar una definición de calidad en las políticas públicas de educación </w:t>
      </w:r>
      <w:proofErr w:type="spellStart"/>
      <w:r>
        <w:t>PByM</w:t>
      </w:r>
      <w:proofErr w:type="spellEnd"/>
      <w:r>
        <w:t xml:space="preserve"> en Chile?</w:t>
      </w:r>
    </w:p>
  </w:comment>
  <w:comment w:id="3" w:author="Julio Hasbún" w:date="2020-10-11T13:35:00Z" w:initials="JH">
    <w:p w14:paraId="5A7C5E93" w14:textId="25CDF37A" w:rsidR="008C3888" w:rsidRDefault="008C3888" w:rsidP="0027373F">
      <w:pPr>
        <w:pStyle w:val="CommentText"/>
      </w:pPr>
      <w:r>
        <w:rPr>
          <w:rStyle w:val="CommentReference"/>
        </w:rPr>
        <w:annotationRef/>
      </w:r>
      <w:r>
        <w:t xml:space="preserve">Según autores como </w:t>
      </w:r>
      <w:proofErr w:type="spellStart"/>
      <w:r>
        <w:t>Kingdon</w:t>
      </w:r>
      <w:proofErr w:type="spellEnd"/>
      <w:r>
        <w:t xml:space="preserve"> en los países democráticos coexisten 3 agendas: la pública, la gubernamental, y la de decisiones. La primera hace referencia a aquellos </w:t>
      </w:r>
      <w:r w:rsidR="0027373F">
        <w:t xml:space="preserve">temas que son más salientes a los ciudadanos o votantes. Así, da la impresión que la tesis va en dirección a observar las interacciones entre estas agendas, dado que la de decisiones, es </w:t>
      </w:r>
      <w:r w:rsidR="0027373F">
        <w:t>el conjunto más estre</w:t>
      </w:r>
      <w:r w:rsidR="0027373F">
        <w:t xml:space="preserve">cho de cuestiones sobre las que </w:t>
      </w:r>
      <w:r w:rsidR="0027373F">
        <w:t>funcionarios gubernamentales están a punto de tomar una decisión</w:t>
      </w:r>
      <w:r w:rsidR="0027373F">
        <w:t xml:space="preserve">. </w:t>
      </w:r>
      <w:r w:rsidR="00884672">
        <w:t>Los puntos de inflexión se encontrarían en c/u de ellas, estrechando las definiciones desde un pool amplio hasta la que efectivamente emerge del congreso.</w:t>
      </w:r>
    </w:p>
  </w:comment>
  <w:comment w:id="4" w:author="Julio Hasbún" w:date="2020-10-11T14:04:00Z" w:initials="JH">
    <w:p w14:paraId="690249E9" w14:textId="2B989183" w:rsidR="00884672" w:rsidRDefault="00884672">
      <w:pPr>
        <w:pStyle w:val="CommentText"/>
      </w:pPr>
      <w:r>
        <w:rPr>
          <w:rStyle w:val="CommentReference"/>
        </w:rPr>
        <w:annotationRef/>
      </w:r>
      <w:r>
        <w:t>Éstos pueden ser determinantes para que ciertas opciones avancen desde la agenda pública a la gubernamental y luego a la de decisiones</w:t>
      </w:r>
    </w:p>
  </w:comment>
  <w:comment w:id="5" w:author="Julio Hasbún" w:date="2020-10-11T14:00:00Z" w:initials="JH">
    <w:p w14:paraId="44C136AC" w14:textId="34CB6AA4" w:rsidR="00547A15" w:rsidRDefault="00547A15">
      <w:pPr>
        <w:pStyle w:val="CommentText"/>
      </w:pPr>
      <w:r>
        <w:rPr>
          <w:rStyle w:val="CommentReference"/>
        </w:rPr>
        <w:annotationRef/>
      </w:r>
      <w:r>
        <w:t>Organizaciones de la sociedad civil y los medios de comunicación juegan un rol central en estas agendas.</w:t>
      </w:r>
    </w:p>
  </w:comment>
  <w:comment w:id="6" w:author="Julio Hasbún" w:date="2020-10-11T13:45:00Z" w:initials="JH">
    <w:p w14:paraId="149FBA74" w14:textId="7968E4C4" w:rsidR="0027373F" w:rsidRDefault="0027373F">
      <w:pPr>
        <w:pStyle w:val="CommentText"/>
      </w:pPr>
      <w:r>
        <w:rPr>
          <w:rStyle w:val="CommentReference"/>
        </w:rPr>
        <w:annotationRef/>
      </w:r>
      <w:r>
        <w:t xml:space="preserve">Analizar motivaciones requiere un ejercicio interpretativo (hermenéutico), asociado a reconocer cuáles son las posiciones e intereses de los actores en relación a sus objetivos, de acuerdo al diferencial de poder en que se hallan. Una opción es hacer un análisis crítico de discurso, apoyado en autores como van </w:t>
      </w:r>
      <w:proofErr w:type="spellStart"/>
      <w:r>
        <w:t>Dijk</w:t>
      </w:r>
      <w:proofErr w:type="spellEnd"/>
      <w:r>
        <w:t xml:space="preserve">, </w:t>
      </w:r>
      <w:proofErr w:type="spellStart"/>
      <w:r>
        <w:t>Wodak</w:t>
      </w:r>
      <w:proofErr w:type="spellEnd"/>
      <w:r>
        <w:t xml:space="preserve"> o </w:t>
      </w:r>
      <w:proofErr w:type="spellStart"/>
      <w:r>
        <w:t>Berardi</w:t>
      </w:r>
      <w:proofErr w:type="spellEnd"/>
      <w:r>
        <w:t>, entre otros muchos otros.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196BED" w15:done="0"/>
  <w15:commentEx w15:paraId="5A7C5E93" w15:done="0"/>
  <w15:commentEx w15:paraId="690249E9" w15:done="0"/>
  <w15:commentEx w15:paraId="44C136AC" w15:done="0"/>
  <w15:commentEx w15:paraId="149FBA74"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5B176" w14:textId="77777777" w:rsidR="00BB3009" w:rsidRDefault="00BB3009" w:rsidP="00372D72">
      <w:pPr>
        <w:spacing w:after="0" w:line="240" w:lineRule="auto"/>
      </w:pPr>
      <w:r>
        <w:separator/>
      </w:r>
    </w:p>
  </w:endnote>
  <w:endnote w:type="continuationSeparator" w:id="0">
    <w:p w14:paraId="61387185" w14:textId="77777777" w:rsidR="00BB3009" w:rsidRDefault="00BB3009" w:rsidP="00372D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游明朝">
    <w:panose1 w:val="00000000000000000000"/>
    <w:charset w:val="81"/>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A257B" w14:textId="77777777" w:rsidR="00677F88" w:rsidRPr="00677F88" w:rsidRDefault="00677F88" w:rsidP="00677F88">
    <w:pPr>
      <w:pStyle w:val="NormalWeb"/>
      <w:spacing w:before="0" w:beforeAutospacing="0" w:after="160" w:afterAutospacing="0"/>
      <w:jc w:val="right"/>
      <w:rPr>
        <w:bCs/>
        <w:sz w:val="20"/>
        <w:szCs w:val="22"/>
      </w:rPr>
    </w:pPr>
    <w:r w:rsidRPr="00677F88">
      <w:rPr>
        <w:bCs/>
        <w:sz w:val="20"/>
        <w:szCs w:val="22"/>
      </w:rPr>
      <w:t>Curso IN7U1-1 Taller de Tesis I</w:t>
    </w:r>
  </w:p>
  <w:p w14:paraId="3F1284C3" w14:textId="77777777" w:rsidR="00677F88" w:rsidRDefault="00677F8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DD8C6" w14:textId="77777777" w:rsidR="00BB3009" w:rsidRDefault="00BB3009" w:rsidP="00372D72">
      <w:pPr>
        <w:spacing w:after="0" w:line="240" w:lineRule="auto"/>
      </w:pPr>
      <w:r>
        <w:separator/>
      </w:r>
    </w:p>
  </w:footnote>
  <w:footnote w:type="continuationSeparator" w:id="0">
    <w:p w14:paraId="06C017B9" w14:textId="77777777" w:rsidR="00BB3009" w:rsidRDefault="00BB3009" w:rsidP="00372D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27F1"/>
    <w:multiLevelType w:val="hybridMultilevel"/>
    <w:tmpl w:val="EE249A6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BBF43D9"/>
    <w:multiLevelType w:val="hybridMultilevel"/>
    <w:tmpl w:val="486A6DF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7A432BD"/>
    <w:multiLevelType w:val="hybridMultilevel"/>
    <w:tmpl w:val="437C4E7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8D141A6"/>
    <w:multiLevelType w:val="hybridMultilevel"/>
    <w:tmpl w:val="7A68893C"/>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2CA44E59"/>
    <w:multiLevelType w:val="hybridMultilevel"/>
    <w:tmpl w:val="EE1C4536"/>
    <w:lvl w:ilvl="0" w:tplc="340A000B">
      <w:start w:val="1"/>
      <w:numFmt w:val="bullet"/>
      <w:lvlText w:val=""/>
      <w:lvlJc w:val="left"/>
      <w:pPr>
        <w:ind w:left="1428" w:hanging="360"/>
      </w:pPr>
      <w:rPr>
        <w:rFonts w:ascii="Wingdings" w:hAnsi="Wingdings"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5" w15:restartNumberingAfterBreak="0">
    <w:nsid w:val="49D52D1B"/>
    <w:multiLevelType w:val="hybridMultilevel"/>
    <w:tmpl w:val="A74EFEA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4BC50610"/>
    <w:multiLevelType w:val="hybridMultilevel"/>
    <w:tmpl w:val="66C897A2"/>
    <w:lvl w:ilvl="0" w:tplc="1F382B38">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E210EA7"/>
    <w:multiLevelType w:val="hybridMultilevel"/>
    <w:tmpl w:val="B3E6EB20"/>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536B6766"/>
    <w:multiLevelType w:val="hybridMultilevel"/>
    <w:tmpl w:val="34283F8A"/>
    <w:lvl w:ilvl="0" w:tplc="D23825AA">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53982977"/>
    <w:multiLevelType w:val="hybridMultilevel"/>
    <w:tmpl w:val="95C8C6D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67DA5527"/>
    <w:multiLevelType w:val="hybridMultilevel"/>
    <w:tmpl w:val="E92E075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6AF217EE"/>
    <w:multiLevelType w:val="hybridMultilevel"/>
    <w:tmpl w:val="CBA4D7CC"/>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7724050C"/>
    <w:multiLevelType w:val="hybridMultilevel"/>
    <w:tmpl w:val="798208C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
  </w:num>
  <w:num w:numId="2">
    <w:abstractNumId w:val="11"/>
  </w:num>
  <w:num w:numId="3">
    <w:abstractNumId w:val="9"/>
  </w:num>
  <w:num w:numId="4">
    <w:abstractNumId w:val="4"/>
  </w:num>
  <w:num w:numId="5">
    <w:abstractNumId w:val="10"/>
  </w:num>
  <w:num w:numId="6">
    <w:abstractNumId w:val="0"/>
  </w:num>
  <w:num w:numId="7">
    <w:abstractNumId w:val="2"/>
  </w:num>
  <w:num w:numId="8">
    <w:abstractNumId w:val="6"/>
  </w:num>
  <w:num w:numId="9">
    <w:abstractNumId w:val="5"/>
  </w:num>
  <w:num w:numId="10">
    <w:abstractNumId w:val="8"/>
  </w:num>
  <w:num w:numId="11">
    <w:abstractNumId w:val="3"/>
  </w:num>
  <w:num w:numId="12">
    <w:abstractNumId w:val="7"/>
  </w:num>
  <w:num w:numId="13">
    <w:abstractNumId w:val="1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lio Hasbún">
    <w15:presenceInfo w15:providerId="None" w15:userId="Julio Hasbú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04A"/>
    <w:rsid w:val="0001750F"/>
    <w:rsid w:val="00025354"/>
    <w:rsid w:val="00027188"/>
    <w:rsid w:val="00027CD0"/>
    <w:rsid w:val="00030A4E"/>
    <w:rsid w:val="00033403"/>
    <w:rsid w:val="00035E71"/>
    <w:rsid w:val="0004300F"/>
    <w:rsid w:val="00045E83"/>
    <w:rsid w:val="00053630"/>
    <w:rsid w:val="00057D59"/>
    <w:rsid w:val="00065468"/>
    <w:rsid w:val="00065561"/>
    <w:rsid w:val="000663A6"/>
    <w:rsid w:val="0007051C"/>
    <w:rsid w:val="000708FB"/>
    <w:rsid w:val="000743F1"/>
    <w:rsid w:val="0008228E"/>
    <w:rsid w:val="00087354"/>
    <w:rsid w:val="000910F1"/>
    <w:rsid w:val="00096B4D"/>
    <w:rsid w:val="000A4B6F"/>
    <w:rsid w:val="000A5A0C"/>
    <w:rsid w:val="000B291A"/>
    <w:rsid w:val="000B53FC"/>
    <w:rsid w:val="000B67D4"/>
    <w:rsid w:val="000B7D28"/>
    <w:rsid w:val="000B7DFE"/>
    <w:rsid w:val="000C7E54"/>
    <w:rsid w:val="000D25CB"/>
    <w:rsid w:val="000D46D4"/>
    <w:rsid w:val="000E1F64"/>
    <w:rsid w:val="00105F90"/>
    <w:rsid w:val="001061A5"/>
    <w:rsid w:val="00106C79"/>
    <w:rsid w:val="00112C62"/>
    <w:rsid w:val="00115B12"/>
    <w:rsid w:val="00120945"/>
    <w:rsid w:val="001241C3"/>
    <w:rsid w:val="00144724"/>
    <w:rsid w:val="0014676A"/>
    <w:rsid w:val="00147B5D"/>
    <w:rsid w:val="001557CE"/>
    <w:rsid w:val="00170694"/>
    <w:rsid w:val="00173824"/>
    <w:rsid w:val="00177A6D"/>
    <w:rsid w:val="001857F6"/>
    <w:rsid w:val="0018618C"/>
    <w:rsid w:val="00192F97"/>
    <w:rsid w:val="00194A6D"/>
    <w:rsid w:val="001A2201"/>
    <w:rsid w:val="001A35DF"/>
    <w:rsid w:val="001A371C"/>
    <w:rsid w:val="001B2C64"/>
    <w:rsid w:val="001C0C78"/>
    <w:rsid w:val="001C1796"/>
    <w:rsid w:val="001C604F"/>
    <w:rsid w:val="001E4656"/>
    <w:rsid w:val="001F1097"/>
    <w:rsid w:val="0020091E"/>
    <w:rsid w:val="0020789A"/>
    <w:rsid w:val="0021539F"/>
    <w:rsid w:val="002176C9"/>
    <w:rsid w:val="002249E5"/>
    <w:rsid w:val="00226334"/>
    <w:rsid w:val="00226F31"/>
    <w:rsid w:val="0024782F"/>
    <w:rsid w:val="0025042E"/>
    <w:rsid w:val="002525FF"/>
    <w:rsid w:val="00253EE7"/>
    <w:rsid w:val="0025666D"/>
    <w:rsid w:val="0027373F"/>
    <w:rsid w:val="00290A43"/>
    <w:rsid w:val="0029444E"/>
    <w:rsid w:val="00295618"/>
    <w:rsid w:val="0029575E"/>
    <w:rsid w:val="00296B62"/>
    <w:rsid w:val="002A1294"/>
    <w:rsid w:val="002A195C"/>
    <w:rsid w:val="002B27B9"/>
    <w:rsid w:val="002C6D63"/>
    <w:rsid w:val="002D2D0D"/>
    <w:rsid w:val="002E6AE9"/>
    <w:rsid w:val="002F4143"/>
    <w:rsid w:val="00310272"/>
    <w:rsid w:val="003156E5"/>
    <w:rsid w:val="00315EEE"/>
    <w:rsid w:val="00336CFE"/>
    <w:rsid w:val="00337978"/>
    <w:rsid w:val="00342E87"/>
    <w:rsid w:val="00346A04"/>
    <w:rsid w:val="00346A0C"/>
    <w:rsid w:val="003524FB"/>
    <w:rsid w:val="00355C74"/>
    <w:rsid w:val="00362112"/>
    <w:rsid w:val="00362BFB"/>
    <w:rsid w:val="00365963"/>
    <w:rsid w:val="0037258E"/>
    <w:rsid w:val="00372D72"/>
    <w:rsid w:val="00376358"/>
    <w:rsid w:val="003813B6"/>
    <w:rsid w:val="00383125"/>
    <w:rsid w:val="00384D15"/>
    <w:rsid w:val="0039020E"/>
    <w:rsid w:val="0039309E"/>
    <w:rsid w:val="003932E4"/>
    <w:rsid w:val="003A3396"/>
    <w:rsid w:val="003A3E87"/>
    <w:rsid w:val="003B17BD"/>
    <w:rsid w:val="003B7685"/>
    <w:rsid w:val="003C78B2"/>
    <w:rsid w:val="003D3EF3"/>
    <w:rsid w:val="003E02B9"/>
    <w:rsid w:val="003E1AB5"/>
    <w:rsid w:val="003F0488"/>
    <w:rsid w:val="003F0734"/>
    <w:rsid w:val="003F0AED"/>
    <w:rsid w:val="003F6B5E"/>
    <w:rsid w:val="00400A48"/>
    <w:rsid w:val="00413726"/>
    <w:rsid w:val="0041428A"/>
    <w:rsid w:val="004150ED"/>
    <w:rsid w:val="00430985"/>
    <w:rsid w:val="004412E6"/>
    <w:rsid w:val="0044394F"/>
    <w:rsid w:val="00445333"/>
    <w:rsid w:val="00445ACB"/>
    <w:rsid w:val="004521DC"/>
    <w:rsid w:val="0045397D"/>
    <w:rsid w:val="004559C6"/>
    <w:rsid w:val="00456A07"/>
    <w:rsid w:val="00461129"/>
    <w:rsid w:val="00481A8E"/>
    <w:rsid w:val="00481F0D"/>
    <w:rsid w:val="00485FC5"/>
    <w:rsid w:val="004A001E"/>
    <w:rsid w:val="004A5378"/>
    <w:rsid w:val="004A6170"/>
    <w:rsid w:val="004A6757"/>
    <w:rsid w:val="004B1A07"/>
    <w:rsid w:val="004B4743"/>
    <w:rsid w:val="004C3461"/>
    <w:rsid w:val="004C547A"/>
    <w:rsid w:val="004C762B"/>
    <w:rsid w:val="004C7C83"/>
    <w:rsid w:val="004D334B"/>
    <w:rsid w:val="004D6FF9"/>
    <w:rsid w:val="004E49B8"/>
    <w:rsid w:val="004E5519"/>
    <w:rsid w:val="004F50E3"/>
    <w:rsid w:val="00502B7C"/>
    <w:rsid w:val="00520B89"/>
    <w:rsid w:val="00526BC7"/>
    <w:rsid w:val="00526EB2"/>
    <w:rsid w:val="00527789"/>
    <w:rsid w:val="00533F9A"/>
    <w:rsid w:val="005368E2"/>
    <w:rsid w:val="00540EC2"/>
    <w:rsid w:val="00543421"/>
    <w:rsid w:val="00545F23"/>
    <w:rsid w:val="00547A15"/>
    <w:rsid w:val="00551CE1"/>
    <w:rsid w:val="0055231B"/>
    <w:rsid w:val="005741E3"/>
    <w:rsid w:val="005800AB"/>
    <w:rsid w:val="005855D4"/>
    <w:rsid w:val="005866A8"/>
    <w:rsid w:val="00587EF7"/>
    <w:rsid w:val="005938DE"/>
    <w:rsid w:val="005A730B"/>
    <w:rsid w:val="005B2083"/>
    <w:rsid w:val="005C4125"/>
    <w:rsid w:val="005C72A8"/>
    <w:rsid w:val="005D4499"/>
    <w:rsid w:val="005D5745"/>
    <w:rsid w:val="005F1064"/>
    <w:rsid w:val="006001FB"/>
    <w:rsid w:val="006021A0"/>
    <w:rsid w:val="006104DD"/>
    <w:rsid w:val="00613B13"/>
    <w:rsid w:val="00620834"/>
    <w:rsid w:val="00620986"/>
    <w:rsid w:val="00622796"/>
    <w:rsid w:val="00624942"/>
    <w:rsid w:val="00635087"/>
    <w:rsid w:val="006442F4"/>
    <w:rsid w:val="006609F2"/>
    <w:rsid w:val="00663F9E"/>
    <w:rsid w:val="00672E4F"/>
    <w:rsid w:val="00677F88"/>
    <w:rsid w:val="00684BA9"/>
    <w:rsid w:val="00686F3B"/>
    <w:rsid w:val="0068757D"/>
    <w:rsid w:val="006A4F7C"/>
    <w:rsid w:val="006B11C2"/>
    <w:rsid w:val="006B18D7"/>
    <w:rsid w:val="006B21F7"/>
    <w:rsid w:val="006B312A"/>
    <w:rsid w:val="006B3447"/>
    <w:rsid w:val="006C2671"/>
    <w:rsid w:val="006C7776"/>
    <w:rsid w:val="006D0442"/>
    <w:rsid w:val="006D1D59"/>
    <w:rsid w:val="006D5D86"/>
    <w:rsid w:val="006E6D71"/>
    <w:rsid w:val="006F1502"/>
    <w:rsid w:val="006F159B"/>
    <w:rsid w:val="006F2CEF"/>
    <w:rsid w:val="0070488D"/>
    <w:rsid w:val="00706208"/>
    <w:rsid w:val="0072193A"/>
    <w:rsid w:val="00722A6D"/>
    <w:rsid w:val="00723FC9"/>
    <w:rsid w:val="0073599B"/>
    <w:rsid w:val="0074223B"/>
    <w:rsid w:val="00742834"/>
    <w:rsid w:val="00744C29"/>
    <w:rsid w:val="00746D50"/>
    <w:rsid w:val="00750F92"/>
    <w:rsid w:val="00771F25"/>
    <w:rsid w:val="00772EDB"/>
    <w:rsid w:val="00774EB6"/>
    <w:rsid w:val="00775196"/>
    <w:rsid w:val="007827F9"/>
    <w:rsid w:val="007843FF"/>
    <w:rsid w:val="00790058"/>
    <w:rsid w:val="00793682"/>
    <w:rsid w:val="0079470D"/>
    <w:rsid w:val="007A430D"/>
    <w:rsid w:val="007B14E9"/>
    <w:rsid w:val="007C38CF"/>
    <w:rsid w:val="007C4E66"/>
    <w:rsid w:val="007C4FAF"/>
    <w:rsid w:val="007D0579"/>
    <w:rsid w:val="007D15F1"/>
    <w:rsid w:val="007D2169"/>
    <w:rsid w:val="007D2E6B"/>
    <w:rsid w:val="007D6598"/>
    <w:rsid w:val="007E0B8F"/>
    <w:rsid w:val="007E0CB4"/>
    <w:rsid w:val="007F5CF4"/>
    <w:rsid w:val="007F6E67"/>
    <w:rsid w:val="00801704"/>
    <w:rsid w:val="0080553B"/>
    <w:rsid w:val="00824297"/>
    <w:rsid w:val="00833376"/>
    <w:rsid w:val="00835E8D"/>
    <w:rsid w:val="00843C05"/>
    <w:rsid w:val="00843FF5"/>
    <w:rsid w:val="00846C4F"/>
    <w:rsid w:val="00850888"/>
    <w:rsid w:val="00850A12"/>
    <w:rsid w:val="0086024D"/>
    <w:rsid w:val="0086094F"/>
    <w:rsid w:val="008616D6"/>
    <w:rsid w:val="0086273F"/>
    <w:rsid w:val="00863FBF"/>
    <w:rsid w:val="008769EC"/>
    <w:rsid w:val="00884672"/>
    <w:rsid w:val="008925AA"/>
    <w:rsid w:val="008A13A5"/>
    <w:rsid w:val="008A4033"/>
    <w:rsid w:val="008B067D"/>
    <w:rsid w:val="008C0490"/>
    <w:rsid w:val="008C170F"/>
    <w:rsid w:val="008C1E50"/>
    <w:rsid w:val="008C3888"/>
    <w:rsid w:val="008C5882"/>
    <w:rsid w:val="008D16B3"/>
    <w:rsid w:val="008D524B"/>
    <w:rsid w:val="008E3802"/>
    <w:rsid w:val="008E5ED8"/>
    <w:rsid w:val="008E64C6"/>
    <w:rsid w:val="008E6E1F"/>
    <w:rsid w:val="008F1B0D"/>
    <w:rsid w:val="008F2F0E"/>
    <w:rsid w:val="00902E94"/>
    <w:rsid w:val="009079AE"/>
    <w:rsid w:val="00926E9B"/>
    <w:rsid w:val="00934442"/>
    <w:rsid w:val="00935B08"/>
    <w:rsid w:val="009420B3"/>
    <w:rsid w:val="00942435"/>
    <w:rsid w:val="00942B9A"/>
    <w:rsid w:val="00945401"/>
    <w:rsid w:val="00950084"/>
    <w:rsid w:val="00950E04"/>
    <w:rsid w:val="00953FFC"/>
    <w:rsid w:val="00966422"/>
    <w:rsid w:val="00970AE6"/>
    <w:rsid w:val="0097178A"/>
    <w:rsid w:val="009735D7"/>
    <w:rsid w:val="00976BEA"/>
    <w:rsid w:val="00981793"/>
    <w:rsid w:val="00985146"/>
    <w:rsid w:val="009870CF"/>
    <w:rsid w:val="0098727A"/>
    <w:rsid w:val="009A36C5"/>
    <w:rsid w:val="009A5544"/>
    <w:rsid w:val="009A5A16"/>
    <w:rsid w:val="009B4823"/>
    <w:rsid w:val="009C13BE"/>
    <w:rsid w:val="009C2E61"/>
    <w:rsid w:val="009D1377"/>
    <w:rsid w:val="009D7424"/>
    <w:rsid w:val="009E03BF"/>
    <w:rsid w:val="009E15B0"/>
    <w:rsid w:val="009E264A"/>
    <w:rsid w:val="009E4E3A"/>
    <w:rsid w:val="009E6FF2"/>
    <w:rsid w:val="009F2F96"/>
    <w:rsid w:val="009F5520"/>
    <w:rsid w:val="009F6D9E"/>
    <w:rsid w:val="00A00797"/>
    <w:rsid w:val="00A0175C"/>
    <w:rsid w:val="00A02317"/>
    <w:rsid w:val="00A02555"/>
    <w:rsid w:val="00A0614E"/>
    <w:rsid w:val="00A15BC0"/>
    <w:rsid w:val="00A2089D"/>
    <w:rsid w:val="00A30051"/>
    <w:rsid w:val="00A35C5D"/>
    <w:rsid w:val="00A36DD7"/>
    <w:rsid w:val="00A40F8F"/>
    <w:rsid w:val="00A47BE1"/>
    <w:rsid w:val="00A50BD7"/>
    <w:rsid w:val="00A63D47"/>
    <w:rsid w:val="00A642C7"/>
    <w:rsid w:val="00A65606"/>
    <w:rsid w:val="00A65A23"/>
    <w:rsid w:val="00A75940"/>
    <w:rsid w:val="00A86EBD"/>
    <w:rsid w:val="00A963D6"/>
    <w:rsid w:val="00AA154B"/>
    <w:rsid w:val="00AC1D73"/>
    <w:rsid w:val="00AC200F"/>
    <w:rsid w:val="00AD0124"/>
    <w:rsid w:val="00AD3A4B"/>
    <w:rsid w:val="00AD6FE1"/>
    <w:rsid w:val="00AE39A7"/>
    <w:rsid w:val="00AE7768"/>
    <w:rsid w:val="00AF552F"/>
    <w:rsid w:val="00B10378"/>
    <w:rsid w:val="00B21F73"/>
    <w:rsid w:val="00B24304"/>
    <w:rsid w:val="00B30BCB"/>
    <w:rsid w:val="00B31BC4"/>
    <w:rsid w:val="00B4050E"/>
    <w:rsid w:val="00B415C9"/>
    <w:rsid w:val="00B425DE"/>
    <w:rsid w:val="00B43AB4"/>
    <w:rsid w:val="00B4714C"/>
    <w:rsid w:val="00B474E5"/>
    <w:rsid w:val="00B50F64"/>
    <w:rsid w:val="00B51FE4"/>
    <w:rsid w:val="00B53F4D"/>
    <w:rsid w:val="00B61313"/>
    <w:rsid w:val="00B61ACA"/>
    <w:rsid w:val="00B74682"/>
    <w:rsid w:val="00B80050"/>
    <w:rsid w:val="00B83804"/>
    <w:rsid w:val="00B86643"/>
    <w:rsid w:val="00B938FB"/>
    <w:rsid w:val="00B93B20"/>
    <w:rsid w:val="00B9401A"/>
    <w:rsid w:val="00B9623E"/>
    <w:rsid w:val="00B970B7"/>
    <w:rsid w:val="00BA1253"/>
    <w:rsid w:val="00BA20D2"/>
    <w:rsid w:val="00BA6508"/>
    <w:rsid w:val="00BA7ED6"/>
    <w:rsid w:val="00BB28F8"/>
    <w:rsid w:val="00BB3009"/>
    <w:rsid w:val="00BB4265"/>
    <w:rsid w:val="00BC0401"/>
    <w:rsid w:val="00BD5D3A"/>
    <w:rsid w:val="00BD603B"/>
    <w:rsid w:val="00BD6542"/>
    <w:rsid w:val="00BE0A0E"/>
    <w:rsid w:val="00BE56C8"/>
    <w:rsid w:val="00BE5713"/>
    <w:rsid w:val="00BF0148"/>
    <w:rsid w:val="00BF4640"/>
    <w:rsid w:val="00C01713"/>
    <w:rsid w:val="00C07729"/>
    <w:rsid w:val="00C11EAF"/>
    <w:rsid w:val="00C20CFE"/>
    <w:rsid w:val="00C20F46"/>
    <w:rsid w:val="00C21C45"/>
    <w:rsid w:val="00C3230F"/>
    <w:rsid w:val="00C34D9B"/>
    <w:rsid w:val="00C36FC7"/>
    <w:rsid w:val="00C430C0"/>
    <w:rsid w:val="00C43B81"/>
    <w:rsid w:val="00C44999"/>
    <w:rsid w:val="00C47762"/>
    <w:rsid w:val="00C51167"/>
    <w:rsid w:val="00C52DB7"/>
    <w:rsid w:val="00C53096"/>
    <w:rsid w:val="00C54D67"/>
    <w:rsid w:val="00C60876"/>
    <w:rsid w:val="00C60B37"/>
    <w:rsid w:val="00C66952"/>
    <w:rsid w:val="00C767CE"/>
    <w:rsid w:val="00C773E8"/>
    <w:rsid w:val="00C77B7B"/>
    <w:rsid w:val="00CA5DE7"/>
    <w:rsid w:val="00CB6342"/>
    <w:rsid w:val="00CC0E44"/>
    <w:rsid w:val="00CC46E0"/>
    <w:rsid w:val="00CC7BAC"/>
    <w:rsid w:val="00CD150B"/>
    <w:rsid w:val="00CD1A58"/>
    <w:rsid w:val="00CD58EC"/>
    <w:rsid w:val="00CD6FC1"/>
    <w:rsid w:val="00CD776B"/>
    <w:rsid w:val="00CE0598"/>
    <w:rsid w:val="00CE39B4"/>
    <w:rsid w:val="00CE4038"/>
    <w:rsid w:val="00CE577C"/>
    <w:rsid w:val="00CE6622"/>
    <w:rsid w:val="00CF2390"/>
    <w:rsid w:val="00CF73CF"/>
    <w:rsid w:val="00D0157B"/>
    <w:rsid w:val="00D05790"/>
    <w:rsid w:val="00D06705"/>
    <w:rsid w:val="00D06FAE"/>
    <w:rsid w:val="00D06FF2"/>
    <w:rsid w:val="00D12789"/>
    <w:rsid w:val="00D20C3F"/>
    <w:rsid w:val="00D22C55"/>
    <w:rsid w:val="00D30A92"/>
    <w:rsid w:val="00D321F3"/>
    <w:rsid w:val="00D326AB"/>
    <w:rsid w:val="00D41A95"/>
    <w:rsid w:val="00D4261A"/>
    <w:rsid w:val="00D42E25"/>
    <w:rsid w:val="00D52B40"/>
    <w:rsid w:val="00D52F2F"/>
    <w:rsid w:val="00D60E24"/>
    <w:rsid w:val="00D62861"/>
    <w:rsid w:val="00D66A6C"/>
    <w:rsid w:val="00D66EAB"/>
    <w:rsid w:val="00D70C0B"/>
    <w:rsid w:val="00D70F5E"/>
    <w:rsid w:val="00D82807"/>
    <w:rsid w:val="00D82A4C"/>
    <w:rsid w:val="00D84F5E"/>
    <w:rsid w:val="00D86BEC"/>
    <w:rsid w:val="00D87975"/>
    <w:rsid w:val="00D87F1D"/>
    <w:rsid w:val="00DA4D21"/>
    <w:rsid w:val="00DB3E5A"/>
    <w:rsid w:val="00DC2DCE"/>
    <w:rsid w:val="00DC7393"/>
    <w:rsid w:val="00DD285A"/>
    <w:rsid w:val="00DD798E"/>
    <w:rsid w:val="00DE12C6"/>
    <w:rsid w:val="00DE1B59"/>
    <w:rsid w:val="00DE369A"/>
    <w:rsid w:val="00E0045B"/>
    <w:rsid w:val="00E00CA1"/>
    <w:rsid w:val="00E0321D"/>
    <w:rsid w:val="00E13A0F"/>
    <w:rsid w:val="00E16724"/>
    <w:rsid w:val="00E20B32"/>
    <w:rsid w:val="00E23661"/>
    <w:rsid w:val="00E51B79"/>
    <w:rsid w:val="00E52CD2"/>
    <w:rsid w:val="00E62AF7"/>
    <w:rsid w:val="00E62D6D"/>
    <w:rsid w:val="00E6404A"/>
    <w:rsid w:val="00E64E95"/>
    <w:rsid w:val="00E675C3"/>
    <w:rsid w:val="00E770BA"/>
    <w:rsid w:val="00E84A27"/>
    <w:rsid w:val="00E851AF"/>
    <w:rsid w:val="00E95760"/>
    <w:rsid w:val="00E975BE"/>
    <w:rsid w:val="00EA09DD"/>
    <w:rsid w:val="00EA18B4"/>
    <w:rsid w:val="00EA5C9E"/>
    <w:rsid w:val="00EB20EF"/>
    <w:rsid w:val="00EB210E"/>
    <w:rsid w:val="00EB31D0"/>
    <w:rsid w:val="00ED175B"/>
    <w:rsid w:val="00ED5C8A"/>
    <w:rsid w:val="00ED7FC1"/>
    <w:rsid w:val="00EE13F4"/>
    <w:rsid w:val="00EE51A3"/>
    <w:rsid w:val="00EE5DBF"/>
    <w:rsid w:val="00EE6E01"/>
    <w:rsid w:val="00EF20BD"/>
    <w:rsid w:val="00EF3EE1"/>
    <w:rsid w:val="00EF6C80"/>
    <w:rsid w:val="00F01791"/>
    <w:rsid w:val="00F04440"/>
    <w:rsid w:val="00F049E8"/>
    <w:rsid w:val="00F068A5"/>
    <w:rsid w:val="00F15B2D"/>
    <w:rsid w:val="00F16E1C"/>
    <w:rsid w:val="00F3264B"/>
    <w:rsid w:val="00F33B77"/>
    <w:rsid w:val="00F420E1"/>
    <w:rsid w:val="00F44624"/>
    <w:rsid w:val="00F450FF"/>
    <w:rsid w:val="00F51E3D"/>
    <w:rsid w:val="00F65330"/>
    <w:rsid w:val="00F80DFA"/>
    <w:rsid w:val="00F92840"/>
    <w:rsid w:val="00FA3263"/>
    <w:rsid w:val="00FA3B91"/>
    <w:rsid w:val="00FA4230"/>
    <w:rsid w:val="00FA4358"/>
    <w:rsid w:val="00FA48D5"/>
    <w:rsid w:val="00FB0C1E"/>
    <w:rsid w:val="00FB32B7"/>
    <w:rsid w:val="00FB7617"/>
    <w:rsid w:val="00FC19C8"/>
    <w:rsid w:val="00FC4B39"/>
    <w:rsid w:val="00FD157B"/>
    <w:rsid w:val="00FD641B"/>
    <w:rsid w:val="00FE33BD"/>
    <w:rsid w:val="00FF173C"/>
    <w:rsid w:val="00FF2A00"/>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753419"/>
  <w15:docId w15:val="{A899A194-3036-46B1-8AA8-880999BC9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9470D"/>
    <w:rPr>
      <w:sz w:val="16"/>
      <w:szCs w:val="16"/>
    </w:rPr>
  </w:style>
  <w:style w:type="paragraph" w:styleId="CommentText">
    <w:name w:val="annotation text"/>
    <w:basedOn w:val="Normal"/>
    <w:link w:val="CommentTextChar"/>
    <w:uiPriority w:val="99"/>
    <w:unhideWhenUsed/>
    <w:rsid w:val="0079470D"/>
    <w:pPr>
      <w:spacing w:line="240" w:lineRule="auto"/>
    </w:pPr>
    <w:rPr>
      <w:sz w:val="20"/>
      <w:szCs w:val="20"/>
    </w:rPr>
  </w:style>
  <w:style w:type="character" w:customStyle="1" w:styleId="CommentTextChar">
    <w:name w:val="Comment Text Char"/>
    <w:basedOn w:val="DefaultParagraphFont"/>
    <w:link w:val="CommentText"/>
    <w:uiPriority w:val="99"/>
    <w:rsid w:val="0079470D"/>
    <w:rPr>
      <w:sz w:val="20"/>
      <w:szCs w:val="20"/>
    </w:rPr>
  </w:style>
  <w:style w:type="paragraph" w:styleId="CommentSubject">
    <w:name w:val="annotation subject"/>
    <w:basedOn w:val="CommentText"/>
    <w:next w:val="CommentText"/>
    <w:link w:val="CommentSubjectChar"/>
    <w:uiPriority w:val="99"/>
    <w:semiHidden/>
    <w:unhideWhenUsed/>
    <w:rsid w:val="0079470D"/>
    <w:rPr>
      <w:b/>
      <w:bCs/>
    </w:rPr>
  </w:style>
  <w:style w:type="character" w:customStyle="1" w:styleId="CommentSubjectChar">
    <w:name w:val="Comment Subject Char"/>
    <w:basedOn w:val="CommentTextChar"/>
    <w:link w:val="CommentSubject"/>
    <w:uiPriority w:val="99"/>
    <w:semiHidden/>
    <w:rsid w:val="0079470D"/>
    <w:rPr>
      <w:b/>
      <w:bCs/>
      <w:sz w:val="20"/>
      <w:szCs w:val="20"/>
    </w:rPr>
  </w:style>
  <w:style w:type="paragraph" w:styleId="BalloonText">
    <w:name w:val="Balloon Text"/>
    <w:basedOn w:val="Normal"/>
    <w:link w:val="BalloonTextChar"/>
    <w:uiPriority w:val="99"/>
    <w:semiHidden/>
    <w:unhideWhenUsed/>
    <w:rsid w:val="007947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70D"/>
    <w:rPr>
      <w:rFonts w:ascii="Segoe UI" w:hAnsi="Segoe UI" w:cs="Segoe UI"/>
      <w:sz w:val="18"/>
      <w:szCs w:val="18"/>
    </w:rPr>
  </w:style>
  <w:style w:type="paragraph" w:styleId="ListParagraph">
    <w:name w:val="List Paragraph"/>
    <w:basedOn w:val="Normal"/>
    <w:uiPriority w:val="34"/>
    <w:qFormat/>
    <w:rsid w:val="00EF6C80"/>
    <w:pPr>
      <w:ind w:left="720"/>
      <w:contextualSpacing/>
    </w:pPr>
  </w:style>
  <w:style w:type="character" w:styleId="Hyperlink">
    <w:name w:val="Hyperlink"/>
    <w:basedOn w:val="DefaultParagraphFont"/>
    <w:uiPriority w:val="99"/>
    <w:unhideWhenUsed/>
    <w:rsid w:val="00461129"/>
    <w:rPr>
      <w:color w:val="0563C1" w:themeColor="hyperlink"/>
      <w:u w:val="single"/>
    </w:rPr>
  </w:style>
  <w:style w:type="character" w:customStyle="1" w:styleId="Mencinsinresolver1">
    <w:name w:val="Mención sin resolver1"/>
    <w:basedOn w:val="DefaultParagraphFont"/>
    <w:uiPriority w:val="99"/>
    <w:semiHidden/>
    <w:unhideWhenUsed/>
    <w:rsid w:val="00461129"/>
    <w:rPr>
      <w:color w:val="605E5C"/>
      <w:shd w:val="clear" w:color="auto" w:fill="E1DFDD"/>
    </w:rPr>
  </w:style>
  <w:style w:type="character" w:customStyle="1" w:styleId="Mencinsinresolver2">
    <w:name w:val="Mención sin resolver2"/>
    <w:basedOn w:val="DefaultParagraphFont"/>
    <w:uiPriority w:val="99"/>
    <w:semiHidden/>
    <w:unhideWhenUsed/>
    <w:rsid w:val="001C1796"/>
    <w:rPr>
      <w:color w:val="605E5C"/>
      <w:shd w:val="clear" w:color="auto" w:fill="E1DFDD"/>
    </w:rPr>
  </w:style>
  <w:style w:type="character" w:styleId="FollowedHyperlink">
    <w:name w:val="FollowedHyperlink"/>
    <w:basedOn w:val="DefaultParagraphFont"/>
    <w:uiPriority w:val="99"/>
    <w:semiHidden/>
    <w:unhideWhenUsed/>
    <w:rsid w:val="001C1796"/>
    <w:rPr>
      <w:color w:val="954F72" w:themeColor="followedHyperlink"/>
      <w:u w:val="single"/>
    </w:rPr>
  </w:style>
  <w:style w:type="paragraph" w:styleId="FootnoteText">
    <w:name w:val="footnote text"/>
    <w:basedOn w:val="Normal"/>
    <w:link w:val="FootnoteTextChar"/>
    <w:uiPriority w:val="99"/>
    <w:unhideWhenUsed/>
    <w:rsid w:val="00372D72"/>
    <w:pPr>
      <w:spacing w:after="0" w:line="240" w:lineRule="auto"/>
    </w:pPr>
    <w:rPr>
      <w:sz w:val="20"/>
      <w:szCs w:val="20"/>
    </w:rPr>
  </w:style>
  <w:style w:type="character" w:customStyle="1" w:styleId="FootnoteTextChar">
    <w:name w:val="Footnote Text Char"/>
    <w:basedOn w:val="DefaultParagraphFont"/>
    <w:link w:val="FootnoteText"/>
    <w:uiPriority w:val="99"/>
    <w:rsid w:val="00372D72"/>
    <w:rPr>
      <w:sz w:val="20"/>
      <w:szCs w:val="20"/>
    </w:rPr>
  </w:style>
  <w:style w:type="character" w:styleId="FootnoteReference">
    <w:name w:val="footnote reference"/>
    <w:basedOn w:val="DefaultParagraphFont"/>
    <w:uiPriority w:val="99"/>
    <w:semiHidden/>
    <w:unhideWhenUsed/>
    <w:rsid w:val="00372D72"/>
    <w:rPr>
      <w:vertAlign w:val="superscript"/>
    </w:rPr>
  </w:style>
  <w:style w:type="paragraph" w:styleId="Header">
    <w:name w:val="header"/>
    <w:basedOn w:val="Normal"/>
    <w:link w:val="HeaderChar"/>
    <w:uiPriority w:val="99"/>
    <w:unhideWhenUsed/>
    <w:rsid w:val="004B1A07"/>
    <w:pPr>
      <w:tabs>
        <w:tab w:val="center" w:pos="4419"/>
        <w:tab w:val="right" w:pos="8838"/>
      </w:tabs>
      <w:spacing w:after="0" w:line="240" w:lineRule="auto"/>
    </w:pPr>
  </w:style>
  <w:style w:type="character" w:customStyle="1" w:styleId="HeaderChar">
    <w:name w:val="Header Char"/>
    <w:basedOn w:val="DefaultParagraphFont"/>
    <w:link w:val="Header"/>
    <w:uiPriority w:val="99"/>
    <w:rsid w:val="004B1A07"/>
  </w:style>
  <w:style w:type="paragraph" w:styleId="Footer">
    <w:name w:val="footer"/>
    <w:basedOn w:val="Normal"/>
    <w:link w:val="FooterChar"/>
    <w:uiPriority w:val="99"/>
    <w:unhideWhenUsed/>
    <w:rsid w:val="004B1A07"/>
    <w:pPr>
      <w:tabs>
        <w:tab w:val="center" w:pos="4419"/>
        <w:tab w:val="right" w:pos="8838"/>
      </w:tabs>
      <w:spacing w:after="0" w:line="240" w:lineRule="auto"/>
    </w:pPr>
  </w:style>
  <w:style w:type="character" w:customStyle="1" w:styleId="FooterChar">
    <w:name w:val="Footer Char"/>
    <w:basedOn w:val="DefaultParagraphFont"/>
    <w:link w:val="Footer"/>
    <w:uiPriority w:val="99"/>
    <w:rsid w:val="004B1A07"/>
  </w:style>
  <w:style w:type="paragraph" w:styleId="NormalWeb">
    <w:name w:val="Normal (Web)"/>
    <w:basedOn w:val="Normal"/>
    <w:uiPriority w:val="99"/>
    <w:semiHidden/>
    <w:unhideWhenUsed/>
    <w:rsid w:val="00F51E3D"/>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114199">
      <w:bodyDiv w:val="1"/>
      <w:marLeft w:val="0"/>
      <w:marRight w:val="0"/>
      <w:marTop w:val="0"/>
      <w:marBottom w:val="0"/>
      <w:divBdr>
        <w:top w:val="none" w:sz="0" w:space="0" w:color="auto"/>
        <w:left w:val="none" w:sz="0" w:space="0" w:color="auto"/>
        <w:bottom w:val="none" w:sz="0" w:space="0" w:color="auto"/>
        <w:right w:val="none" w:sz="0" w:space="0" w:color="auto"/>
      </w:divBdr>
    </w:div>
    <w:div w:id="1864636657">
      <w:bodyDiv w:val="1"/>
      <w:marLeft w:val="0"/>
      <w:marRight w:val="0"/>
      <w:marTop w:val="0"/>
      <w:marBottom w:val="0"/>
      <w:divBdr>
        <w:top w:val="none" w:sz="0" w:space="0" w:color="auto"/>
        <w:left w:val="none" w:sz="0" w:space="0" w:color="auto"/>
        <w:bottom w:val="none" w:sz="0" w:space="0" w:color="auto"/>
        <w:right w:val="none" w:sz="0" w:space="0" w:color="auto"/>
      </w:divBdr>
      <w:divsChild>
        <w:div w:id="20238212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FB5AE-56E3-48D3-9A3C-5A2CE0E40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1856</Words>
  <Characters>10211</Characters>
  <Application>Microsoft Office Word</Application>
  <DocSecurity>0</DocSecurity>
  <Lines>85</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Piñones</dc:creator>
  <cp:keywords/>
  <dc:description/>
  <cp:lastModifiedBy>Julio Hasbún</cp:lastModifiedBy>
  <cp:revision>2</cp:revision>
  <dcterms:created xsi:type="dcterms:W3CDTF">2020-10-11T17:06:00Z</dcterms:created>
  <dcterms:modified xsi:type="dcterms:W3CDTF">2020-10-11T17:06:00Z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8320d817-faae-35ac-b9ed-fda50ef110ea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