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7E" w:rsidRDefault="009C5E7E">
      <w:pPr>
        <w:jc w:val="center"/>
        <w:rPr>
          <w:b/>
        </w:rPr>
      </w:pPr>
      <w:r>
        <w:rPr>
          <w:b/>
        </w:rPr>
        <w:t>PROGRAMA DE CURSO</w:t>
      </w:r>
    </w:p>
    <w:tbl>
      <w:tblPr>
        <w:tblW w:w="0" w:type="auto"/>
        <w:tblInd w:w="-10" w:type="dxa"/>
        <w:tblLayout w:type="fixed"/>
        <w:tblLook w:val="0000"/>
      </w:tblPr>
      <w:tblGrid>
        <w:gridCol w:w="1331"/>
        <w:gridCol w:w="643"/>
        <w:gridCol w:w="1744"/>
        <w:gridCol w:w="1744"/>
        <w:gridCol w:w="1744"/>
        <w:gridCol w:w="1764"/>
      </w:tblGrid>
      <w:tr w:rsidR="009C5E7E">
        <w:trPr>
          <w:trHeight w:val="269"/>
        </w:trPr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</w:pPr>
            <w:r>
              <w:t>Código</w:t>
            </w:r>
          </w:p>
        </w:tc>
        <w:tc>
          <w:tcPr>
            <w:tcW w:w="76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</w:pPr>
            <w:r>
              <w:t>Nombre</w:t>
            </w:r>
          </w:p>
        </w:tc>
      </w:tr>
      <w:tr w:rsidR="009C5E7E">
        <w:trPr>
          <w:trHeight w:val="269"/>
        </w:trPr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592368">
            <w:pPr>
              <w:snapToGrid w:val="0"/>
              <w:spacing w:after="0" w:line="240" w:lineRule="auto"/>
            </w:pPr>
            <w:r>
              <w:t>BT</w:t>
            </w:r>
            <w:r w:rsidR="00F34008">
              <w:t>4451</w:t>
            </w:r>
          </w:p>
        </w:tc>
        <w:tc>
          <w:tcPr>
            <w:tcW w:w="76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592368" w:rsidP="000A5B31">
            <w:pPr>
              <w:suppressAutoHyphens w:val="0"/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bookmarkStart w:id="0" w:name="OLE_LINK3"/>
            <w:bookmarkStart w:id="1" w:name="OLE_LINK4"/>
            <w:r>
              <w:rPr>
                <w:rFonts w:ascii="Century Gothic" w:hAnsi="Century Gothic" w:cs="Times New Roman"/>
                <w:b/>
                <w:szCs w:val="18"/>
                <w:lang w:eastAsia="en-US"/>
              </w:rPr>
              <w:t>Energía</w:t>
            </w:r>
            <w:r w:rsidR="00857A70" w:rsidRPr="009B5366">
              <w:rPr>
                <w:rFonts w:ascii="Century Gothic" w:hAnsi="Century Gothic" w:cs="Times New Roman"/>
                <w:b/>
                <w:szCs w:val="18"/>
                <w:lang w:eastAsia="en-US"/>
              </w:rPr>
              <w:t xml:space="preserve"> Renovable</w:t>
            </w:r>
            <w:r w:rsidR="00905769">
              <w:rPr>
                <w:rFonts w:ascii="Century Gothic" w:hAnsi="Century Gothic" w:cs="Times New Roman"/>
                <w:b/>
                <w:szCs w:val="18"/>
                <w:lang w:eastAsia="en-US"/>
              </w:rPr>
              <w:t xml:space="preserve"> a partir de B</w:t>
            </w:r>
            <w:r w:rsidR="000A5B31">
              <w:rPr>
                <w:rFonts w:ascii="Century Gothic" w:hAnsi="Century Gothic" w:cs="Times New Roman"/>
                <w:b/>
                <w:szCs w:val="18"/>
                <w:lang w:eastAsia="en-US"/>
              </w:rPr>
              <w:t>iomasa</w:t>
            </w:r>
            <w:bookmarkEnd w:id="0"/>
            <w:bookmarkEnd w:id="1"/>
          </w:p>
        </w:tc>
      </w:tr>
      <w:tr w:rsidR="009C5E7E">
        <w:trPr>
          <w:trHeight w:val="269"/>
        </w:trPr>
        <w:tc>
          <w:tcPr>
            <w:tcW w:w="89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</w:pPr>
            <w:r>
              <w:t>Nombre en Inglés</w:t>
            </w:r>
          </w:p>
        </w:tc>
      </w:tr>
      <w:tr w:rsidR="009C5E7E" w:rsidRPr="00857A70">
        <w:trPr>
          <w:trHeight w:val="270"/>
        </w:trPr>
        <w:tc>
          <w:tcPr>
            <w:tcW w:w="89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Pr="00592368" w:rsidRDefault="00A708E9" w:rsidP="009B5366">
            <w:pPr>
              <w:suppressAutoHyphens w:val="0"/>
              <w:spacing w:after="0" w:line="240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>
              <w:rPr>
                <w:rFonts w:ascii="Century Gothic" w:hAnsi="Century Gothic"/>
                <w:b/>
                <w:lang w:val="en-US"/>
              </w:rPr>
              <w:t>Renewable energy from Biomass</w:t>
            </w:r>
          </w:p>
        </w:tc>
      </w:tr>
      <w:tr w:rsidR="009C5E7E">
        <w:trPr>
          <w:trHeight w:val="269"/>
        </w:trPr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tabs>
                <w:tab w:val="left" w:pos="1210"/>
              </w:tabs>
              <w:snapToGrid w:val="0"/>
              <w:spacing w:after="0" w:line="240" w:lineRule="auto"/>
              <w:jc w:val="center"/>
            </w:pPr>
            <w:r>
              <w:t>SCT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Unidades Docentes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Horas de Cátedra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Horas Docencia Auxiliar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Horas de Trabajo Personal</w:t>
            </w:r>
          </w:p>
        </w:tc>
      </w:tr>
      <w:tr w:rsidR="009C5E7E">
        <w:trPr>
          <w:trHeight w:val="293"/>
        </w:trPr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F34008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F34008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8E2DAE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F34008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C5E7E">
        <w:trPr>
          <w:trHeight w:val="269"/>
        </w:trPr>
        <w:tc>
          <w:tcPr>
            <w:tcW w:w="5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Requisitos</w:t>
            </w:r>
          </w:p>
        </w:tc>
        <w:tc>
          <w:tcPr>
            <w:tcW w:w="35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Carácter del Curso</w:t>
            </w:r>
          </w:p>
        </w:tc>
      </w:tr>
      <w:tr w:rsidR="009C5E7E">
        <w:trPr>
          <w:trHeight w:val="269"/>
        </w:trPr>
        <w:tc>
          <w:tcPr>
            <w:tcW w:w="5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Pr="00247383" w:rsidRDefault="005E2B41" w:rsidP="00E91656">
            <w:pPr>
              <w:snapToGrid w:val="0"/>
              <w:spacing w:after="0" w:line="240" w:lineRule="auto"/>
              <w:rPr>
                <w:lang w:val="pt-BR"/>
              </w:rPr>
            </w:pPr>
            <w:r w:rsidRPr="00247383">
              <w:rPr>
                <w:lang w:val="pt-BR"/>
              </w:rPr>
              <w:t xml:space="preserve">Curso de </w:t>
            </w:r>
            <w:r w:rsidR="00280753" w:rsidRPr="00247383">
              <w:rPr>
                <w:lang w:val="pt-BR"/>
              </w:rPr>
              <w:t>Fisicoquímica</w:t>
            </w:r>
            <w:r w:rsidR="00712A3E">
              <w:rPr>
                <w:lang w:val="pt-BR"/>
              </w:rPr>
              <w:t xml:space="preserve"> (FI2004</w:t>
            </w:r>
            <w:r w:rsidR="00E91656">
              <w:rPr>
                <w:lang w:val="pt-BR"/>
              </w:rPr>
              <w:t>/</w:t>
            </w:r>
            <w:r w:rsidR="00E91656">
              <w:t xml:space="preserve"> FI2A4</w:t>
            </w:r>
            <w:r w:rsidR="00712A3E">
              <w:rPr>
                <w:lang w:val="pt-BR"/>
              </w:rPr>
              <w:t>)</w:t>
            </w:r>
            <w:r w:rsidR="00F34008" w:rsidRPr="00247383">
              <w:rPr>
                <w:lang w:val="pt-BR"/>
              </w:rPr>
              <w:t xml:space="preserve"> o Termodinám</w:t>
            </w:r>
            <w:r w:rsidR="009C35D9">
              <w:rPr>
                <w:lang w:val="pt-BR"/>
              </w:rPr>
              <w:t>i</w:t>
            </w:r>
            <w:r w:rsidR="00F34008" w:rsidRPr="00247383">
              <w:rPr>
                <w:lang w:val="pt-BR"/>
              </w:rPr>
              <w:t>ca</w:t>
            </w:r>
            <w:r w:rsidR="00E91656">
              <w:rPr>
                <w:lang w:val="pt-BR"/>
              </w:rPr>
              <w:t xml:space="preserve"> </w:t>
            </w:r>
            <w:r w:rsidR="00E91656">
              <w:t>CM2004/QI32A</w:t>
            </w:r>
          </w:p>
        </w:tc>
        <w:tc>
          <w:tcPr>
            <w:tcW w:w="35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D38" w:rsidRDefault="00122D38" w:rsidP="00CF585B">
            <w:pPr>
              <w:snapToGrid w:val="0"/>
              <w:spacing w:after="0" w:line="240" w:lineRule="auto"/>
            </w:pPr>
            <w:r>
              <w:t>Electivo Carrera Ingeniería Química</w:t>
            </w:r>
          </w:p>
          <w:p w:rsidR="00122D38" w:rsidRDefault="00122D38" w:rsidP="00CF585B">
            <w:pPr>
              <w:snapToGrid w:val="0"/>
              <w:spacing w:after="0" w:line="240" w:lineRule="auto"/>
            </w:pPr>
            <w:r>
              <w:t>Electivo Carrera Ingeniería Civil en Biotecnología</w:t>
            </w:r>
          </w:p>
          <w:p w:rsidR="009C5E7E" w:rsidRDefault="003665A0" w:rsidP="00CF585B">
            <w:pPr>
              <w:snapToGrid w:val="0"/>
              <w:spacing w:after="0" w:line="240" w:lineRule="auto"/>
            </w:pPr>
            <w:r>
              <w:t>Electivo</w:t>
            </w:r>
            <w:r w:rsidR="009B5366">
              <w:t xml:space="preserve"> -</w:t>
            </w:r>
            <w:r w:rsidR="00857A70">
              <w:t xml:space="preserve"> Minor de Energías Renovables</w:t>
            </w:r>
          </w:p>
        </w:tc>
      </w:tr>
      <w:tr w:rsidR="009C5E7E">
        <w:trPr>
          <w:trHeight w:val="269"/>
        </w:trPr>
        <w:tc>
          <w:tcPr>
            <w:tcW w:w="89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Resultado de Aprendizaje del Curso</w:t>
            </w:r>
          </w:p>
        </w:tc>
      </w:tr>
      <w:tr w:rsidR="009C5E7E">
        <w:trPr>
          <w:trHeight w:val="269"/>
        </w:trPr>
        <w:tc>
          <w:tcPr>
            <w:tcW w:w="89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</w:pPr>
            <w:r>
              <w:t>Al final del curso se espera que el estudiante</w:t>
            </w:r>
            <w:r w:rsidR="003F0D10">
              <w:t xml:space="preserve"> demuestre que</w:t>
            </w:r>
            <w:r>
              <w:t>:</w:t>
            </w:r>
          </w:p>
          <w:p w:rsidR="000A5B31" w:rsidRDefault="000A5B31" w:rsidP="00AC5A0C">
            <w:pPr>
              <w:numPr>
                <w:ilvl w:val="0"/>
                <w:numId w:val="16"/>
              </w:numPr>
              <w:tabs>
                <w:tab w:val="left" w:pos="436"/>
                <w:tab w:val="left" w:pos="2520"/>
              </w:tabs>
              <w:spacing w:after="0" w:line="240" w:lineRule="auto"/>
              <w:ind w:left="436" w:hanging="426"/>
              <w:jc w:val="both"/>
            </w:pPr>
            <w:r>
              <w:t>Comprende el concepto de biomasa.</w:t>
            </w:r>
            <w:r w:rsidR="003F0D10">
              <w:t xml:space="preserve"> </w:t>
            </w:r>
          </w:p>
          <w:p w:rsidR="00857A70" w:rsidRPr="003B1110" w:rsidRDefault="003F0D10" w:rsidP="00AC5A0C">
            <w:pPr>
              <w:numPr>
                <w:ilvl w:val="0"/>
                <w:numId w:val="16"/>
              </w:numPr>
              <w:tabs>
                <w:tab w:val="left" w:pos="436"/>
                <w:tab w:val="left" w:pos="2520"/>
              </w:tabs>
              <w:spacing w:after="0" w:line="240" w:lineRule="auto"/>
              <w:ind w:left="436" w:hanging="426"/>
              <w:jc w:val="both"/>
            </w:pPr>
            <w:r w:rsidRPr="003B1110">
              <w:t>Comprende</w:t>
            </w:r>
            <w:r w:rsidR="00857A70" w:rsidRPr="003B1110">
              <w:t xml:space="preserve"> los principios básicos de la generaci</w:t>
            </w:r>
            <w:r w:rsidR="000A5B31">
              <w:t>ón de energías renovables a partir se biomasa.</w:t>
            </w:r>
          </w:p>
          <w:p w:rsidR="009C5E7E" w:rsidRDefault="00857A70" w:rsidP="005E2B41">
            <w:pPr>
              <w:numPr>
                <w:ilvl w:val="0"/>
                <w:numId w:val="16"/>
              </w:numPr>
              <w:tabs>
                <w:tab w:val="left" w:pos="436"/>
                <w:tab w:val="left" w:pos="2520"/>
              </w:tabs>
              <w:spacing w:after="0" w:line="240" w:lineRule="auto"/>
              <w:ind w:left="436" w:hanging="426"/>
              <w:jc w:val="both"/>
            </w:pPr>
            <w:del w:id="2" w:author="Ing Quimica" w:date="2010-04-05T16:50:00Z">
              <w:r w:rsidRPr="003B1110" w:rsidDel="00247383">
                <w:delText xml:space="preserve"> </w:delText>
              </w:r>
            </w:del>
            <w:r w:rsidR="00D752B1">
              <w:t xml:space="preserve">Es capaz de </w:t>
            </w:r>
            <w:r>
              <w:t>estima</w:t>
            </w:r>
            <w:r w:rsidR="000A5B31">
              <w:t>r la cantidad de energía renovable que se puede generar</w:t>
            </w:r>
            <w:r>
              <w:t xml:space="preserve"> a partir </w:t>
            </w:r>
            <w:r w:rsidR="000A5B31">
              <w:t>diferentes tipos de biomasa disponible</w:t>
            </w:r>
            <w:r w:rsidR="00401502">
              <w:t xml:space="preserve">, </w:t>
            </w:r>
            <w:r w:rsidR="00B246C3">
              <w:t>a través de</w:t>
            </w:r>
            <w:r w:rsidR="000A5B31">
              <w:t xml:space="preserve"> rutas</w:t>
            </w:r>
            <w:r w:rsidR="005E2B41">
              <w:t xml:space="preserve"> termoquímicas, fisicoquímicas y/o bioquímicas.</w:t>
            </w:r>
          </w:p>
        </w:tc>
      </w:tr>
    </w:tbl>
    <w:p w:rsidR="009C5E7E" w:rsidRDefault="009C5E7E"/>
    <w:p w:rsidR="009C5E7E" w:rsidRDefault="009C5E7E"/>
    <w:tbl>
      <w:tblPr>
        <w:tblW w:w="0" w:type="auto"/>
        <w:tblInd w:w="-20" w:type="dxa"/>
        <w:tblLayout w:type="fixed"/>
        <w:tblLook w:val="0000"/>
      </w:tblPr>
      <w:tblGrid>
        <w:gridCol w:w="4573"/>
        <w:gridCol w:w="4362"/>
      </w:tblGrid>
      <w:tr w:rsidR="009C5E7E">
        <w:trPr>
          <w:trHeight w:val="269"/>
        </w:trPr>
        <w:tc>
          <w:tcPr>
            <w:tcW w:w="4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</w:pPr>
            <w:r>
              <w:t xml:space="preserve">Metodología Docente </w:t>
            </w:r>
          </w:p>
        </w:tc>
        <w:tc>
          <w:tcPr>
            <w:tcW w:w="4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</w:pPr>
            <w:r>
              <w:t>Evaluación General</w:t>
            </w:r>
          </w:p>
        </w:tc>
      </w:tr>
      <w:tr w:rsidR="009C5E7E">
        <w:trPr>
          <w:trHeight w:val="269"/>
        </w:trPr>
        <w:tc>
          <w:tcPr>
            <w:tcW w:w="4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jc w:val="both"/>
            </w:pPr>
            <w:r>
              <w:t>La metodología de trabajo será activo-participativa, en donde se desarrollarán:</w:t>
            </w:r>
          </w:p>
          <w:p w:rsidR="00D752B1" w:rsidRDefault="00D752B1">
            <w:pPr>
              <w:snapToGrid w:val="0"/>
              <w:spacing w:after="0" w:line="240" w:lineRule="auto"/>
              <w:jc w:val="both"/>
            </w:pPr>
          </w:p>
          <w:p w:rsidR="009C5E7E" w:rsidRDefault="009C5E7E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</w:pPr>
            <w:r>
              <w:t>Clases expositivas</w:t>
            </w:r>
            <w:r w:rsidR="00D752B1">
              <w:t xml:space="preserve"> de cátedra</w:t>
            </w:r>
          </w:p>
          <w:p w:rsidR="00D752B1" w:rsidRDefault="00D752B1" w:rsidP="00D752B1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</w:pPr>
            <w:r>
              <w:t>Clases expositivas de auxiliares</w:t>
            </w:r>
          </w:p>
          <w:p w:rsidR="00857A70" w:rsidRDefault="009C5E7E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</w:pPr>
            <w:r>
              <w:t>Sesiones demostrativas</w:t>
            </w:r>
            <w:r w:rsidR="00D752B1">
              <w:t xml:space="preserve"> </w:t>
            </w:r>
            <w:r w:rsidR="000A5B31">
              <w:t>en plantas experimentales y en</w:t>
            </w:r>
            <w:r w:rsidR="00D752B1">
              <w:t xml:space="preserve"> laboratorio</w:t>
            </w:r>
            <w:r w:rsidR="000A5B31">
              <w:t>s.</w:t>
            </w:r>
          </w:p>
          <w:p w:rsidR="009C5E7E" w:rsidRDefault="009C5E7E">
            <w:pPr>
              <w:snapToGrid w:val="0"/>
              <w:spacing w:after="0" w:line="240" w:lineRule="auto"/>
            </w:pPr>
          </w:p>
          <w:p w:rsidR="009C5E7E" w:rsidRDefault="009C5E7E">
            <w:pPr>
              <w:snapToGrid w:val="0"/>
              <w:spacing w:after="0" w:line="240" w:lineRule="auto"/>
              <w:rPr>
                <w:strike/>
              </w:rPr>
            </w:pPr>
          </w:p>
          <w:p w:rsidR="009C5E7E" w:rsidRDefault="009C5E7E">
            <w:pPr>
              <w:spacing w:after="0" w:line="240" w:lineRule="auto"/>
              <w:jc w:val="both"/>
            </w:pPr>
          </w:p>
        </w:tc>
        <w:tc>
          <w:tcPr>
            <w:tcW w:w="4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9C5E7E">
            <w:pPr>
              <w:tabs>
                <w:tab w:val="left" w:pos="-1440"/>
                <w:tab w:val="left" w:pos="-720"/>
                <w:tab w:val="left" w:pos="0"/>
                <w:tab w:val="left" w:pos="566"/>
                <w:tab w:val="left" w:pos="1142"/>
                <w:tab w:val="left" w:pos="1440"/>
                <w:tab w:val="left" w:pos="8208"/>
                <w:tab w:val="left" w:pos="10080"/>
              </w:tabs>
              <w:snapToGrid w:val="0"/>
              <w:spacing w:after="0" w:line="240" w:lineRule="auto"/>
              <w:jc w:val="both"/>
            </w:pPr>
            <w:r>
              <w:t>La evaluación permitirá que los estudiantes demuestren los resultados de aprendizaje alcanzados en los distintos momentos del proceso de enseñanza, siendo estos:</w:t>
            </w:r>
          </w:p>
          <w:p w:rsidR="00D752B1" w:rsidRDefault="00D752B1">
            <w:pPr>
              <w:tabs>
                <w:tab w:val="left" w:pos="-1440"/>
                <w:tab w:val="left" w:pos="-720"/>
                <w:tab w:val="left" w:pos="0"/>
                <w:tab w:val="left" w:pos="566"/>
                <w:tab w:val="left" w:pos="1142"/>
                <w:tab w:val="left" w:pos="1440"/>
                <w:tab w:val="left" w:pos="8208"/>
                <w:tab w:val="left" w:pos="10080"/>
              </w:tabs>
              <w:snapToGrid w:val="0"/>
              <w:spacing w:after="0" w:line="240" w:lineRule="auto"/>
              <w:jc w:val="both"/>
            </w:pPr>
          </w:p>
          <w:p w:rsidR="009C5E7E" w:rsidRDefault="009C5E7E">
            <w:pPr>
              <w:numPr>
                <w:ilvl w:val="0"/>
                <w:numId w:val="13"/>
              </w:numPr>
              <w:tabs>
                <w:tab w:val="left" w:pos="0"/>
                <w:tab w:val="left" w:pos="720"/>
                <w:tab w:val="left" w:pos="1440"/>
                <w:tab w:val="left" w:pos="2006"/>
                <w:tab w:val="left" w:pos="2582"/>
                <w:tab w:val="left" w:pos="2880"/>
                <w:tab w:val="left" w:pos="9648"/>
                <w:tab w:val="left" w:pos="11520"/>
              </w:tabs>
              <w:spacing w:after="0" w:line="240" w:lineRule="auto"/>
            </w:pPr>
            <w:r>
              <w:t>Controles.</w:t>
            </w:r>
          </w:p>
          <w:p w:rsidR="00D752B1" w:rsidRDefault="00D752B1">
            <w:pPr>
              <w:numPr>
                <w:ilvl w:val="0"/>
                <w:numId w:val="13"/>
              </w:numPr>
              <w:tabs>
                <w:tab w:val="left" w:pos="0"/>
                <w:tab w:val="left" w:pos="720"/>
                <w:tab w:val="left" w:pos="1440"/>
                <w:tab w:val="left" w:pos="2006"/>
                <w:tab w:val="left" w:pos="2582"/>
                <w:tab w:val="left" w:pos="2880"/>
                <w:tab w:val="left" w:pos="9648"/>
                <w:tab w:val="left" w:pos="11520"/>
              </w:tabs>
              <w:spacing w:after="0" w:line="240" w:lineRule="auto"/>
            </w:pPr>
            <w:r>
              <w:t>Proyecto</w:t>
            </w:r>
            <w:r w:rsidR="000A5B31">
              <w:t>.</w:t>
            </w:r>
          </w:p>
          <w:p w:rsidR="009C5E7E" w:rsidRDefault="009C5E7E">
            <w:pPr>
              <w:tabs>
                <w:tab w:val="left" w:pos="-720"/>
                <w:tab w:val="left" w:pos="0"/>
                <w:tab w:val="left" w:pos="720"/>
                <w:tab w:val="left" w:pos="1286"/>
                <w:tab w:val="left" w:pos="1862"/>
                <w:tab w:val="left" w:pos="2160"/>
                <w:tab w:val="left" w:pos="8928"/>
                <w:tab w:val="left" w:pos="10800"/>
              </w:tabs>
              <w:spacing w:after="0" w:line="240" w:lineRule="auto"/>
              <w:ind w:left="360"/>
            </w:pPr>
          </w:p>
          <w:p w:rsidR="009C5E7E" w:rsidRDefault="009C5E7E" w:rsidP="00AC5A0C">
            <w:pPr>
              <w:tabs>
                <w:tab w:val="left" w:pos="-1440"/>
                <w:tab w:val="left" w:pos="-720"/>
                <w:tab w:val="left" w:pos="0"/>
                <w:tab w:val="left" w:pos="566"/>
                <w:tab w:val="left" w:pos="1142"/>
                <w:tab w:val="left" w:pos="1440"/>
                <w:tab w:val="left" w:pos="8208"/>
                <w:tab w:val="left" w:pos="10080"/>
              </w:tabs>
              <w:spacing w:after="0" w:line="240" w:lineRule="auto"/>
              <w:jc w:val="both"/>
            </w:pPr>
            <w:r>
              <w:t>El examen dará cuenta del resultado de aprendizaje del curso.</w:t>
            </w:r>
          </w:p>
          <w:p w:rsidR="009C5E7E" w:rsidRDefault="009C5E7E">
            <w:pPr>
              <w:tabs>
                <w:tab w:val="left" w:pos="-1440"/>
                <w:tab w:val="left" w:pos="-720"/>
                <w:tab w:val="left" w:pos="0"/>
                <w:tab w:val="left" w:pos="566"/>
                <w:tab w:val="left" w:pos="1142"/>
                <w:tab w:val="left" w:pos="1440"/>
                <w:tab w:val="left" w:pos="8208"/>
                <w:tab w:val="left" w:pos="10080"/>
              </w:tabs>
              <w:spacing w:after="0" w:line="240" w:lineRule="auto"/>
              <w:jc w:val="both"/>
            </w:pPr>
          </w:p>
        </w:tc>
      </w:tr>
    </w:tbl>
    <w:p w:rsidR="009C5E7E" w:rsidRDefault="009C5E7E"/>
    <w:p w:rsidR="009C5E7E" w:rsidRDefault="009C5E7E">
      <w:pPr>
        <w:pageBreakBefore/>
        <w:jc w:val="center"/>
        <w:rPr>
          <w:b/>
        </w:rPr>
      </w:pPr>
      <w:r>
        <w:rPr>
          <w:b/>
        </w:rPr>
        <w:lastRenderedPageBreak/>
        <w:t>Unidades Temáticas</w:t>
      </w:r>
    </w:p>
    <w:tbl>
      <w:tblPr>
        <w:tblW w:w="0" w:type="auto"/>
        <w:tblInd w:w="-20" w:type="dxa"/>
        <w:tblLayout w:type="fixed"/>
        <w:tblLook w:val="0000"/>
      </w:tblPr>
      <w:tblGrid>
        <w:gridCol w:w="1635"/>
        <w:gridCol w:w="2268"/>
        <w:gridCol w:w="2835"/>
        <w:gridCol w:w="567"/>
        <w:gridCol w:w="1630"/>
      </w:tblGrid>
      <w:tr w:rsidR="009C5E7E">
        <w:trPr>
          <w:trHeight w:val="269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 xml:space="preserve">Número 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Nombre de la Unidad</w:t>
            </w:r>
          </w:p>
        </w:tc>
        <w:tc>
          <w:tcPr>
            <w:tcW w:w="2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Duración en Semanas</w:t>
            </w:r>
          </w:p>
        </w:tc>
      </w:tr>
      <w:tr w:rsidR="009C5E7E">
        <w:trPr>
          <w:trHeight w:val="290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1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8E61F9" w:rsidP="00DE0702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 xml:space="preserve">Conceptos Básicos de </w:t>
            </w:r>
            <w:r w:rsidR="00DE0702">
              <w:rPr>
                <w:rFonts w:ascii="Tahoma" w:hAnsi="Tahoma" w:cs="Tahoma"/>
                <w:sz w:val="24"/>
              </w:rPr>
              <w:t>Biomasa</w:t>
            </w:r>
            <w:r w:rsidR="00905769">
              <w:rPr>
                <w:rFonts w:ascii="Tahoma" w:hAnsi="Tahoma" w:cs="Tahoma"/>
                <w:sz w:val="24"/>
              </w:rPr>
              <w:t xml:space="preserve"> y Energía</w:t>
            </w:r>
          </w:p>
        </w:tc>
        <w:tc>
          <w:tcPr>
            <w:tcW w:w="2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9C35D9">
            <w:pPr>
              <w:snapToGrid w:val="0"/>
              <w:spacing w:after="0" w:line="240" w:lineRule="auto"/>
              <w:jc w:val="center"/>
            </w:pPr>
            <w:r>
              <w:t>3</w:t>
            </w:r>
            <w:r w:rsidR="009C5E7E">
              <w:t xml:space="preserve"> Semanas</w:t>
            </w:r>
          </w:p>
        </w:tc>
      </w:tr>
      <w:tr w:rsidR="009C5E7E">
        <w:trPr>
          <w:trHeight w:val="719"/>
        </w:trPr>
        <w:tc>
          <w:tcPr>
            <w:tcW w:w="39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Contenidos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Resultados de Aprendizaje de la Unidad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Referencias a la Bibliografía</w:t>
            </w:r>
          </w:p>
        </w:tc>
      </w:tr>
      <w:tr w:rsidR="009C5E7E" w:rsidRPr="009918C8">
        <w:trPr>
          <w:trHeight w:val="1949"/>
        </w:trPr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5769" w:rsidRPr="009C35D9" w:rsidRDefault="00905769" w:rsidP="00905769">
            <w:pPr>
              <w:pStyle w:val="Sangra3detindependiente1"/>
              <w:numPr>
                <w:ilvl w:val="0"/>
                <w:numId w:val="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Introducción al concepto de biomasa.</w:t>
            </w:r>
          </w:p>
          <w:p w:rsidR="003B1110" w:rsidRPr="009C35D9" w:rsidRDefault="00905769" w:rsidP="00D07BB7">
            <w:pPr>
              <w:pStyle w:val="Sangra3detindependiente1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Introducción a los principios básicos de termodinámica y transferencia de energía.</w:t>
            </w:r>
            <w:r w:rsidR="009125BA" w:rsidRPr="009C35D9">
              <w:rPr>
                <w:sz w:val="22"/>
                <w:szCs w:val="22"/>
              </w:rPr>
              <w:t xml:space="preserve"> </w:t>
            </w:r>
          </w:p>
          <w:p w:rsidR="00905769" w:rsidRPr="009C35D9" w:rsidRDefault="00905769" w:rsidP="00D07BB7">
            <w:pPr>
              <w:pStyle w:val="Sangra3detindependiente1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Introducción a las formas de captación y transformación de energía en el reino vegetal.</w:t>
            </w:r>
            <w:r w:rsidR="009125BA" w:rsidRPr="009C35D9">
              <w:rPr>
                <w:sz w:val="22"/>
                <w:szCs w:val="22"/>
              </w:rPr>
              <w:t xml:space="preserve">  </w:t>
            </w:r>
          </w:p>
          <w:p w:rsidR="00CF585B" w:rsidRPr="009C35D9" w:rsidRDefault="00247383" w:rsidP="00CF585B">
            <w:pPr>
              <w:pStyle w:val="Sangra3detindependiente1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 xml:space="preserve">Introducción a las técnicas de ingeniería </w:t>
            </w:r>
            <w:r w:rsidR="00CF585B" w:rsidRPr="009C35D9">
              <w:rPr>
                <w:sz w:val="22"/>
                <w:szCs w:val="22"/>
              </w:rPr>
              <w:t>genética</w:t>
            </w:r>
            <w:r w:rsidR="004D0DBD">
              <w:rPr>
                <w:sz w:val="22"/>
                <w:szCs w:val="22"/>
              </w:rPr>
              <w:t>.</w:t>
            </w:r>
          </w:p>
          <w:p w:rsidR="00CF585B" w:rsidRPr="009C35D9" w:rsidRDefault="00CF585B" w:rsidP="009C35D9">
            <w:pPr>
              <w:pStyle w:val="Sangra3detindependiente1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Elementos básicos de ingeniería metabólica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Pr="009C35D9" w:rsidRDefault="009C5E7E">
            <w:pPr>
              <w:snapToGrid w:val="0"/>
              <w:spacing w:after="0" w:line="240" w:lineRule="auto"/>
              <w:jc w:val="both"/>
            </w:pPr>
            <w:r w:rsidRPr="009C35D9">
              <w:t xml:space="preserve">Al final de </w:t>
            </w:r>
            <w:r w:rsidR="00AC5A0C" w:rsidRPr="009C35D9">
              <w:t xml:space="preserve">la unidad se espera que el </w:t>
            </w:r>
            <w:r w:rsidRPr="009C35D9">
              <w:t xml:space="preserve"> estudiante:</w:t>
            </w:r>
          </w:p>
          <w:p w:rsidR="009C5E7E" w:rsidRPr="009C35D9" w:rsidRDefault="00AC5A0C" w:rsidP="00AC5A0C">
            <w:pPr>
              <w:numPr>
                <w:ilvl w:val="0"/>
                <w:numId w:val="2"/>
              </w:numPr>
              <w:tabs>
                <w:tab w:val="clear" w:pos="720"/>
                <w:tab w:val="left" w:pos="370"/>
              </w:tabs>
              <w:snapToGrid w:val="0"/>
              <w:spacing w:after="0" w:line="240" w:lineRule="auto"/>
              <w:ind w:left="370" w:right="-2" w:hanging="283"/>
              <w:jc w:val="both"/>
            </w:pPr>
            <w:r w:rsidRPr="009C35D9">
              <w:t>Identifique</w:t>
            </w:r>
            <w:r w:rsidR="009C5E7E" w:rsidRPr="009C35D9">
              <w:t xml:space="preserve"> </w:t>
            </w:r>
            <w:r w:rsidR="009125BA" w:rsidRPr="009C35D9">
              <w:t>diferentes fuentes de biomasa.</w:t>
            </w:r>
          </w:p>
          <w:p w:rsidR="009C5E7E" w:rsidRPr="009C35D9" w:rsidRDefault="009125BA" w:rsidP="00AC5A0C">
            <w:pPr>
              <w:numPr>
                <w:ilvl w:val="0"/>
                <w:numId w:val="2"/>
              </w:numPr>
              <w:tabs>
                <w:tab w:val="clear" w:pos="720"/>
                <w:tab w:val="left" w:pos="370"/>
              </w:tabs>
              <w:snapToGrid w:val="0"/>
              <w:spacing w:after="0" w:line="240" w:lineRule="auto"/>
              <w:ind w:left="370" w:right="-2" w:hanging="283"/>
              <w:jc w:val="both"/>
              <w:rPr>
                <w:rPrChange w:id="3" w:author="Ing Quimica" w:date="2010-04-15T11:56:00Z">
                  <w:rPr/>
                </w:rPrChange>
              </w:rPr>
            </w:pPr>
            <w:r w:rsidRPr="009C35D9">
              <w:t>Comprenda los</w:t>
            </w:r>
            <w:r w:rsidR="008E61F9" w:rsidRPr="009C35D9">
              <w:rPr>
                <w:rPrChange w:id="4" w:author="Ing Quimica" w:date="2010-04-15T11:56:00Z">
                  <w:rPr/>
                </w:rPrChange>
              </w:rPr>
              <w:t xml:space="preserve"> principios básicos </w:t>
            </w:r>
            <w:r w:rsidRPr="009C35D9">
              <w:rPr>
                <w:rPrChange w:id="5" w:author="Ing Quimica" w:date="2010-04-15T11:56:00Z">
                  <w:rPr/>
                </w:rPrChange>
              </w:rPr>
              <w:t>de la fotosíntesis y la forma en que se almacena la energía en el reino vegetal.</w:t>
            </w:r>
          </w:p>
          <w:p w:rsidR="009C5E7E" w:rsidRPr="009C35D9" w:rsidRDefault="00CF585B" w:rsidP="00CF585B">
            <w:pPr>
              <w:numPr>
                <w:ilvl w:val="0"/>
                <w:numId w:val="2"/>
              </w:numPr>
              <w:tabs>
                <w:tab w:val="clear" w:pos="720"/>
                <w:tab w:val="left" w:pos="370"/>
              </w:tabs>
              <w:snapToGrid w:val="0"/>
              <w:spacing w:after="0" w:line="240" w:lineRule="auto"/>
              <w:ind w:left="370" w:right="-2" w:hanging="283"/>
              <w:jc w:val="both"/>
              <w:rPr>
                <w:sz w:val="20"/>
              </w:rPr>
            </w:pPr>
            <w:r w:rsidRPr="009C35D9">
              <w:t xml:space="preserve">Comprenda los principios básicos de </w:t>
            </w:r>
            <w:r w:rsidR="0098628A" w:rsidRPr="009C35D9">
              <w:t xml:space="preserve">las técnicas de </w:t>
            </w:r>
            <w:r w:rsidR="00247383" w:rsidRPr="009C35D9">
              <w:t>modificación</w:t>
            </w:r>
            <w:r w:rsidR="0098628A" w:rsidRPr="009C35D9">
              <w:t xml:space="preserve"> de la información </w:t>
            </w:r>
            <w:r w:rsidRPr="009C35D9">
              <w:t>genética</w:t>
            </w:r>
            <w:r w:rsidR="007E22D2" w:rsidRPr="009C35D9">
              <w:t xml:space="preserve"> </w:t>
            </w:r>
            <w:r w:rsidR="00247383" w:rsidRPr="009C35D9">
              <w:t xml:space="preserve">y </w:t>
            </w:r>
            <w:r w:rsidR="0098628A" w:rsidRPr="009C35D9">
              <w:t>del metabolismo celular, así como las es</w:t>
            </w:r>
            <w:r w:rsidR="00247383" w:rsidRPr="009C35D9">
              <w:t>trategias</w:t>
            </w:r>
            <w:r w:rsidR="0098628A" w:rsidRPr="009C35D9">
              <w:t xml:space="preserve"> de análisis.</w:t>
            </w:r>
            <w:r w:rsidR="00247383" w:rsidRPr="009C35D9">
              <w:t xml:space="preserve">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5E0BF0">
            <w:r>
              <w:t>Cheng, 2</w:t>
            </w:r>
            <w:r w:rsidR="000D6DC1">
              <w:t>008</w:t>
            </w:r>
            <w:r w:rsidR="00201841">
              <w:t xml:space="preserve"> Cap 1-3.</w:t>
            </w:r>
          </w:p>
          <w:p w:rsidR="00201841" w:rsidRDefault="00201841">
            <w:r>
              <w:t>Mousdale, 2008 Cap2.</w:t>
            </w:r>
          </w:p>
          <w:p w:rsidR="00CF585B" w:rsidRPr="009918C8" w:rsidRDefault="009918C8">
            <w:pPr>
              <w:rPr>
                <w:lang w:val="en-GB"/>
              </w:rPr>
            </w:pPr>
            <w:r w:rsidRPr="009918C8">
              <w:rPr>
                <w:lang w:val="en-GB"/>
              </w:rPr>
              <w:t xml:space="preserve">Lehninger Principles of Biochemistry (Cap </w:t>
            </w:r>
            <w:r w:rsidR="00C03296">
              <w:rPr>
                <w:lang w:val="en-GB"/>
              </w:rPr>
              <w:t>19 y 20</w:t>
            </w:r>
            <w:r w:rsidRPr="009918C8">
              <w:rPr>
                <w:lang w:val="en-GB"/>
              </w:rPr>
              <w:t xml:space="preserve">); Watson </w:t>
            </w:r>
            <w:r w:rsidR="003D4032">
              <w:rPr>
                <w:lang w:val="en-GB"/>
              </w:rPr>
              <w:t>1992</w:t>
            </w:r>
            <w:r w:rsidRPr="009918C8">
              <w:rPr>
                <w:lang w:val="en-GB"/>
              </w:rPr>
              <w:t xml:space="preserve"> (Cap</w:t>
            </w:r>
            <w:r w:rsidR="00C03296">
              <w:rPr>
                <w:lang w:val="en-GB"/>
              </w:rPr>
              <w:t xml:space="preserve"> 5-7 y 22-25</w:t>
            </w:r>
            <w:r w:rsidRPr="009918C8">
              <w:rPr>
                <w:lang w:val="en-GB"/>
              </w:rPr>
              <w:t xml:space="preserve">) </w:t>
            </w:r>
          </w:p>
        </w:tc>
      </w:tr>
    </w:tbl>
    <w:p w:rsidR="009C5E7E" w:rsidRPr="009918C8" w:rsidRDefault="009C5E7E">
      <w:pPr>
        <w:spacing w:after="0" w:line="240" w:lineRule="auto"/>
        <w:jc w:val="center"/>
        <w:rPr>
          <w:lang w:val="en-GB"/>
        </w:rPr>
      </w:pPr>
    </w:p>
    <w:p w:rsidR="00FD1847" w:rsidRPr="009918C8" w:rsidRDefault="00FD1847">
      <w:pPr>
        <w:spacing w:after="0" w:line="240" w:lineRule="auto"/>
        <w:jc w:val="center"/>
        <w:rPr>
          <w:lang w:val="en-GB"/>
        </w:rPr>
      </w:pPr>
    </w:p>
    <w:p w:rsidR="00FD1847" w:rsidRPr="009918C8" w:rsidRDefault="00FD1847">
      <w:pPr>
        <w:spacing w:after="0" w:line="240" w:lineRule="auto"/>
        <w:jc w:val="center"/>
        <w:rPr>
          <w:lang w:val="en-GB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1750"/>
        <w:gridCol w:w="2268"/>
        <w:gridCol w:w="2835"/>
        <w:gridCol w:w="567"/>
        <w:gridCol w:w="1721"/>
      </w:tblGrid>
      <w:tr w:rsidR="009C5E7E">
        <w:trPr>
          <w:trHeight w:val="269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 xml:space="preserve">Número 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Nombre de la Unidad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Duración en Semanas</w:t>
            </w:r>
          </w:p>
        </w:tc>
      </w:tr>
      <w:tr w:rsidR="009C5E7E">
        <w:trPr>
          <w:trHeight w:val="290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D623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Transformaciones Te</w:t>
            </w:r>
            <w:r w:rsidR="00AC1DE8">
              <w:rPr>
                <w:rFonts w:ascii="Tahoma" w:hAnsi="Tahoma" w:cs="Tahoma"/>
                <w:sz w:val="24"/>
              </w:rPr>
              <w:t>rm</w:t>
            </w:r>
            <w:r>
              <w:rPr>
                <w:rFonts w:ascii="Tahoma" w:hAnsi="Tahoma" w:cs="Tahoma"/>
                <w:sz w:val="24"/>
              </w:rPr>
              <w:t>oquí</w:t>
            </w:r>
            <w:r w:rsidR="0013637D">
              <w:rPr>
                <w:rFonts w:ascii="Tahoma" w:hAnsi="Tahoma" w:cs="Tahoma"/>
                <w:sz w:val="24"/>
              </w:rPr>
              <w:t>micas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8E2DAE">
            <w:pPr>
              <w:snapToGrid w:val="0"/>
              <w:spacing w:after="0" w:line="240" w:lineRule="auto"/>
              <w:jc w:val="center"/>
            </w:pPr>
            <w:r>
              <w:t>4</w:t>
            </w:r>
            <w:r w:rsidR="009C5E7E">
              <w:t xml:space="preserve"> Semanas</w:t>
            </w:r>
          </w:p>
        </w:tc>
      </w:tr>
      <w:tr w:rsidR="009C5E7E">
        <w:trPr>
          <w:trHeight w:val="269"/>
        </w:trPr>
        <w:tc>
          <w:tcPr>
            <w:tcW w:w="4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Contenidos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Resultados de Aprendizaje de la Unidad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Referencias a la Bibliografía</w:t>
            </w:r>
          </w:p>
        </w:tc>
      </w:tr>
      <w:tr w:rsidR="009C5E7E" w:rsidRPr="00201841">
        <w:trPr>
          <w:trHeight w:val="1949"/>
        </w:trPr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DAE" w:rsidRPr="00AD78DB" w:rsidRDefault="008E2DAE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Conceptos básicos de transformaciones fisicoquímicas. </w:t>
            </w:r>
          </w:p>
          <w:p w:rsidR="00D07BB7" w:rsidRDefault="008E2DAE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Procesos de combustión</w:t>
            </w:r>
            <w:r w:rsidR="004D0DB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8E2DAE" w:rsidRDefault="004D0DBD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Procesos de gasificación.</w:t>
            </w:r>
          </w:p>
          <w:p w:rsidR="008E2DAE" w:rsidRDefault="004D0DBD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Procesos de pirolisis.</w:t>
            </w:r>
          </w:p>
          <w:p w:rsidR="008E2DAE" w:rsidRDefault="008E2DAE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C249E9">
              <w:rPr>
                <w:sz w:val="22"/>
                <w:szCs w:val="22"/>
              </w:rPr>
              <w:t xml:space="preserve">Evaluación de </w:t>
            </w:r>
            <w:r>
              <w:rPr>
                <w:sz w:val="22"/>
                <w:szCs w:val="22"/>
              </w:rPr>
              <w:t xml:space="preserve">ventajas y desventajas de los combustibles generados por transformaciones termoquímicas. </w:t>
            </w:r>
          </w:p>
          <w:p w:rsidR="00F34008" w:rsidRPr="00C249E9" w:rsidRDefault="00F34008" w:rsidP="00582E39">
            <w:pPr>
              <w:pStyle w:val="Sangra3detindependiente1"/>
              <w:numPr>
                <w:ilvl w:val="0"/>
                <w:numId w:val="2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Estudio de casos</w:t>
            </w:r>
            <w:r w:rsidR="004D0DBD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A0C" w:rsidRPr="00C249E9" w:rsidRDefault="00AC5A0C" w:rsidP="00AC5A0C">
            <w:pPr>
              <w:snapToGrid w:val="0"/>
              <w:spacing w:after="0" w:line="240" w:lineRule="auto"/>
              <w:jc w:val="both"/>
            </w:pPr>
            <w:r w:rsidRPr="00C249E9">
              <w:t>Al final de la unidad se espera que el  estudiante:</w:t>
            </w:r>
          </w:p>
          <w:p w:rsidR="009C5E7E" w:rsidRPr="00C249E9" w:rsidRDefault="009B5366" w:rsidP="009B5366">
            <w:pPr>
              <w:numPr>
                <w:ilvl w:val="0"/>
                <w:numId w:val="21"/>
              </w:numPr>
              <w:tabs>
                <w:tab w:val="left" w:pos="370"/>
              </w:tabs>
              <w:snapToGrid w:val="0"/>
              <w:spacing w:after="0" w:line="240" w:lineRule="auto"/>
              <w:ind w:right="-2"/>
              <w:jc w:val="both"/>
            </w:pPr>
            <w:r w:rsidRPr="00C249E9">
              <w:t>Identifique</w:t>
            </w:r>
            <w:r w:rsidR="008E2DAE">
              <w:t xml:space="preserve"> los principales combustibles generados por rutas termoquímicas</w:t>
            </w:r>
            <w:r w:rsidR="008E2DAE" w:rsidRPr="00C249E9">
              <w:t>.</w:t>
            </w:r>
          </w:p>
          <w:p w:rsidR="009C5E7E" w:rsidRPr="00C249E9" w:rsidRDefault="009B5366" w:rsidP="00AC5A0C">
            <w:pPr>
              <w:numPr>
                <w:ilvl w:val="0"/>
                <w:numId w:val="21"/>
              </w:numPr>
              <w:tabs>
                <w:tab w:val="left" w:pos="370"/>
              </w:tabs>
              <w:snapToGrid w:val="0"/>
              <w:spacing w:after="0" w:line="240" w:lineRule="auto"/>
              <w:ind w:left="370" w:right="-2" w:hanging="283"/>
              <w:jc w:val="both"/>
            </w:pPr>
            <w:r w:rsidRPr="00C249E9">
              <w:t>Cuantifique</w:t>
            </w:r>
            <w:r w:rsidR="008E2DAE">
              <w:t xml:space="preserve"> y dimensione</w:t>
            </w:r>
            <w:r w:rsidRPr="00C249E9">
              <w:t xml:space="preserve"> </w:t>
            </w:r>
            <w:r w:rsidR="008E2DAE">
              <w:t>el potencial de producción de combustibles por rutas termoquímicas</w:t>
            </w:r>
            <w:r w:rsidR="009C5E7E" w:rsidRPr="00C249E9">
              <w:t>.</w:t>
            </w:r>
          </w:p>
          <w:p w:rsidR="006155E6" w:rsidRPr="00C249E9" w:rsidRDefault="00954100" w:rsidP="00AC5A0C">
            <w:pPr>
              <w:numPr>
                <w:ilvl w:val="0"/>
                <w:numId w:val="21"/>
              </w:numPr>
              <w:tabs>
                <w:tab w:val="left" w:pos="370"/>
              </w:tabs>
              <w:snapToGrid w:val="0"/>
              <w:spacing w:after="0" w:line="240" w:lineRule="auto"/>
              <w:ind w:left="370" w:right="-2" w:hanging="283"/>
              <w:jc w:val="both"/>
            </w:pPr>
            <w:r w:rsidRPr="00C249E9">
              <w:t>Comprenda</w:t>
            </w:r>
            <w:r w:rsidR="006155E6" w:rsidRPr="00C249E9">
              <w:t xml:space="preserve"> las ventajas y desventajas </w:t>
            </w:r>
            <w:r w:rsidR="008E2DAE">
              <w:t>de los combustibles generados por transformaciones  termoquímicas.</w:t>
            </w:r>
          </w:p>
          <w:p w:rsidR="009C5E7E" w:rsidRPr="00C249E9" w:rsidRDefault="009C5E7E">
            <w:pPr>
              <w:tabs>
                <w:tab w:val="left" w:pos="5957"/>
              </w:tabs>
              <w:snapToGrid w:val="0"/>
              <w:spacing w:after="0" w:line="240" w:lineRule="auto"/>
              <w:ind w:left="40" w:right="-2"/>
              <w:jc w:val="both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Pr="00F34008" w:rsidRDefault="00201841" w:rsidP="00F6329F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hyperlink r:id="rId7" w:history="1">
              <w:r w:rsidRPr="00F34008">
                <w:rPr>
                  <w:bCs/>
                  <w:lang w:val="en-US"/>
                </w:rPr>
                <w:t xml:space="preserve">Ford </w:t>
              </w:r>
            </w:hyperlink>
            <w:r w:rsidRPr="00F34008">
              <w:rPr>
                <w:bCs/>
                <w:lang w:val="en-US"/>
              </w:rPr>
              <w:t xml:space="preserve">y col, 1984 </w:t>
            </w:r>
            <w:r w:rsidRPr="00F34008">
              <w:rPr>
                <w:lang w:val="en-US"/>
              </w:rPr>
              <w:t>Cap A-C.</w:t>
            </w:r>
          </w:p>
          <w:p w:rsidR="00201841" w:rsidRDefault="00201841" w:rsidP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201841">
              <w:rPr>
                <w:lang w:val="en-US"/>
              </w:rPr>
              <w:t xml:space="preserve">Cheng, 2008 Cap </w:t>
            </w:r>
            <w:r>
              <w:rPr>
                <w:lang w:val="en-US"/>
              </w:rPr>
              <w:t>10</w:t>
            </w:r>
            <w:r w:rsidRPr="00201841">
              <w:rPr>
                <w:lang w:val="en-US"/>
              </w:rPr>
              <w:t>.</w:t>
            </w:r>
          </w:p>
          <w:p w:rsidR="00201841" w:rsidRPr="00201841" w:rsidRDefault="00201841" w:rsidP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r>
              <w:t>Mousdale, 2008 Cap6.</w:t>
            </w:r>
          </w:p>
        </w:tc>
      </w:tr>
    </w:tbl>
    <w:p w:rsidR="006155E6" w:rsidRPr="00201841" w:rsidRDefault="006155E6" w:rsidP="00FD1847">
      <w:pPr>
        <w:spacing w:after="0" w:line="240" w:lineRule="auto"/>
        <w:rPr>
          <w:lang w:val="en-US"/>
        </w:rPr>
      </w:pPr>
    </w:p>
    <w:p w:rsidR="00FD1847" w:rsidRPr="00201841" w:rsidRDefault="00FD1847" w:rsidP="00FD1847">
      <w:pPr>
        <w:spacing w:after="0" w:line="240" w:lineRule="auto"/>
        <w:rPr>
          <w:lang w:val="en-US"/>
        </w:rPr>
      </w:pPr>
    </w:p>
    <w:p w:rsidR="00FD1847" w:rsidRPr="00201841" w:rsidRDefault="00FD1847" w:rsidP="00FD1847">
      <w:pPr>
        <w:spacing w:after="0" w:line="240" w:lineRule="auto"/>
        <w:rPr>
          <w:lang w:val="en-US"/>
        </w:rPr>
      </w:pPr>
      <w:r w:rsidRPr="00201841">
        <w:rPr>
          <w:lang w:val="en-US"/>
        </w:rPr>
        <w:br w:type="page"/>
      </w:r>
    </w:p>
    <w:tbl>
      <w:tblPr>
        <w:tblW w:w="0" w:type="auto"/>
        <w:tblInd w:w="-55" w:type="dxa"/>
        <w:tblLayout w:type="fixed"/>
        <w:tblLook w:val="0000"/>
      </w:tblPr>
      <w:tblGrid>
        <w:gridCol w:w="1750"/>
        <w:gridCol w:w="2268"/>
        <w:gridCol w:w="2835"/>
        <w:gridCol w:w="567"/>
        <w:gridCol w:w="1721"/>
      </w:tblGrid>
      <w:tr w:rsidR="009C5E7E">
        <w:trPr>
          <w:trHeight w:val="269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 xml:space="preserve">Número 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Nombre de la Unidad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Duración en Semanas</w:t>
            </w:r>
          </w:p>
        </w:tc>
      </w:tr>
      <w:tr w:rsidR="009C5E7E">
        <w:trPr>
          <w:trHeight w:val="290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3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13637D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Transformaciones fisicoquímicas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9C35D9">
            <w:pPr>
              <w:snapToGrid w:val="0"/>
              <w:spacing w:after="0" w:line="240" w:lineRule="auto"/>
              <w:jc w:val="center"/>
            </w:pPr>
            <w:r>
              <w:t>2</w:t>
            </w:r>
            <w:r w:rsidR="009C5E7E">
              <w:t xml:space="preserve"> Semanas</w:t>
            </w:r>
          </w:p>
        </w:tc>
      </w:tr>
      <w:tr w:rsidR="009C5E7E">
        <w:trPr>
          <w:trHeight w:val="269"/>
        </w:trPr>
        <w:tc>
          <w:tcPr>
            <w:tcW w:w="4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Contenidos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Resultados de Aprendizaje de la Unidad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Referencias a la Bibliografía</w:t>
            </w:r>
          </w:p>
        </w:tc>
      </w:tr>
      <w:tr w:rsidR="009C5E7E" w:rsidRPr="00201841">
        <w:trPr>
          <w:trHeight w:val="1949"/>
        </w:trPr>
        <w:tc>
          <w:tcPr>
            <w:tcW w:w="4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Pr="009C35D9" w:rsidRDefault="00471D12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Generalidades</w:t>
            </w:r>
            <w:r w:rsidR="005D0A30" w:rsidRPr="009C35D9">
              <w:rPr>
                <w:sz w:val="22"/>
                <w:szCs w:val="22"/>
              </w:rPr>
              <w:t xml:space="preserve">, </w:t>
            </w:r>
            <w:r w:rsidR="00AD78DB" w:rsidRPr="009C35D9">
              <w:rPr>
                <w:sz w:val="22"/>
                <w:szCs w:val="22"/>
              </w:rPr>
              <w:t xml:space="preserve">situación actual de los combustibles fósiles y sus efectos. </w:t>
            </w:r>
          </w:p>
          <w:p w:rsidR="005D0A30" w:rsidRPr="009C35D9" w:rsidRDefault="00AD78DB" w:rsidP="005D0A30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Concepto Básico de Biocombustibles</w:t>
            </w:r>
            <w:r w:rsidR="004D0DBD">
              <w:rPr>
                <w:sz w:val="22"/>
                <w:szCs w:val="22"/>
              </w:rPr>
              <w:t>.</w:t>
            </w:r>
          </w:p>
          <w:p w:rsidR="009C5E7E" w:rsidRPr="009C35D9" w:rsidRDefault="000207E3" w:rsidP="00AD78DB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Características</w:t>
            </w:r>
            <w:r w:rsidR="005D0A30" w:rsidRPr="009C35D9">
              <w:rPr>
                <w:sz w:val="22"/>
                <w:szCs w:val="22"/>
              </w:rPr>
              <w:t xml:space="preserve"> </w:t>
            </w:r>
            <w:r w:rsidR="00AD78DB" w:rsidRPr="009C35D9">
              <w:rPr>
                <w:sz w:val="22"/>
                <w:szCs w:val="22"/>
              </w:rPr>
              <w:t>del biodiesel</w:t>
            </w:r>
            <w:r w:rsidR="004D0DBD">
              <w:rPr>
                <w:sz w:val="22"/>
                <w:szCs w:val="22"/>
              </w:rPr>
              <w:t>.</w:t>
            </w:r>
          </w:p>
          <w:p w:rsidR="007D7612" w:rsidRPr="009C35D9" w:rsidRDefault="007D7612" w:rsidP="00AD78DB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>Conceptos básicos de t</w:t>
            </w:r>
            <w:r w:rsidR="004D0DBD">
              <w:rPr>
                <w:sz w:val="22"/>
                <w:szCs w:val="22"/>
              </w:rPr>
              <w:t>ransformaciones fisicoquímicas.</w:t>
            </w:r>
          </w:p>
          <w:p w:rsidR="00AD78DB" w:rsidRPr="009C35D9" w:rsidRDefault="00AD78DB" w:rsidP="00AD78DB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 xml:space="preserve">Proceso de producción de biodiesel de primera y segunda generación. </w:t>
            </w:r>
          </w:p>
          <w:p w:rsidR="009C5E7E" w:rsidRPr="009C35D9" w:rsidRDefault="000207E3" w:rsidP="00AD78DB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9C35D9">
              <w:rPr>
                <w:sz w:val="22"/>
                <w:szCs w:val="22"/>
              </w:rPr>
              <w:t xml:space="preserve">Evaluación de </w:t>
            </w:r>
            <w:r w:rsidR="00AD78DB" w:rsidRPr="009C35D9">
              <w:rPr>
                <w:sz w:val="22"/>
                <w:szCs w:val="22"/>
              </w:rPr>
              <w:t xml:space="preserve">ventajas y desventajas del biodiesel. </w:t>
            </w:r>
          </w:p>
          <w:p w:rsidR="00F34008" w:rsidRPr="009C35D9" w:rsidRDefault="00F34008" w:rsidP="00AD78DB">
            <w:pPr>
              <w:pStyle w:val="Sangra3detindependiente1"/>
              <w:numPr>
                <w:ilvl w:val="0"/>
                <w:numId w:val="14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bookmarkStart w:id="6" w:name="OLE_LINK1"/>
            <w:bookmarkStart w:id="7" w:name="OLE_LINK2"/>
            <w:r w:rsidRPr="009C35D9">
              <w:rPr>
                <w:sz w:val="22"/>
                <w:szCs w:val="22"/>
              </w:rPr>
              <w:t>Estudio de casos</w:t>
            </w:r>
            <w:bookmarkEnd w:id="6"/>
            <w:bookmarkEnd w:id="7"/>
            <w:r w:rsidR="004D0DBD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A0C" w:rsidRPr="009C35D9" w:rsidRDefault="00AC5A0C" w:rsidP="00AC5A0C">
            <w:pPr>
              <w:snapToGrid w:val="0"/>
              <w:spacing w:after="0" w:line="240" w:lineRule="auto"/>
              <w:jc w:val="both"/>
            </w:pPr>
            <w:r w:rsidRPr="009C35D9">
              <w:t>Al final de la unidad se espera que el  estudiante:</w:t>
            </w:r>
          </w:p>
          <w:p w:rsidR="000207E3" w:rsidRPr="009C35D9" w:rsidRDefault="009B5366" w:rsidP="00360DAB">
            <w:pPr>
              <w:numPr>
                <w:ilvl w:val="0"/>
                <w:numId w:val="20"/>
              </w:numPr>
              <w:tabs>
                <w:tab w:val="clear" w:pos="394"/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 w:hanging="284"/>
              <w:jc w:val="both"/>
            </w:pPr>
            <w:r w:rsidRPr="009C35D9">
              <w:t>Identifique</w:t>
            </w:r>
            <w:r w:rsidR="000207E3" w:rsidRPr="009C35D9">
              <w:t xml:space="preserve"> </w:t>
            </w:r>
            <w:r w:rsidR="00AD78DB" w:rsidRPr="009C35D9">
              <w:t>los principales biocombustibles.</w:t>
            </w:r>
          </w:p>
          <w:p w:rsidR="00AD78DB" w:rsidRPr="009C35D9" w:rsidRDefault="00AD78DB" w:rsidP="00360DAB">
            <w:pPr>
              <w:numPr>
                <w:ilvl w:val="0"/>
                <w:numId w:val="20"/>
              </w:numPr>
              <w:tabs>
                <w:tab w:val="clear" w:pos="394"/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 w:hanging="284"/>
              <w:jc w:val="both"/>
            </w:pPr>
            <w:r w:rsidRPr="009C35D9">
              <w:t>Comprenda las diferentes rutas de producción de biodiesel.</w:t>
            </w:r>
          </w:p>
          <w:p w:rsidR="000207E3" w:rsidRPr="009C35D9" w:rsidRDefault="00AD78DB" w:rsidP="00360DAB">
            <w:pPr>
              <w:numPr>
                <w:ilvl w:val="0"/>
                <w:numId w:val="20"/>
              </w:numPr>
              <w:tabs>
                <w:tab w:val="clear" w:pos="394"/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 w:hanging="284"/>
              <w:jc w:val="both"/>
            </w:pPr>
            <w:r w:rsidRPr="009C35D9">
              <w:t xml:space="preserve"> Entienda las ventajas y desventajas del biodiesel.</w:t>
            </w:r>
          </w:p>
          <w:p w:rsidR="009C5E7E" w:rsidRPr="009C35D9" w:rsidRDefault="00AD78DB" w:rsidP="00AD78DB">
            <w:pPr>
              <w:numPr>
                <w:ilvl w:val="0"/>
                <w:numId w:val="20"/>
              </w:numPr>
              <w:tabs>
                <w:tab w:val="clear" w:pos="394"/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 w:hanging="284"/>
              <w:jc w:val="both"/>
            </w:pPr>
            <w:r w:rsidRPr="009C35D9">
              <w:t>Cuantifique y dimensione el potencial de producción de biodiesel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201841">
              <w:rPr>
                <w:lang w:val="en-US"/>
              </w:rPr>
              <w:t xml:space="preserve">Cheng, 2008 Cap </w:t>
            </w:r>
            <w:r>
              <w:rPr>
                <w:lang w:val="en-US"/>
              </w:rPr>
              <w:t>9</w:t>
            </w:r>
            <w:r w:rsidRPr="00201841">
              <w:rPr>
                <w:lang w:val="en-US"/>
              </w:rPr>
              <w:t>.</w:t>
            </w:r>
          </w:p>
          <w:p w:rsidR="00201841" w:rsidRPr="00201841" w:rsidRDefault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201841">
              <w:rPr>
                <w:lang w:val="en-US"/>
              </w:rPr>
              <w:t>Mousdale, 2008 Cap6.</w:t>
            </w:r>
          </w:p>
        </w:tc>
      </w:tr>
    </w:tbl>
    <w:p w:rsidR="009C5E7E" w:rsidRPr="00201841" w:rsidRDefault="009C5E7E">
      <w:pPr>
        <w:spacing w:after="0" w:line="240" w:lineRule="auto"/>
        <w:jc w:val="center"/>
        <w:rPr>
          <w:lang w:val="en-US"/>
        </w:rPr>
      </w:pPr>
    </w:p>
    <w:p w:rsidR="009C5E7E" w:rsidRPr="00201841" w:rsidRDefault="009C5E7E">
      <w:pPr>
        <w:spacing w:after="0" w:line="240" w:lineRule="auto"/>
        <w:jc w:val="center"/>
        <w:rPr>
          <w:lang w:val="en-US"/>
        </w:rPr>
      </w:pPr>
    </w:p>
    <w:p w:rsidR="009C5E7E" w:rsidRPr="00201841" w:rsidRDefault="009C5E7E">
      <w:pPr>
        <w:spacing w:after="0" w:line="240" w:lineRule="auto"/>
        <w:jc w:val="center"/>
        <w:rPr>
          <w:lang w:val="en-US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1750"/>
        <w:gridCol w:w="2268"/>
        <w:gridCol w:w="2835"/>
        <w:gridCol w:w="567"/>
        <w:gridCol w:w="1721"/>
      </w:tblGrid>
      <w:tr w:rsidR="009C5E7E">
        <w:trPr>
          <w:trHeight w:val="269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 xml:space="preserve">Número 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Nombre de la Unidad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Duración en Semanas</w:t>
            </w:r>
          </w:p>
        </w:tc>
      </w:tr>
      <w:tr w:rsidR="009C5E7E">
        <w:trPr>
          <w:trHeight w:val="290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9C5E7E">
            <w:pPr>
              <w:tabs>
                <w:tab w:val="left" w:pos="600"/>
                <w:tab w:val="center" w:pos="2443"/>
              </w:tabs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4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5E7E" w:rsidRDefault="0013637D" w:rsidP="0013637D">
            <w:pPr>
              <w:tabs>
                <w:tab w:val="left" w:pos="600"/>
                <w:tab w:val="center" w:pos="2443"/>
              </w:tabs>
              <w:snapToGrid w:val="0"/>
              <w:spacing w:after="0" w:line="240" w:lineRule="auto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Transformaciones bioquímicas</w:t>
            </w:r>
            <w:r w:rsidR="00582E39">
              <w:rPr>
                <w:rFonts w:ascii="Tahoma" w:hAnsi="Tahoma" w:cs="Tahoma"/>
                <w:sz w:val="24"/>
              </w:rPr>
              <w:t xml:space="preserve"> y Biorefinería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D13509">
            <w:pPr>
              <w:snapToGrid w:val="0"/>
              <w:spacing w:after="0" w:line="240" w:lineRule="auto"/>
              <w:jc w:val="center"/>
            </w:pPr>
            <w:r>
              <w:t>5</w:t>
            </w:r>
            <w:r w:rsidR="009C5E7E">
              <w:t xml:space="preserve"> Semanas</w:t>
            </w:r>
          </w:p>
        </w:tc>
      </w:tr>
      <w:tr w:rsidR="009C5E7E">
        <w:trPr>
          <w:trHeight w:val="269"/>
        </w:trPr>
        <w:tc>
          <w:tcPr>
            <w:tcW w:w="4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Contenidos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Resultados de Aprendizaje de la Unidad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Referencias a la Bibliografía</w:t>
            </w:r>
          </w:p>
        </w:tc>
      </w:tr>
      <w:tr w:rsidR="009C5E7E" w:rsidRPr="00A6555B">
        <w:trPr>
          <w:trHeight w:val="1949"/>
        </w:trPr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612" w:rsidRDefault="007D7612" w:rsidP="007D7612">
            <w:pPr>
              <w:pStyle w:val="Sangra3detindependiente1"/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Características básicas del b</w:t>
            </w:r>
            <w:r w:rsidR="004D0DBD">
              <w:rPr>
                <w:sz w:val="22"/>
                <w:szCs w:val="22"/>
              </w:rPr>
              <w:t>iogás y el bioetanol/biobutanol.</w:t>
            </w:r>
          </w:p>
          <w:p w:rsidR="007D7612" w:rsidRPr="00D07BB7" w:rsidRDefault="007D7612" w:rsidP="007D7612">
            <w:pPr>
              <w:pStyle w:val="Sangra3detindependiente1"/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D07BB7">
              <w:rPr>
                <w:sz w:val="22"/>
                <w:szCs w:val="22"/>
              </w:rPr>
              <w:t xml:space="preserve">Conceptos básicos </w:t>
            </w:r>
            <w:r>
              <w:rPr>
                <w:sz w:val="22"/>
                <w:szCs w:val="22"/>
              </w:rPr>
              <w:t xml:space="preserve">de </w:t>
            </w:r>
            <w:r w:rsidR="004D0DBD">
              <w:rPr>
                <w:sz w:val="22"/>
                <w:szCs w:val="22"/>
              </w:rPr>
              <w:t>trasformaciones bioquímicas.</w:t>
            </w:r>
          </w:p>
          <w:p w:rsidR="004D0DBD" w:rsidRDefault="004D0DBD" w:rsidP="00582E39">
            <w:pPr>
              <w:pStyle w:val="Sangra3detindependiente1"/>
              <w:numPr>
                <w:ilvl w:val="0"/>
                <w:numId w:val="28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Proceso de producción de biogás.</w:t>
            </w:r>
          </w:p>
          <w:p w:rsidR="007D7612" w:rsidRPr="004D0DBD" w:rsidRDefault="007D7612" w:rsidP="00582E39">
            <w:pPr>
              <w:pStyle w:val="Sangra3detindependiente1"/>
              <w:numPr>
                <w:ilvl w:val="0"/>
                <w:numId w:val="28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4D0DBD">
              <w:rPr>
                <w:sz w:val="22"/>
                <w:szCs w:val="22"/>
              </w:rPr>
              <w:t>Proceso de producción de bioetanol de primera y segunda generación. (OS).</w:t>
            </w:r>
          </w:p>
          <w:p w:rsidR="00582E39" w:rsidRPr="00AD78DB" w:rsidRDefault="004D0DBD" w:rsidP="00582E39">
            <w:pPr>
              <w:pStyle w:val="Sangra3detindependiente1"/>
              <w:numPr>
                <w:ilvl w:val="0"/>
                <w:numId w:val="28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Concepto de Biorefinería.</w:t>
            </w:r>
          </w:p>
          <w:p w:rsidR="007D7612" w:rsidRDefault="007D7612" w:rsidP="005D2164">
            <w:pPr>
              <w:pStyle w:val="Sangra3detindependiente1"/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C249E9">
              <w:rPr>
                <w:sz w:val="22"/>
                <w:szCs w:val="22"/>
              </w:rPr>
              <w:t xml:space="preserve">Evaluación de </w:t>
            </w:r>
            <w:r>
              <w:rPr>
                <w:sz w:val="22"/>
                <w:szCs w:val="22"/>
              </w:rPr>
              <w:t>ventajas y desventa</w:t>
            </w:r>
            <w:r w:rsidR="004D0DBD">
              <w:rPr>
                <w:sz w:val="22"/>
                <w:szCs w:val="22"/>
              </w:rPr>
              <w:t>jas de los biocombustibles.</w:t>
            </w:r>
          </w:p>
          <w:p w:rsidR="00F34008" w:rsidRDefault="00F34008" w:rsidP="005D2164">
            <w:pPr>
              <w:pStyle w:val="Sangra3detindependiente1"/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Estudio de casos</w:t>
            </w:r>
            <w:r w:rsidR="004D0DBD">
              <w:rPr>
                <w:sz w:val="22"/>
                <w:szCs w:val="22"/>
              </w:rPr>
              <w:t>.</w:t>
            </w:r>
          </w:p>
          <w:p w:rsidR="00F34008" w:rsidRPr="007D7612" w:rsidRDefault="00827263" w:rsidP="004D0DBD">
            <w:pPr>
              <w:pStyle w:val="Sangra3detindependiente1"/>
              <w:numPr>
                <w:ilvl w:val="0"/>
                <w:numId w:val="19"/>
              </w:num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D07BB7">
              <w:rPr>
                <w:sz w:val="22"/>
                <w:szCs w:val="22"/>
              </w:rPr>
              <w:t xml:space="preserve">Desarrollo de un proyecto </w:t>
            </w:r>
            <w:r w:rsidR="007D7612">
              <w:rPr>
                <w:sz w:val="22"/>
                <w:szCs w:val="22"/>
              </w:rPr>
              <w:t>de producción de energía a partir de biomasa a partir de las transformaciones presentadas.</w:t>
            </w:r>
            <w:r w:rsidR="008E2D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21E" w:rsidRDefault="00312B10" w:rsidP="002E221E">
            <w:pPr>
              <w:snapToGrid w:val="0"/>
              <w:spacing w:after="0" w:line="240" w:lineRule="auto"/>
              <w:jc w:val="both"/>
            </w:pPr>
            <w:r w:rsidRPr="00D07BB7">
              <w:t>Al final de la unidad se espera que el  estudiante:</w:t>
            </w:r>
          </w:p>
          <w:p w:rsidR="002E221E" w:rsidRDefault="002E221E" w:rsidP="00360DAB">
            <w:pPr>
              <w:numPr>
                <w:ilvl w:val="0"/>
                <w:numId w:val="24"/>
              </w:numPr>
              <w:snapToGrid w:val="0"/>
              <w:spacing w:after="0" w:line="240" w:lineRule="auto"/>
              <w:ind w:left="290" w:right="-2" w:hanging="284"/>
              <w:jc w:val="both"/>
            </w:pPr>
            <w:r>
              <w:t>Comprenda las diferentes rutas de producción de biogás y bioetanol</w:t>
            </w:r>
            <w:r w:rsidR="00582E39">
              <w:t>/biobutanol</w:t>
            </w:r>
          </w:p>
          <w:p w:rsidR="002E221E" w:rsidRDefault="002E221E" w:rsidP="00360DAB">
            <w:pPr>
              <w:numPr>
                <w:ilvl w:val="0"/>
                <w:numId w:val="24"/>
              </w:numPr>
              <w:snapToGrid w:val="0"/>
              <w:spacing w:after="0" w:line="240" w:lineRule="auto"/>
              <w:ind w:left="290" w:right="-2" w:hanging="284"/>
              <w:jc w:val="both"/>
            </w:pPr>
            <w:r w:rsidRPr="00C249E9">
              <w:t>Entienda</w:t>
            </w:r>
            <w:r>
              <w:t xml:space="preserve"> las ventajas y desventajas de los biocombustibles</w:t>
            </w:r>
            <w:r w:rsidR="00582E39">
              <w:t>.</w:t>
            </w:r>
          </w:p>
          <w:p w:rsidR="00582E39" w:rsidRDefault="00582E39" w:rsidP="00360DAB">
            <w:pPr>
              <w:numPr>
                <w:ilvl w:val="0"/>
                <w:numId w:val="24"/>
              </w:numPr>
              <w:snapToGrid w:val="0"/>
              <w:spacing w:after="0" w:line="240" w:lineRule="auto"/>
              <w:ind w:left="290" w:right="-2" w:hanging="284"/>
              <w:jc w:val="both"/>
            </w:pPr>
            <w:r>
              <w:t>Entienda el concepto de biorefinería</w:t>
            </w:r>
          </w:p>
          <w:p w:rsidR="002E221E" w:rsidRPr="00D07BB7" w:rsidRDefault="00312B10" w:rsidP="002E221E">
            <w:pPr>
              <w:numPr>
                <w:ilvl w:val="0"/>
                <w:numId w:val="24"/>
              </w:numPr>
              <w:tabs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 w:hanging="284"/>
              <w:jc w:val="both"/>
            </w:pPr>
            <w:r w:rsidRPr="00D07BB7">
              <w:t>Cuantifique</w:t>
            </w:r>
            <w:r w:rsidR="009B5366" w:rsidRPr="00D07BB7">
              <w:t xml:space="preserve"> y dimensione</w:t>
            </w:r>
            <w:r w:rsidR="002E221E">
              <w:t xml:space="preserve"> el potencial de producción de biogás y bioetanol.</w:t>
            </w:r>
          </w:p>
          <w:p w:rsidR="009C5E7E" w:rsidRPr="00D07BB7" w:rsidRDefault="009C5E7E" w:rsidP="002E221E">
            <w:pPr>
              <w:tabs>
                <w:tab w:val="left" w:pos="290"/>
                <w:tab w:val="left" w:pos="6511"/>
              </w:tabs>
              <w:snapToGrid w:val="0"/>
              <w:spacing w:after="0" w:line="240" w:lineRule="auto"/>
              <w:ind w:left="290" w:right="-2"/>
              <w:jc w:val="both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5F7A8A" w:rsidP="002E221E">
            <w:pPr>
              <w:snapToGrid w:val="0"/>
              <w:spacing w:after="0" w:line="240" w:lineRule="auto"/>
              <w:jc w:val="both"/>
            </w:pPr>
            <w:r>
              <w:t xml:space="preserve"> </w:t>
            </w:r>
            <w:r w:rsidR="00201841">
              <w:t>Mousdale, 2008 Cap3-5.</w:t>
            </w:r>
          </w:p>
          <w:p w:rsidR="00201841" w:rsidRDefault="00201841" w:rsidP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201841">
              <w:rPr>
                <w:lang w:val="en-US"/>
              </w:rPr>
              <w:t xml:space="preserve">Cheng, 2008 Cap </w:t>
            </w:r>
            <w:r w:rsidR="00A6555B">
              <w:rPr>
                <w:lang w:val="en-US"/>
              </w:rPr>
              <w:t>6-8.</w:t>
            </w:r>
          </w:p>
          <w:p w:rsidR="00A6555B" w:rsidRPr="00F34008" w:rsidRDefault="00A6555B" w:rsidP="00A6555B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hyperlink r:id="rId8" w:history="1">
              <w:r w:rsidRPr="00F34008">
                <w:rPr>
                  <w:bCs/>
                  <w:lang w:val="en-US"/>
                </w:rPr>
                <w:t xml:space="preserve">Ford </w:t>
              </w:r>
            </w:hyperlink>
            <w:r w:rsidRPr="00F34008">
              <w:rPr>
                <w:bCs/>
                <w:lang w:val="en-US"/>
              </w:rPr>
              <w:t xml:space="preserve">y col, 1984 </w:t>
            </w:r>
            <w:r w:rsidRPr="00F34008">
              <w:rPr>
                <w:lang w:val="en-US"/>
              </w:rPr>
              <w:t>Cap C.</w:t>
            </w:r>
          </w:p>
          <w:p w:rsidR="00A6555B" w:rsidRDefault="00A6555B" w:rsidP="00201841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</w:p>
          <w:p w:rsidR="00201841" w:rsidRPr="00A6555B" w:rsidRDefault="00201841" w:rsidP="002E221E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:rsidR="00954100" w:rsidRPr="00A6555B" w:rsidRDefault="00954100">
      <w:pPr>
        <w:jc w:val="center"/>
        <w:rPr>
          <w:lang w:val="en-US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8999"/>
      </w:tblGrid>
      <w:tr w:rsidR="009C5E7E">
        <w:trPr>
          <w:trHeight w:val="269"/>
        </w:trPr>
        <w:tc>
          <w:tcPr>
            <w:tcW w:w="8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Bibliografía</w:t>
            </w:r>
          </w:p>
        </w:tc>
      </w:tr>
      <w:tr w:rsidR="009C5E7E" w:rsidRPr="000D6DC1">
        <w:trPr>
          <w:trHeight w:val="269"/>
        </w:trPr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5E7E" w:rsidRDefault="009C5E7E">
            <w:pPr>
              <w:snapToGrid w:val="0"/>
              <w:spacing w:after="0" w:line="240" w:lineRule="auto"/>
              <w:ind w:left="360"/>
              <w:rPr>
                <w:u w:val="single"/>
              </w:rPr>
            </w:pPr>
            <w:r>
              <w:rPr>
                <w:u w:val="single"/>
              </w:rPr>
              <w:t>Bibliografía Básica</w:t>
            </w:r>
          </w:p>
          <w:p w:rsidR="000D6DC1" w:rsidRDefault="000D6DC1" w:rsidP="000D6DC1">
            <w:pPr>
              <w:pStyle w:val="Ttulo1"/>
              <w:numPr>
                <w:ilvl w:val="0"/>
                <w:numId w:val="27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 w:rsidRPr="000D6DC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Cheng J. (2008) “Biomass to Renewable Energy Processes” CRC Press.pp.505.</w:t>
            </w:r>
          </w:p>
          <w:p w:rsidR="009C5E7E" w:rsidRDefault="00045D6F" w:rsidP="000D6DC1">
            <w:pPr>
              <w:pStyle w:val="Ttulo1"/>
              <w:numPr>
                <w:ilvl w:val="0"/>
                <w:numId w:val="27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 w:rsidRPr="00045D6F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Mousdale</w:t>
            </w:r>
            <w:r w:rsidRPr="000D6DC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DM</w:t>
            </w:r>
            <w:r w:rsidR="005D12A2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.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 (2008) “</w:t>
            </w:r>
            <w:r w:rsidR="000D6DC1" w:rsidRPr="000D6DC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Biofuels: Biotechnology, Chemistry, and Sustainable Development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” CRC Press.pp404.</w:t>
            </w:r>
          </w:p>
          <w:p w:rsidR="00B04F04" w:rsidRDefault="00944D41" w:rsidP="00201841">
            <w:pPr>
              <w:pStyle w:val="Ttulo1"/>
              <w:numPr>
                <w:ilvl w:val="0"/>
                <w:numId w:val="27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hyperlink r:id="rId9" w:history="1">
              <w:r w:rsidR="002018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>Ford</w:t>
              </w:r>
              <w:r w:rsidR="00201841" w:rsidRPr="00944D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 xml:space="preserve"> </w:t>
              </w:r>
            </w:hyperlink>
            <w:r w:rsidR="0020184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K</w:t>
            </w:r>
            <w:r w:rsidRPr="00944D4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, </w:t>
            </w:r>
            <w:hyperlink r:id="rId10" w:history="1">
              <w:r w:rsidR="002018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>T</w:t>
              </w:r>
              <w:r w:rsidR="00201841" w:rsidRPr="00944D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 xml:space="preserve">alib </w:t>
              </w:r>
              <w:r w:rsidR="002018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>A</w:t>
              </w:r>
              <w:r w:rsidRPr="00944D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 xml:space="preserve"> </w:t>
              </w:r>
            </w:hyperlink>
            <w:r w:rsidRPr="00944D4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, </w:t>
            </w:r>
            <w:hyperlink r:id="rId11" w:history="1">
              <w:r w:rsidR="002018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>H</w:t>
              </w:r>
              <w:r w:rsidR="00201841" w:rsidRPr="00944D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 xml:space="preserve">enry </w:t>
              </w:r>
              <w:r w:rsidR="002018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>JF</w:t>
              </w:r>
              <w:r w:rsidR="00201841" w:rsidRPr="00944D41">
                <w:rPr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en-US" w:eastAsia="ar-SA"/>
                </w:rPr>
                <w:t xml:space="preserve">. </w:t>
              </w:r>
            </w:hyperlink>
            <w:r w:rsidRPr="00944D4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(1984)  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H</w:t>
            </w:r>
            <w:r w:rsidRPr="00944D41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andbook of biomass conversion technologies for developing countries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, UNIDO,pp139.</w:t>
            </w:r>
          </w:p>
          <w:p w:rsidR="009918C8" w:rsidRDefault="009918C8" w:rsidP="00201841">
            <w:pPr>
              <w:pStyle w:val="Ttulo1"/>
              <w:numPr>
                <w:ilvl w:val="0"/>
                <w:numId w:val="27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 w:rsidRPr="009918C8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Nelson, D.L., Cox, M.M. (</w:t>
            </w:r>
            <w:r w:rsidR="003D4032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2001</w:t>
            </w:r>
            <w:r w:rsidRPr="009918C8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) Lehninger Principles of Biochemistry</w:t>
            </w:r>
            <w:r w:rsidR="003D4032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.</w:t>
            </w:r>
          </w:p>
          <w:p w:rsidR="00207C16" w:rsidRDefault="00207C16" w:rsidP="00201841">
            <w:pPr>
              <w:pStyle w:val="Ttulo1"/>
              <w:numPr>
                <w:ilvl w:val="0"/>
                <w:numId w:val="27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Watson JD, Gilman M, Witkowski J, Zoller M. 1992. </w:t>
            </w:r>
            <w:r w:rsidRPr="00207C16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Recombinant DNA: A Short Course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.</w:t>
            </w:r>
            <w:r w:rsidRPr="00207C16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 W.H.Freeman &amp; Co Ltd; 2nd edition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.</w:t>
            </w:r>
          </w:p>
          <w:p w:rsidR="00582E39" w:rsidRDefault="00582E39" w:rsidP="00582E39">
            <w:pPr>
              <w:pStyle w:val="Ttulo1"/>
              <w:ind w:left="72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Bibliografía Complemetaria</w:t>
            </w:r>
          </w:p>
          <w:p w:rsidR="00582E39" w:rsidRPr="000D6DC1" w:rsidRDefault="00582E39" w:rsidP="00582E39">
            <w:pPr>
              <w:pStyle w:val="Ttulo1"/>
              <w:numPr>
                <w:ilvl w:val="0"/>
                <w:numId w:val="30"/>
              </w:numP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 xml:space="preserve"> Hou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Calibri" w:eastAsia="Calibri" w:hAnsi="Calibri"/>
                    <w:b w:val="0"/>
                    <w:bCs w:val="0"/>
                    <w:kern w:val="0"/>
                    <w:sz w:val="22"/>
                    <w:szCs w:val="22"/>
                    <w:lang w:val="en-US" w:eastAsia="ar-SA"/>
                  </w:rPr>
                  <w:t>CH.</w:t>
                </w:r>
              </w:smartTag>
            </w:smartTag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en-US" w:eastAsia="ar-SA"/>
              </w:rPr>
              <w:t>, Shaw J-F (2008) Biocatalysis and Bioenergy. Wiley, pp 607.</w:t>
            </w:r>
          </w:p>
        </w:tc>
      </w:tr>
    </w:tbl>
    <w:p w:rsidR="00F6329F" w:rsidRPr="000D6DC1" w:rsidRDefault="00F6329F">
      <w:pPr>
        <w:rPr>
          <w:lang w:val="en-US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2344"/>
        <w:gridCol w:w="6591"/>
      </w:tblGrid>
      <w:tr w:rsidR="009C5E7E">
        <w:trPr>
          <w:trHeight w:val="269"/>
        </w:trPr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Pr="000D6DC1" w:rsidRDefault="009C5E7E">
            <w:pPr>
              <w:snapToGrid w:val="0"/>
              <w:spacing w:after="0" w:line="240" w:lineRule="auto"/>
              <w:jc w:val="center"/>
            </w:pPr>
            <w:r w:rsidRPr="000D6DC1">
              <w:t>Vigencia desde:</w:t>
            </w:r>
          </w:p>
        </w:tc>
        <w:tc>
          <w:tcPr>
            <w:tcW w:w="6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082DEC" w:rsidP="00ED045B">
            <w:pPr>
              <w:snapToGrid w:val="0"/>
              <w:spacing w:after="0" w:line="240" w:lineRule="auto"/>
            </w:pPr>
            <w:r>
              <w:t>Julio</w:t>
            </w:r>
            <w:r w:rsidR="008E2DAE">
              <w:t xml:space="preserve"> 2010</w:t>
            </w:r>
          </w:p>
        </w:tc>
      </w:tr>
      <w:tr w:rsidR="009C5E7E">
        <w:trPr>
          <w:trHeight w:val="269"/>
        </w:trPr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9C5E7E" w:rsidRDefault="009C5E7E">
            <w:pPr>
              <w:snapToGrid w:val="0"/>
              <w:spacing w:after="0" w:line="240" w:lineRule="auto"/>
              <w:jc w:val="center"/>
            </w:pPr>
            <w:r>
              <w:t>Elaborado por:</w:t>
            </w:r>
          </w:p>
        </w:tc>
        <w:tc>
          <w:tcPr>
            <w:tcW w:w="6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E7E" w:rsidRDefault="008E2DAE">
            <w:pPr>
              <w:snapToGrid w:val="0"/>
              <w:spacing w:after="0" w:line="240" w:lineRule="auto"/>
            </w:pPr>
            <w:r>
              <w:t>Maria Elena Lienqueo y Oriana Salazar</w:t>
            </w:r>
          </w:p>
        </w:tc>
      </w:tr>
    </w:tbl>
    <w:p w:rsidR="009C5E7E" w:rsidRDefault="009C5E7E">
      <w:pPr>
        <w:jc w:val="center"/>
      </w:pPr>
    </w:p>
    <w:p w:rsidR="00312B10" w:rsidRDefault="00312B10"/>
    <w:p w:rsidR="00312B10" w:rsidRPr="008E2DAE" w:rsidRDefault="00312B10"/>
    <w:sectPr w:rsidR="00312B10" w:rsidRPr="008E2DAE">
      <w:headerReference w:type="default" r:id="rId12"/>
      <w:headerReference w:type="first" r:id="rId13"/>
      <w:footnotePr>
        <w:pos w:val="beneathText"/>
      </w:footnotePr>
      <w:pgSz w:w="11905" w:h="16837"/>
      <w:pgMar w:top="1417" w:right="1701" w:bottom="1417" w:left="1701" w:header="70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126" w:rsidRDefault="00EF7126">
      <w:pPr>
        <w:spacing w:after="0" w:line="240" w:lineRule="auto"/>
      </w:pPr>
      <w:r>
        <w:separator/>
      </w:r>
    </w:p>
  </w:endnote>
  <w:endnote w:type="continuationSeparator" w:id="0">
    <w:p w:rsidR="00EF7126" w:rsidRDefault="00EF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imbus Sans L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126" w:rsidRDefault="00EF7126">
      <w:pPr>
        <w:spacing w:after="0" w:line="240" w:lineRule="auto"/>
      </w:pPr>
      <w:r>
        <w:separator/>
      </w:r>
    </w:p>
  </w:footnote>
  <w:footnote w:type="continuationSeparator" w:id="0">
    <w:p w:rsidR="00EF7126" w:rsidRDefault="00EF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16" w:rsidRDefault="00A76B32">
    <w:pPr>
      <w:pStyle w:val="Encabezado"/>
    </w:pPr>
    <w:r>
      <w:rPr>
        <w:noProof/>
        <w:lang w:val="es-CL" w:eastAsia="es-CL"/>
      </w:rPr>
      <w:drawing>
        <wp:inline distT="0" distB="0" distL="0" distR="0">
          <wp:extent cx="1143000" cy="742950"/>
          <wp:effectExtent l="1905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429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07C16" w:rsidRDefault="00207C1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16" w:rsidRDefault="00207C1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  <w:rPr>
        <w:sz w:val="2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[%1] 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  <w:rPr>
        <w:sz w:val="2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  <w:rPr>
        <w:sz w:val="2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340A000F"/>
    <w:lvl w:ilvl="0">
      <w:start w:val="1"/>
      <w:numFmt w:val="decimal"/>
      <w:lvlText w:val="%1."/>
      <w:lvlJc w:val="left"/>
      <w:pPr>
        <w:ind w:left="465" w:hanging="360"/>
      </w:pPr>
      <w:rPr>
        <w:sz w:val="20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02C74654"/>
    <w:multiLevelType w:val="hybridMultilevel"/>
    <w:tmpl w:val="845A03B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402277"/>
    <w:multiLevelType w:val="hybridMultilevel"/>
    <w:tmpl w:val="81007D80"/>
    <w:lvl w:ilvl="0" w:tplc="E3F840C0">
      <w:start w:val="1"/>
      <w:numFmt w:val="decimal"/>
      <w:lvlText w:val="[%1] 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F7A491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1FD2B06"/>
    <w:multiLevelType w:val="hybridMultilevel"/>
    <w:tmpl w:val="99DAB4C0"/>
    <w:lvl w:ilvl="0" w:tplc="9FD06FD0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939" w:hanging="360"/>
      </w:pPr>
    </w:lvl>
    <w:lvl w:ilvl="2" w:tplc="0C0A001B" w:tentative="1">
      <w:start w:val="1"/>
      <w:numFmt w:val="lowerRoman"/>
      <w:lvlText w:val="%3."/>
      <w:lvlJc w:val="right"/>
      <w:pPr>
        <w:ind w:left="2659" w:hanging="180"/>
      </w:pPr>
    </w:lvl>
    <w:lvl w:ilvl="3" w:tplc="0C0A000F" w:tentative="1">
      <w:start w:val="1"/>
      <w:numFmt w:val="decimal"/>
      <w:lvlText w:val="%4."/>
      <w:lvlJc w:val="left"/>
      <w:pPr>
        <w:ind w:left="3379" w:hanging="360"/>
      </w:pPr>
    </w:lvl>
    <w:lvl w:ilvl="4" w:tplc="0C0A0019" w:tentative="1">
      <w:start w:val="1"/>
      <w:numFmt w:val="lowerLetter"/>
      <w:lvlText w:val="%5."/>
      <w:lvlJc w:val="left"/>
      <w:pPr>
        <w:ind w:left="4099" w:hanging="360"/>
      </w:pPr>
    </w:lvl>
    <w:lvl w:ilvl="5" w:tplc="0C0A001B" w:tentative="1">
      <w:start w:val="1"/>
      <w:numFmt w:val="lowerRoman"/>
      <w:lvlText w:val="%6."/>
      <w:lvlJc w:val="right"/>
      <w:pPr>
        <w:ind w:left="4819" w:hanging="180"/>
      </w:pPr>
    </w:lvl>
    <w:lvl w:ilvl="6" w:tplc="0C0A000F" w:tentative="1">
      <w:start w:val="1"/>
      <w:numFmt w:val="decimal"/>
      <w:lvlText w:val="%7."/>
      <w:lvlJc w:val="left"/>
      <w:pPr>
        <w:ind w:left="5539" w:hanging="360"/>
      </w:pPr>
    </w:lvl>
    <w:lvl w:ilvl="7" w:tplc="0C0A0019" w:tentative="1">
      <w:start w:val="1"/>
      <w:numFmt w:val="lowerLetter"/>
      <w:lvlText w:val="%8."/>
      <w:lvlJc w:val="left"/>
      <w:pPr>
        <w:ind w:left="6259" w:hanging="360"/>
      </w:pPr>
    </w:lvl>
    <w:lvl w:ilvl="8" w:tplc="0C0A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9">
    <w:nsid w:val="3215190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754"/>
        </w:tabs>
        <w:ind w:left="754" w:hanging="360"/>
      </w:pPr>
    </w:lvl>
    <w:lvl w:ilvl="2">
      <w:start w:val="1"/>
      <w:numFmt w:val="decimal"/>
      <w:lvlText w:val="%3."/>
      <w:lvlJc w:val="left"/>
      <w:pPr>
        <w:tabs>
          <w:tab w:val="num" w:pos="1114"/>
        </w:tabs>
        <w:ind w:left="1114" w:hanging="360"/>
      </w:pPr>
    </w:lvl>
    <w:lvl w:ilvl="3">
      <w:start w:val="1"/>
      <w:numFmt w:val="decimal"/>
      <w:lvlText w:val="%4."/>
      <w:lvlJc w:val="left"/>
      <w:pPr>
        <w:tabs>
          <w:tab w:val="num" w:pos="1474"/>
        </w:tabs>
        <w:ind w:left="1474" w:hanging="360"/>
      </w:pPr>
    </w:lvl>
    <w:lvl w:ilvl="4">
      <w:start w:val="1"/>
      <w:numFmt w:val="decimal"/>
      <w:lvlText w:val="%5."/>
      <w:lvlJc w:val="left"/>
      <w:pPr>
        <w:tabs>
          <w:tab w:val="num" w:pos="1834"/>
        </w:tabs>
        <w:ind w:left="1834" w:hanging="360"/>
      </w:pPr>
    </w:lvl>
    <w:lvl w:ilvl="5">
      <w:start w:val="1"/>
      <w:numFmt w:val="decimal"/>
      <w:lvlText w:val="%6."/>
      <w:lvlJc w:val="left"/>
      <w:pPr>
        <w:tabs>
          <w:tab w:val="num" w:pos="2194"/>
        </w:tabs>
        <w:ind w:left="2194" w:hanging="360"/>
      </w:pPr>
    </w:lvl>
    <w:lvl w:ilvl="6">
      <w:start w:val="1"/>
      <w:numFmt w:val="decimal"/>
      <w:lvlText w:val="%7."/>
      <w:lvlJc w:val="left"/>
      <w:pPr>
        <w:tabs>
          <w:tab w:val="num" w:pos="2554"/>
        </w:tabs>
        <w:ind w:left="2554" w:hanging="360"/>
      </w:pPr>
    </w:lvl>
    <w:lvl w:ilvl="7">
      <w:start w:val="1"/>
      <w:numFmt w:val="decimal"/>
      <w:lvlText w:val="%8."/>
      <w:lvlJc w:val="left"/>
      <w:pPr>
        <w:tabs>
          <w:tab w:val="num" w:pos="2914"/>
        </w:tabs>
        <w:ind w:left="2914" w:hanging="360"/>
      </w:pPr>
    </w:lvl>
    <w:lvl w:ilvl="8">
      <w:start w:val="1"/>
      <w:numFmt w:val="decimal"/>
      <w:lvlText w:val="%9."/>
      <w:lvlJc w:val="left"/>
      <w:pPr>
        <w:tabs>
          <w:tab w:val="num" w:pos="3274"/>
        </w:tabs>
        <w:ind w:left="3274" w:hanging="360"/>
      </w:pPr>
    </w:lvl>
  </w:abstractNum>
  <w:abstractNum w:abstractNumId="20">
    <w:nsid w:val="33F209BC"/>
    <w:multiLevelType w:val="hybridMultilevel"/>
    <w:tmpl w:val="3690ABAC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497EAA"/>
    <w:multiLevelType w:val="hybridMultilevel"/>
    <w:tmpl w:val="20967A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35BF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47"/>
        </w:tabs>
        <w:ind w:left="447" w:hanging="360"/>
      </w:pPr>
    </w:lvl>
    <w:lvl w:ilvl="1">
      <w:start w:val="1"/>
      <w:numFmt w:val="decimal"/>
      <w:lvlText w:val="%2."/>
      <w:lvlJc w:val="left"/>
      <w:pPr>
        <w:tabs>
          <w:tab w:val="num" w:pos="807"/>
        </w:tabs>
        <w:ind w:left="807" w:hanging="360"/>
      </w:pPr>
    </w:lvl>
    <w:lvl w:ilvl="2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>
      <w:start w:val="1"/>
      <w:numFmt w:val="decimal"/>
      <w:lvlText w:val="%5."/>
      <w:lvlJc w:val="left"/>
      <w:pPr>
        <w:tabs>
          <w:tab w:val="num" w:pos="1887"/>
        </w:tabs>
        <w:ind w:left="1887" w:hanging="360"/>
      </w:pPr>
    </w:lvl>
    <w:lvl w:ilvl="5">
      <w:start w:val="1"/>
      <w:numFmt w:val="decimal"/>
      <w:lvlText w:val="%6."/>
      <w:lvlJc w:val="left"/>
      <w:pPr>
        <w:tabs>
          <w:tab w:val="num" w:pos="2247"/>
        </w:tabs>
        <w:ind w:left="2247" w:hanging="360"/>
      </w:pPr>
    </w:lvl>
    <w:lvl w:ilvl="6">
      <w:start w:val="1"/>
      <w:numFmt w:val="decimal"/>
      <w:lvlText w:val="%7."/>
      <w:lvlJc w:val="left"/>
      <w:pPr>
        <w:tabs>
          <w:tab w:val="num" w:pos="2607"/>
        </w:tabs>
        <w:ind w:left="2607" w:hanging="360"/>
      </w:pPr>
    </w:lvl>
    <w:lvl w:ilvl="7">
      <w:start w:val="1"/>
      <w:numFmt w:val="decimal"/>
      <w:lvlText w:val="%8."/>
      <w:lvlJc w:val="left"/>
      <w:pPr>
        <w:tabs>
          <w:tab w:val="num" w:pos="2967"/>
        </w:tabs>
        <w:ind w:left="2967" w:hanging="360"/>
      </w:pPr>
    </w:lvl>
    <w:lvl w:ilvl="8">
      <w:start w:val="1"/>
      <w:numFmt w:val="decimal"/>
      <w:lvlText w:val="%9."/>
      <w:lvlJc w:val="left"/>
      <w:pPr>
        <w:tabs>
          <w:tab w:val="num" w:pos="3327"/>
        </w:tabs>
        <w:ind w:left="3327" w:hanging="360"/>
      </w:pPr>
    </w:lvl>
  </w:abstractNum>
  <w:abstractNum w:abstractNumId="23">
    <w:nsid w:val="6A4A731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</w:lvl>
    <w:lvl w:ilvl="2">
      <w:start w:val="1"/>
      <w:numFmt w:val="decimal"/>
      <w:lvlText w:val="%3."/>
      <w:lvlJc w:val="left"/>
      <w:pPr>
        <w:tabs>
          <w:tab w:val="num" w:pos="1086"/>
        </w:tabs>
        <w:ind w:left="1086" w:hanging="360"/>
      </w:pPr>
    </w:lvl>
    <w:lvl w:ilvl="3">
      <w:start w:val="1"/>
      <w:numFmt w:val="decimal"/>
      <w:lvlText w:val="%4."/>
      <w:lvlJc w:val="left"/>
      <w:pPr>
        <w:tabs>
          <w:tab w:val="num" w:pos="1446"/>
        </w:tabs>
        <w:ind w:left="1446" w:hanging="360"/>
      </w:pPr>
    </w:lvl>
    <w:lvl w:ilvl="4">
      <w:start w:val="1"/>
      <w:numFmt w:val="decimal"/>
      <w:lvlText w:val="%5."/>
      <w:lvlJc w:val="left"/>
      <w:pPr>
        <w:tabs>
          <w:tab w:val="num" w:pos="1806"/>
        </w:tabs>
        <w:ind w:left="1806" w:hanging="360"/>
      </w:pPr>
    </w:lvl>
    <w:lvl w:ilvl="5">
      <w:start w:val="1"/>
      <w:numFmt w:val="decimal"/>
      <w:lvlText w:val="%6."/>
      <w:lvlJc w:val="left"/>
      <w:pPr>
        <w:tabs>
          <w:tab w:val="num" w:pos="2166"/>
        </w:tabs>
        <w:ind w:left="2166" w:hanging="360"/>
      </w:pPr>
    </w:lvl>
    <w:lvl w:ilvl="6">
      <w:start w:val="1"/>
      <w:numFmt w:val="decimal"/>
      <w:lvlText w:val="%7."/>
      <w:lvlJc w:val="left"/>
      <w:pPr>
        <w:tabs>
          <w:tab w:val="num" w:pos="2526"/>
        </w:tabs>
        <w:ind w:left="2526" w:hanging="360"/>
      </w:pPr>
    </w:lvl>
    <w:lvl w:ilvl="7">
      <w:start w:val="1"/>
      <w:numFmt w:val="decimal"/>
      <w:lvlText w:val="%8."/>
      <w:lvlJc w:val="left"/>
      <w:pPr>
        <w:tabs>
          <w:tab w:val="num" w:pos="2886"/>
        </w:tabs>
        <w:ind w:left="2886" w:hanging="360"/>
      </w:pPr>
    </w:lvl>
    <w:lvl w:ilvl="8">
      <w:start w:val="1"/>
      <w:numFmt w:val="decimal"/>
      <w:lvlText w:val="%9."/>
      <w:lvlJc w:val="left"/>
      <w:pPr>
        <w:tabs>
          <w:tab w:val="num" w:pos="3246"/>
        </w:tabs>
        <w:ind w:left="3246" w:hanging="360"/>
      </w:pPr>
    </w:lvl>
  </w:abstractNum>
  <w:abstractNum w:abstractNumId="24">
    <w:nsid w:val="710A563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754"/>
        </w:tabs>
        <w:ind w:left="754" w:hanging="360"/>
      </w:pPr>
    </w:lvl>
    <w:lvl w:ilvl="2">
      <w:start w:val="1"/>
      <w:numFmt w:val="decimal"/>
      <w:lvlText w:val="%3."/>
      <w:lvlJc w:val="left"/>
      <w:pPr>
        <w:tabs>
          <w:tab w:val="num" w:pos="1114"/>
        </w:tabs>
        <w:ind w:left="1114" w:hanging="360"/>
      </w:pPr>
    </w:lvl>
    <w:lvl w:ilvl="3">
      <w:start w:val="1"/>
      <w:numFmt w:val="decimal"/>
      <w:lvlText w:val="%4."/>
      <w:lvlJc w:val="left"/>
      <w:pPr>
        <w:tabs>
          <w:tab w:val="num" w:pos="1474"/>
        </w:tabs>
        <w:ind w:left="1474" w:hanging="360"/>
      </w:pPr>
    </w:lvl>
    <w:lvl w:ilvl="4">
      <w:start w:val="1"/>
      <w:numFmt w:val="decimal"/>
      <w:lvlText w:val="%5."/>
      <w:lvlJc w:val="left"/>
      <w:pPr>
        <w:tabs>
          <w:tab w:val="num" w:pos="1834"/>
        </w:tabs>
        <w:ind w:left="1834" w:hanging="360"/>
      </w:pPr>
    </w:lvl>
    <w:lvl w:ilvl="5">
      <w:start w:val="1"/>
      <w:numFmt w:val="decimal"/>
      <w:lvlText w:val="%6."/>
      <w:lvlJc w:val="left"/>
      <w:pPr>
        <w:tabs>
          <w:tab w:val="num" w:pos="2194"/>
        </w:tabs>
        <w:ind w:left="2194" w:hanging="360"/>
      </w:pPr>
    </w:lvl>
    <w:lvl w:ilvl="6">
      <w:start w:val="1"/>
      <w:numFmt w:val="decimal"/>
      <w:lvlText w:val="%7."/>
      <w:lvlJc w:val="left"/>
      <w:pPr>
        <w:tabs>
          <w:tab w:val="num" w:pos="2554"/>
        </w:tabs>
        <w:ind w:left="2554" w:hanging="360"/>
      </w:pPr>
    </w:lvl>
    <w:lvl w:ilvl="7">
      <w:start w:val="1"/>
      <w:numFmt w:val="decimal"/>
      <w:lvlText w:val="%8."/>
      <w:lvlJc w:val="left"/>
      <w:pPr>
        <w:tabs>
          <w:tab w:val="num" w:pos="2914"/>
        </w:tabs>
        <w:ind w:left="2914" w:hanging="360"/>
      </w:pPr>
    </w:lvl>
    <w:lvl w:ilvl="8">
      <w:start w:val="1"/>
      <w:numFmt w:val="decimal"/>
      <w:lvlText w:val="%9."/>
      <w:lvlJc w:val="left"/>
      <w:pPr>
        <w:tabs>
          <w:tab w:val="num" w:pos="3274"/>
        </w:tabs>
        <w:ind w:left="3274" w:hanging="360"/>
      </w:pPr>
    </w:lvl>
  </w:abstractNum>
  <w:abstractNum w:abstractNumId="25">
    <w:nsid w:val="756323C0"/>
    <w:multiLevelType w:val="hybridMultilevel"/>
    <w:tmpl w:val="7CD42DBE"/>
    <w:lvl w:ilvl="0" w:tplc="9FD06FD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</w:lvl>
    <w:lvl w:ilvl="3" w:tplc="0C0A000F" w:tentative="1">
      <w:start w:val="1"/>
      <w:numFmt w:val="decimal"/>
      <w:lvlText w:val="%4."/>
      <w:lvlJc w:val="left"/>
      <w:pPr>
        <w:ind w:left="2670" w:hanging="360"/>
      </w:p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</w:lvl>
    <w:lvl w:ilvl="6" w:tplc="0C0A000F" w:tentative="1">
      <w:start w:val="1"/>
      <w:numFmt w:val="decimal"/>
      <w:lvlText w:val="%7."/>
      <w:lvlJc w:val="left"/>
      <w:pPr>
        <w:ind w:left="4830" w:hanging="360"/>
      </w:p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6">
    <w:nsid w:val="7A8C15F8"/>
    <w:multiLevelType w:val="hybridMultilevel"/>
    <w:tmpl w:val="DA626A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9D0EA4"/>
    <w:multiLevelType w:val="hybridMultilevel"/>
    <w:tmpl w:val="D5244C78"/>
    <w:lvl w:ilvl="0" w:tplc="0C0A0019">
      <w:start w:val="1"/>
      <w:numFmt w:val="lowerLetter"/>
      <w:lvlText w:val="%1."/>
      <w:lvlJc w:val="left"/>
      <w:pPr>
        <w:ind w:left="465" w:hanging="360"/>
      </w:pPr>
    </w:lvl>
    <w:lvl w:ilvl="1" w:tplc="0C0A0019" w:tentative="1">
      <w:start w:val="1"/>
      <w:numFmt w:val="lowerLetter"/>
      <w:lvlText w:val="%2."/>
      <w:lvlJc w:val="left"/>
      <w:pPr>
        <w:ind w:left="1185" w:hanging="360"/>
      </w:pPr>
    </w:lvl>
    <w:lvl w:ilvl="2" w:tplc="0C0A001B" w:tentative="1">
      <w:start w:val="1"/>
      <w:numFmt w:val="lowerRoman"/>
      <w:lvlText w:val="%3."/>
      <w:lvlJc w:val="right"/>
      <w:pPr>
        <w:ind w:left="1905" w:hanging="180"/>
      </w:pPr>
    </w:lvl>
    <w:lvl w:ilvl="3" w:tplc="0C0A000F" w:tentative="1">
      <w:start w:val="1"/>
      <w:numFmt w:val="decimal"/>
      <w:lvlText w:val="%4."/>
      <w:lvlJc w:val="left"/>
      <w:pPr>
        <w:ind w:left="2625" w:hanging="360"/>
      </w:pPr>
    </w:lvl>
    <w:lvl w:ilvl="4" w:tplc="0C0A0019" w:tentative="1">
      <w:start w:val="1"/>
      <w:numFmt w:val="lowerLetter"/>
      <w:lvlText w:val="%5."/>
      <w:lvlJc w:val="left"/>
      <w:pPr>
        <w:ind w:left="3345" w:hanging="360"/>
      </w:pPr>
    </w:lvl>
    <w:lvl w:ilvl="5" w:tplc="0C0A001B" w:tentative="1">
      <w:start w:val="1"/>
      <w:numFmt w:val="lowerRoman"/>
      <w:lvlText w:val="%6."/>
      <w:lvlJc w:val="right"/>
      <w:pPr>
        <w:ind w:left="4065" w:hanging="180"/>
      </w:pPr>
    </w:lvl>
    <w:lvl w:ilvl="6" w:tplc="0C0A000F" w:tentative="1">
      <w:start w:val="1"/>
      <w:numFmt w:val="decimal"/>
      <w:lvlText w:val="%7."/>
      <w:lvlJc w:val="left"/>
      <w:pPr>
        <w:ind w:left="4785" w:hanging="360"/>
      </w:pPr>
    </w:lvl>
    <w:lvl w:ilvl="7" w:tplc="0C0A0019" w:tentative="1">
      <w:start w:val="1"/>
      <w:numFmt w:val="lowerLetter"/>
      <w:lvlText w:val="%8."/>
      <w:lvlJc w:val="left"/>
      <w:pPr>
        <w:ind w:left="5505" w:hanging="360"/>
      </w:pPr>
    </w:lvl>
    <w:lvl w:ilvl="8" w:tplc="0C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>
    <w:nsid w:val="7C936F2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754"/>
        </w:tabs>
        <w:ind w:left="754" w:hanging="360"/>
      </w:pPr>
    </w:lvl>
    <w:lvl w:ilvl="2">
      <w:start w:val="1"/>
      <w:numFmt w:val="decimal"/>
      <w:lvlText w:val="%3."/>
      <w:lvlJc w:val="left"/>
      <w:pPr>
        <w:tabs>
          <w:tab w:val="num" w:pos="1114"/>
        </w:tabs>
        <w:ind w:left="1114" w:hanging="360"/>
      </w:pPr>
    </w:lvl>
    <w:lvl w:ilvl="3">
      <w:start w:val="1"/>
      <w:numFmt w:val="decimal"/>
      <w:lvlText w:val="%4."/>
      <w:lvlJc w:val="left"/>
      <w:pPr>
        <w:tabs>
          <w:tab w:val="num" w:pos="1474"/>
        </w:tabs>
        <w:ind w:left="1474" w:hanging="360"/>
      </w:pPr>
    </w:lvl>
    <w:lvl w:ilvl="4">
      <w:start w:val="1"/>
      <w:numFmt w:val="decimal"/>
      <w:lvlText w:val="%5."/>
      <w:lvlJc w:val="left"/>
      <w:pPr>
        <w:tabs>
          <w:tab w:val="num" w:pos="1834"/>
        </w:tabs>
        <w:ind w:left="1834" w:hanging="360"/>
      </w:pPr>
    </w:lvl>
    <w:lvl w:ilvl="5">
      <w:start w:val="1"/>
      <w:numFmt w:val="decimal"/>
      <w:lvlText w:val="%6."/>
      <w:lvlJc w:val="left"/>
      <w:pPr>
        <w:tabs>
          <w:tab w:val="num" w:pos="2194"/>
        </w:tabs>
        <w:ind w:left="2194" w:hanging="360"/>
      </w:pPr>
    </w:lvl>
    <w:lvl w:ilvl="6">
      <w:start w:val="1"/>
      <w:numFmt w:val="decimal"/>
      <w:lvlText w:val="%7."/>
      <w:lvlJc w:val="left"/>
      <w:pPr>
        <w:tabs>
          <w:tab w:val="num" w:pos="2554"/>
        </w:tabs>
        <w:ind w:left="2554" w:hanging="360"/>
      </w:pPr>
    </w:lvl>
    <w:lvl w:ilvl="7">
      <w:start w:val="1"/>
      <w:numFmt w:val="decimal"/>
      <w:lvlText w:val="%8."/>
      <w:lvlJc w:val="left"/>
      <w:pPr>
        <w:tabs>
          <w:tab w:val="num" w:pos="2914"/>
        </w:tabs>
        <w:ind w:left="2914" w:hanging="360"/>
      </w:pPr>
    </w:lvl>
    <w:lvl w:ilvl="8">
      <w:start w:val="1"/>
      <w:numFmt w:val="decimal"/>
      <w:lvlText w:val="%9."/>
      <w:lvlJc w:val="left"/>
      <w:pPr>
        <w:tabs>
          <w:tab w:val="num" w:pos="3274"/>
        </w:tabs>
        <w:ind w:left="3274" w:hanging="360"/>
      </w:pPr>
    </w:lvl>
  </w:abstractNum>
  <w:abstractNum w:abstractNumId="29">
    <w:nsid w:val="7CE66A18"/>
    <w:multiLevelType w:val="hybridMultilevel"/>
    <w:tmpl w:val="D52A55A6"/>
    <w:lvl w:ilvl="0" w:tplc="0C0A000F">
      <w:start w:val="1"/>
      <w:numFmt w:val="decimal"/>
      <w:lvlText w:val="%1."/>
      <w:lvlJc w:val="left"/>
      <w:pPr>
        <w:ind w:left="366" w:hanging="360"/>
      </w:pPr>
    </w:lvl>
    <w:lvl w:ilvl="1" w:tplc="0C0A0019" w:tentative="1">
      <w:start w:val="1"/>
      <w:numFmt w:val="lowerLetter"/>
      <w:lvlText w:val="%2."/>
      <w:lvlJc w:val="left"/>
      <w:pPr>
        <w:ind w:left="1086" w:hanging="360"/>
      </w:pPr>
    </w:lvl>
    <w:lvl w:ilvl="2" w:tplc="0C0A001B" w:tentative="1">
      <w:start w:val="1"/>
      <w:numFmt w:val="lowerRoman"/>
      <w:lvlText w:val="%3."/>
      <w:lvlJc w:val="right"/>
      <w:pPr>
        <w:ind w:left="1806" w:hanging="180"/>
      </w:pPr>
    </w:lvl>
    <w:lvl w:ilvl="3" w:tplc="0C0A000F" w:tentative="1">
      <w:start w:val="1"/>
      <w:numFmt w:val="decimal"/>
      <w:lvlText w:val="%4."/>
      <w:lvlJc w:val="left"/>
      <w:pPr>
        <w:ind w:left="2526" w:hanging="360"/>
      </w:pPr>
    </w:lvl>
    <w:lvl w:ilvl="4" w:tplc="0C0A0019" w:tentative="1">
      <w:start w:val="1"/>
      <w:numFmt w:val="lowerLetter"/>
      <w:lvlText w:val="%5."/>
      <w:lvlJc w:val="left"/>
      <w:pPr>
        <w:ind w:left="3246" w:hanging="360"/>
      </w:pPr>
    </w:lvl>
    <w:lvl w:ilvl="5" w:tplc="0C0A001B" w:tentative="1">
      <w:start w:val="1"/>
      <w:numFmt w:val="lowerRoman"/>
      <w:lvlText w:val="%6."/>
      <w:lvlJc w:val="right"/>
      <w:pPr>
        <w:ind w:left="3966" w:hanging="180"/>
      </w:pPr>
    </w:lvl>
    <w:lvl w:ilvl="6" w:tplc="0C0A000F" w:tentative="1">
      <w:start w:val="1"/>
      <w:numFmt w:val="decimal"/>
      <w:lvlText w:val="%7."/>
      <w:lvlJc w:val="left"/>
      <w:pPr>
        <w:ind w:left="4686" w:hanging="360"/>
      </w:pPr>
    </w:lvl>
    <w:lvl w:ilvl="7" w:tplc="0C0A0019" w:tentative="1">
      <w:start w:val="1"/>
      <w:numFmt w:val="lowerLetter"/>
      <w:lvlText w:val="%8."/>
      <w:lvlJc w:val="left"/>
      <w:pPr>
        <w:ind w:left="5406" w:hanging="360"/>
      </w:pPr>
    </w:lvl>
    <w:lvl w:ilvl="8" w:tplc="0C0A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21"/>
  </w:num>
  <w:num w:numId="18">
    <w:abstractNumId w:val="24"/>
  </w:num>
  <w:num w:numId="19">
    <w:abstractNumId w:val="15"/>
  </w:num>
  <w:num w:numId="20">
    <w:abstractNumId w:val="28"/>
  </w:num>
  <w:num w:numId="21">
    <w:abstractNumId w:val="22"/>
  </w:num>
  <w:num w:numId="22">
    <w:abstractNumId w:val="19"/>
  </w:num>
  <w:num w:numId="23">
    <w:abstractNumId w:val="17"/>
  </w:num>
  <w:num w:numId="24">
    <w:abstractNumId w:val="23"/>
  </w:num>
  <w:num w:numId="25">
    <w:abstractNumId w:val="16"/>
  </w:num>
  <w:num w:numId="26">
    <w:abstractNumId w:val="29"/>
  </w:num>
  <w:num w:numId="27">
    <w:abstractNumId w:val="26"/>
  </w:num>
  <w:num w:numId="28">
    <w:abstractNumId w:val="27"/>
  </w:num>
  <w:num w:numId="29">
    <w:abstractNumId w:val="25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857A70"/>
    <w:rsid w:val="000207E3"/>
    <w:rsid w:val="00026278"/>
    <w:rsid w:val="00045D6F"/>
    <w:rsid w:val="0005268D"/>
    <w:rsid w:val="00082DEC"/>
    <w:rsid w:val="000A5B31"/>
    <w:rsid w:val="000D6DC1"/>
    <w:rsid w:val="00122D38"/>
    <w:rsid w:val="0013637D"/>
    <w:rsid w:val="001A1079"/>
    <w:rsid w:val="00201841"/>
    <w:rsid w:val="00207C16"/>
    <w:rsid w:val="00247383"/>
    <w:rsid w:val="002708A3"/>
    <w:rsid w:val="00280753"/>
    <w:rsid w:val="00281A31"/>
    <w:rsid w:val="002D7B0C"/>
    <w:rsid w:val="002E221E"/>
    <w:rsid w:val="00312B10"/>
    <w:rsid w:val="00331A59"/>
    <w:rsid w:val="00360DAB"/>
    <w:rsid w:val="003665A0"/>
    <w:rsid w:val="003B1110"/>
    <w:rsid w:val="003C248E"/>
    <w:rsid w:val="003C67E8"/>
    <w:rsid w:val="003D4032"/>
    <w:rsid w:val="003F0D10"/>
    <w:rsid w:val="00401502"/>
    <w:rsid w:val="00403316"/>
    <w:rsid w:val="00471D12"/>
    <w:rsid w:val="00496A4E"/>
    <w:rsid w:val="004C4449"/>
    <w:rsid w:val="004D0DBD"/>
    <w:rsid w:val="005744FC"/>
    <w:rsid w:val="00582E39"/>
    <w:rsid w:val="00592368"/>
    <w:rsid w:val="005A73F5"/>
    <w:rsid w:val="005D0A30"/>
    <w:rsid w:val="005D12A2"/>
    <w:rsid w:val="005D2164"/>
    <w:rsid w:val="005E0BF0"/>
    <w:rsid w:val="005E2B41"/>
    <w:rsid w:val="005F3611"/>
    <w:rsid w:val="005F7A8A"/>
    <w:rsid w:val="006155E6"/>
    <w:rsid w:val="00627C6B"/>
    <w:rsid w:val="00664A35"/>
    <w:rsid w:val="006C61C0"/>
    <w:rsid w:val="006F4781"/>
    <w:rsid w:val="00712A3E"/>
    <w:rsid w:val="0074307B"/>
    <w:rsid w:val="00772C77"/>
    <w:rsid w:val="007C4E88"/>
    <w:rsid w:val="007C53EA"/>
    <w:rsid w:val="007D7612"/>
    <w:rsid w:val="007E22D2"/>
    <w:rsid w:val="00827263"/>
    <w:rsid w:val="008369C7"/>
    <w:rsid w:val="00857A70"/>
    <w:rsid w:val="0086293B"/>
    <w:rsid w:val="00873AC4"/>
    <w:rsid w:val="008A5002"/>
    <w:rsid w:val="008E137B"/>
    <w:rsid w:val="008E2DAE"/>
    <w:rsid w:val="008E61F9"/>
    <w:rsid w:val="00905769"/>
    <w:rsid w:val="009125BA"/>
    <w:rsid w:val="00944D41"/>
    <w:rsid w:val="00954100"/>
    <w:rsid w:val="0098628A"/>
    <w:rsid w:val="009918C8"/>
    <w:rsid w:val="00994919"/>
    <w:rsid w:val="009B5366"/>
    <w:rsid w:val="009C35D9"/>
    <w:rsid w:val="009C5E7E"/>
    <w:rsid w:val="009D623F"/>
    <w:rsid w:val="00A106E7"/>
    <w:rsid w:val="00A6555B"/>
    <w:rsid w:val="00A708E9"/>
    <w:rsid w:val="00A76B32"/>
    <w:rsid w:val="00AB574A"/>
    <w:rsid w:val="00AC1DE8"/>
    <w:rsid w:val="00AC5A0C"/>
    <w:rsid w:val="00AD78DB"/>
    <w:rsid w:val="00B04F04"/>
    <w:rsid w:val="00B246C3"/>
    <w:rsid w:val="00B47956"/>
    <w:rsid w:val="00B50F65"/>
    <w:rsid w:val="00C03296"/>
    <w:rsid w:val="00C22DFF"/>
    <w:rsid w:val="00C249E9"/>
    <w:rsid w:val="00C86B55"/>
    <w:rsid w:val="00CB7CF1"/>
    <w:rsid w:val="00CE1C5A"/>
    <w:rsid w:val="00CF585B"/>
    <w:rsid w:val="00D07BB7"/>
    <w:rsid w:val="00D13509"/>
    <w:rsid w:val="00D26ECF"/>
    <w:rsid w:val="00D752B1"/>
    <w:rsid w:val="00DA5934"/>
    <w:rsid w:val="00DB6063"/>
    <w:rsid w:val="00DE0702"/>
    <w:rsid w:val="00E85086"/>
    <w:rsid w:val="00E91656"/>
    <w:rsid w:val="00EC571C"/>
    <w:rsid w:val="00ED045B"/>
    <w:rsid w:val="00EF7126"/>
    <w:rsid w:val="00F062BE"/>
    <w:rsid w:val="00F27964"/>
    <w:rsid w:val="00F34008"/>
    <w:rsid w:val="00F6329F"/>
    <w:rsid w:val="00FB6904"/>
    <w:rsid w:val="00FD1847"/>
    <w:rsid w:val="00FF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s-ES" w:eastAsia="ar-SA"/>
    </w:rPr>
  </w:style>
  <w:style w:type="paragraph" w:styleId="Ttulo1">
    <w:name w:val="heading 1"/>
    <w:basedOn w:val="Normal"/>
    <w:link w:val="Ttulo1Car"/>
    <w:uiPriority w:val="9"/>
    <w:qFormat/>
    <w:rsid w:val="009125B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3z0">
    <w:name w:val="WW8Num3z0"/>
    <w:rPr>
      <w:sz w:val="20"/>
    </w:rPr>
  </w:style>
  <w:style w:type="character" w:customStyle="1" w:styleId="WW8Num4z0">
    <w:name w:val="WW8Num4z0"/>
    <w:rPr>
      <w:sz w:val="20"/>
    </w:rPr>
  </w:style>
  <w:style w:type="character" w:customStyle="1" w:styleId="WW8Num5z0">
    <w:name w:val="WW8Num5z0"/>
    <w:rPr>
      <w:sz w:val="20"/>
    </w:rPr>
  </w:style>
  <w:style w:type="character" w:customStyle="1" w:styleId="WW8Num7z0">
    <w:name w:val="WW8Num7z0"/>
    <w:rPr>
      <w:sz w:val="20"/>
    </w:rPr>
  </w:style>
  <w:style w:type="character" w:customStyle="1" w:styleId="WW8Num10z0">
    <w:name w:val="WW8Num10z0"/>
    <w:rPr>
      <w:sz w:val="20"/>
    </w:rPr>
  </w:style>
  <w:style w:type="character" w:customStyle="1" w:styleId="WW8Num11z0">
    <w:name w:val="WW8Num11z0"/>
    <w:rPr>
      <w:sz w:val="20"/>
    </w:rPr>
  </w:style>
  <w:style w:type="character" w:customStyle="1" w:styleId="WW8Num12z0">
    <w:name w:val="WW8Num12z0"/>
    <w:rPr>
      <w:sz w:val="20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sz w:val="20"/>
    </w:rPr>
  </w:style>
  <w:style w:type="character" w:customStyle="1" w:styleId="Absatz-Standardschriftart">
    <w:name w:val="Absatz-Standardschriftart"/>
  </w:style>
  <w:style w:type="character" w:customStyle="1" w:styleId="WW8Num8z0">
    <w:name w:val="WW8Num8z0"/>
    <w:rPr>
      <w:sz w:val="20"/>
    </w:rPr>
  </w:style>
  <w:style w:type="character" w:customStyle="1" w:styleId="WW8Num9z0">
    <w:name w:val="WW8Num9z0"/>
    <w:rPr>
      <w:sz w:val="20"/>
    </w:rPr>
  </w:style>
  <w:style w:type="character" w:customStyle="1" w:styleId="WW8Num18z0">
    <w:name w:val="WW8Num18z0"/>
    <w:rPr>
      <w:i w:val="0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9z0">
    <w:name w:val="WW8Num29z0"/>
    <w:rPr>
      <w:sz w:val="20"/>
    </w:rPr>
  </w:style>
  <w:style w:type="character" w:customStyle="1" w:styleId="WW8Num32z0">
    <w:name w:val="WW8Num32z0"/>
    <w:rPr>
      <w:sz w:val="2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7z0">
    <w:name w:val="WW8Num37z0"/>
    <w:rPr>
      <w:sz w:val="20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WW-Absatz-Standardschriftart">
    <w:name w:val="WW-Absatz-Standardschriftart"/>
  </w:style>
  <w:style w:type="character" w:customStyle="1" w:styleId="WW-Fuentedeprrafopredeter">
    <w:name w:val="WW-Fuente de párrafo predeter."/>
  </w:style>
  <w:style w:type="character" w:customStyle="1" w:styleId="HeaderChar">
    <w:name w:val="Header Char"/>
    <w:basedOn w:val="WW-Fuentedeprrafopredeter"/>
  </w:style>
  <w:style w:type="character" w:customStyle="1" w:styleId="FooterChar">
    <w:name w:val="Footer Char"/>
    <w:basedOn w:val="WW-Fuentedeprrafopredeter"/>
  </w:style>
  <w:style w:type="character" w:customStyle="1" w:styleId="BalloonTextChar">
    <w:name w:val="Balloon Text Char"/>
    <w:basedOn w:val="WW-Fuentedeprrafopredeter"/>
    <w:rPr>
      <w:rFonts w:ascii="Tahoma" w:hAnsi="Tahoma" w:cs="Tahoma"/>
      <w:sz w:val="16"/>
      <w:szCs w:val="16"/>
    </w:rPr>
  </w:style>
  <w:style w:type="character" w:customStyle="1" w:styleId="Car">
    <w:name w:val=" Car"/>
    <w:basedOn w:val="Fuentedeprrafopredeter1"/>
    <w:rPr>
      <w:rFonts w:ascii="Calibri" w:eastAsia="Calibri" w:hAnsi="Calibri" w:cs="Calibri"/>
      <w:sz w:val="16"/>
      <w:szCs w:val="16"/>
      <w:lang w:val="es-ES"/>
    </w:rPr>
  </w:style>
  <w:style w:type="character" w:customStyle="1" w:styleId="WW-Car">
    <w:name w:val="WW- Car"/>
    <w:basedOn w:val="Fuentedeprrafopredeter1"/>
    <w:rPr>
      <w:rFonts w:ascii="Calibri" w:eastAsia="Calibri" w:hAnsi="Calibri" w:cs="Calibri"/>
      <w:sz w:val="22"/>
      <w:szCs w:val="22"/>
      <w:lang w:val="es-ES"/>
    </w:rPr>
  </w:style>
  <w:style w:type="character" w:customStyle="1" w:styleId="WW-Car1">
    <w:name w:val="WW- Car1"/>
    <w:basedOn w:val="Fuentedeprrafopredeter1"/>
    <w:rPr>
      <w:rFonts w:ascii="Calibri" w:eastAsia="Calibri" w:hAnsi="Calibri"/>
      <w:sz w:val="16"/>
      <w:szCs w:val="16"/>
      <w:lang w:val="es-ES"/>
    </w:rPr>
  </w:style>
  <w:style w:type="character" w:customStyle="1" w:styleId="WW-Car12">
    <w:name w:val="WW- Car12"/>
    <w:basedOn w:val="Fuentedeprrafopredeter1"/>
    <w:rPr>
      <w:rFonts w:ascii="Calibri" w:eastAsia="Calibri" w:hAnsi="Calibri"/>
      <w:sz w:val="22"/>
      <w:szCs w:val="22"/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pgrafe1">
    <w:name w:val="Epígrafe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Encabezado">
    <w:name w:val="header"/>
    <w:basedOn w:val="Normal"/>
    <w:semiHidden/>
    <w:pPr>
      <w:spacing w:after="0" w:line="240" w:lineRule="auto"/>
    </w:pPr>
  </w:style>
  <w:style w:type="paragraph" w:styleId="Piedepgina">
    <w:name w:val="footer"/>
    <w:basedOn w:val="Normal"/>
    <w:semiHidden/>
    <w:pPr>
      <w:spacing w:after="0" w:line="240" w:lineRule="auto"/>
    </w:p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oindependiente31">
    <w:name w:val="Texto independiente 31"/>
    <w:basedOn w:val="Normal"/>
    <w:pPr>
      <w:spacing w:after="120"/>
    </w:pPr>
    <w:rPr>
      <w:sz w:val="16"/>
      <w:szCs w:val="16"/>
    </w:rPr>
  </w:style>
  <w:style w:type="paragraph" w:styleId="Sangradetextonormal">
    <w:name w:val="Body Text Indent"/>
    <w:basedOn w:val="Normal"/>
    <w:semiHidden/>
    <w:pPr>
      <w:spacing w:after="120"/>
      <w:ind w:left="283"/>
    </w:pPr>
  </w:style>
  <w:style w:type="paragraph" w:customStyle="1" w:styleId="Sangra3detindependiente1">
    <w:name w:val="Sangría 3 de t. independiente1"/>
    <w:basedOn w:val="Normal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Textoindependiente21">
    <w:name w:val="Texto independiente 21"/>
    <w:basedOn w:val="Normal"/>
    <w:pPr>
      <w:suppressAutoHyphens w:val="0"/>
      <w:spacing w:after="120" w:line="480" w:lineRule="auto"/>
    </w:pPr>
    <w:rPr>
      <w:rFonts w:cs="Times New Roman"/>
    </w:rPr>
  </w:style>
  <w:style w:type="paragraph" w:customStyle="1" w:styleId="ListParagraph">
    <w:name w:val="List Paragraph"/>
    <w:basedOn w:val="Normal"/>
    <w:uiPriority w:val="34"/>
    <w:qFormat/>
    <w:rsid w:val="000207E3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ptbrand">
    <w:name w:val="ptbrand"/>
    <w:basedOn w:val="Fuentedeprrafopredeter"/>
    <w:rsid w:val="00312B10"/>
  </w:style>
  <w:style w:type="character" w:customStyle="1" w:styleId="shorttext">
    <w:name w:val="short_text"/>
    <w:basedOn w:val="Fuentedeprrafopredeter"/>
    <w:rsid w:val="00592368"/>
  </w:style>
  <w:style w:type="character" w:customStyle="1" w:styleId="Ttulo1Car">
    <w:name w:val="Título 1 Car"/>
    <w:basedOn w:val="Fuentedeprrafopredeter"/>
    <w:link w:val="Ttulo1"/>
    <w:uiPriority w:val="9"/>
    <w:rsid w:val="009125BA"/>
    <w:rPr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944D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ca.santafe-conicet.gov.ar/sysweb/biblioteca/consulta/public/mbaut_new.pl?nroaut=3493&amp;nomaut=FORD,%20K.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biblioteca.santafe-conicet.gov.ar/sysweb/biblioteca/consulta/public/mbaut_new.pl?nroaut=3493&amp;nomaut=FORD,%20K.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teca.santafe-conicet.gov.ar/sysweb/biblioteca/consulta/public/mbaut_new.pl?nroaut=4635&amp;nomaut=HENRY,%20J.F.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ioteca.santafe-conicet.gov.ar/sysweb/biblioteca/consulta/public/mbaut_new.pl?nroaut=10292&amp;nomaut=TALIB,%20A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teca.santafe-conicet.gov.ar/sysweb/biblioteca/consulta/public/mbaut_new.pl?nroaut=3493&amp;nomaut=FORD,%20K.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CURSO</vt:lpstr>
    </vt:vector>
  </TitlesOfParts>
  <Company/>
  <LinksUpToDate>false</LinksUpToDate>
  <CharactersWithSpaces>6404</CharactersWithSpaces>
  <SharedDoc>false</SharedDoc>
  <HLinks>
    <vt:vector size="30" baseType="variant">
      <vt:variant>
        <vt:i4>6160424</vt:i4>
      </vt:variant>
      <vt:variant>
        <vt:i4>12</vt:i4>
      </vt:variant>
      <vt:variant>
        <vt:i4>0</vt:i4>
      </vt:variant>
      <vt:variant>
        <vt:i4>5</vt:i4>
      </vt:variant>
      <vt:variant>
        <vt:lpwstr>http://biblioteca.santafe-conicet.gov.ar/sysweb/biblioteca/consulta/public/mbaut_new.pl?nroaut=4635&amp;nomaut=HENRY,%20J.F.</vt:lpwstr>
      </vt:variant>
      <vt:variant>
        <vt:lpwstr/>
      </vt:variant>
      <vt:variant>
        <vt:i4>6422623</vt:i4>
      </vt:variant>
      <vt:variant>
        <vt:i4>9</vt:i4>
      </vt:variant>
      <vt:variant>
        <vt:i4>0</vt:i4>
      </vt:variant>
      <vt:variant>
        <vt:i4>5</vt:i4>
      </vt:variant>
      <vt:variant>
        <vt:lpwstr>http://biblioteca.santafe-conicet.gov.ar/sysweb/biblioteca/consulta/public/mbaut_new.pl?nroaut=10292&amp;nomaut=TALIB,%20A.</vt:lpwstr>
      </vt:variant>
      <vt:variant>
        <vt:lpwstr/>
      </vt:variant>
      <vt:variant>
        <vt:i4>5767223</vt:i4>
      </vt:variant>
      <vt:variant>
        <vt:i4>6</vt:i4>
      </vt:variant>
      <vt:variant>
        <vt:i4>0</vt:i4>
      </vt:variant>
      <vt:variant>
        <vt:i4>5</vt:i4>
      </vt:variant>
      <vt:variant>
        <vt:lpwstr>http://biblioteca.santafe-conicet.gov.ar/sysweb/biblioteca/consulta/public/mbaut_new.pl?nroaut=3493&amp;nomaut=FORD,%20K.</vt:lpwstr>
      </vt:variant>
      <vt:variant>
        <vt:lpwstr/>
      </vt:variant>
      <vt:variant>
        <vt:i4>5767223</vt:i4>
      </vt:variant>
      <vt:variant>
        <vt:i4>3</vt:i4>
      </vt:variant>
      <vt:variant>
        <vt:i4>0</vt:i4>
      </vt:variant>
      <vt:variant>
        <vt:i4>5</vt:i4>
      </vt:variant>
      <vt:variant>
        <vt:lpwstr>http://biblioteca.santafe-conicet.gov.ar/sysweb/biblioteca/consulta/public/mbaut_new.pl?nroaut=3493&amp;nomaut=FORD,%20K.</vt:lpwstr>
      </vt:variant>
      <vt:variant>
        <vt:lpwstr/>
      </vt:variant>
      <vt:variant>
        <vt:i4>5767223</vt:i4>
      </vt:variant>
      <vt:variant>
        <vt:i4>0</vt:i4>
      </vt:variant>
      <vt:variant>
        <vt:i4>0</vt:i4>
      </vt:variant>
      <vt:variant>
        <vt:i4>5</vt:i4>
      </vt:variant>
      <vt:variant>
        <vt:lpwstr>http://biblioteca.santafe-conicet.gov.ar/sysweb/biblioteca/consulta/public/mbaut_new.pl?nroaut=3493&amp;nomaut=FORD,%20K.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</dc:title>
  <dc:creator>Ucurso</dc:creator>
  <cp:lastModifiedBy>Maria Elena Lienqueo</cp:lastModifiedBy>
  <cp:revision>2</cp:revision>
  <cp:lastPrinted>2010-07-21T20:11:00Z</cp:lastPrinted>
  <dcterms:created xsi:type="dcterms:W3CDTF">2011-10-11T19:57:00Z</dcterms:created>
  <dcterms:modified xsi:type="dcterms:W3CDTF">2011-10-11T19:57:00Z</dcterms:modified>
</cp:coreProperties>
</file>