
<file path=[Content_Types].xml><?xml version="1.0" encoding="utf-8"?>
<Types xmlns="http://schemas.openxmlformats.org/package/2006/content-types">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W w:w="8954" w:type="dxa"/>
        <w:jc w:val="center"/>
        <w:tblLook w:val="04A0"/>
      </w:tblPr>
      <w:tblGrid>
        <w:gridCol w:w="2276"/>
        <w:gridCol w:w="1277"/>
        <w:gridCol w:w="5597"/>
      </w:tblGrid>
      <w:tr w:rsidR="00FD5129" w:rsidTr="00FB2133">
        <w:trPr>
          <w:jc w:val="center"/>
        </w:trPr>
        <w:tc>
          <w:tcPr>
            <w:tcW w:w="2172" w:type="dxa"/>
          </w:tcPr>
          <w:p w:rsidR="00FD5129" w:rsidRPr="003D5B01" w:rsidRDefault="003D5B01" w:rsidP="007229BE">
            <w:pPr>
              <w:rPr>
                <w:b/>
                <w:sz w:val="36"/>
              </w:rPr>
            </w:pPr>
            <w:r w:rsidRPr="003D5B01">
              <w:rPr>
                <w:b/>
                <w:sz w:val="36"/>
              </w:rPr>
              <w:t>Pauta de evaluación</w:t>
            </w:r>
          </w:p>
        </w:tc>
        <w:tc>
          <w:tcPr>
            <w:tcW w:w="1457" w:type="dxa"/>
          </w:tcPr>
          <w:p w:rsidR="00FD5129" w:rsidRPr="003D5B01" w:rsidRDefault="003D5B01" w:rsidP="007229BE">
            <w:pPr>
              <w:rPr>
                <w:b/>
                <w:sz w:val="36"/>
              </w:rPr>
            </w:pPr>
            <w:r w:rsidRPr="003D5B01">
              <w:rPr>
                <w:b/>
                <w:sz w:val="36"/>
              </w:rPr>
              <w:t>Puntos</w:t>
            </w:r>
          </w:p>
        </w:tc>
        <w:tc>
          <w:tcPr>
            <w:tcW w:w="5325" w:type="dxa"/>
          </w:tcPr>
          <w:p w:rsidR="00FD5129" w:rsidRPr="003D5B01" w:rsidRDefault="003D5B01" w:rsidP="007229BE">
            <w:pPr>
              <w:rPr>
                <w:b/>
                <w:sz w:val="36"/>
              </w:rPr>
            </w:pPr>
            <w:r w:rsidRPr="003D5B01">
              <w:rPr>
                <w:b/>
                <w:sz w:val="36"/>
              </w:rPr>
              <w:t>Comentarios</w:t>
            </w:r>
          </w:p>
        </w:tc>
      </w:tr>
      <w:tr w:rsidR="00FD5129" w:rsidTr="00FB2133">
        <w:trPr>
          <w:jc w:val="center"/>
        </w:trPr>
        <w:tc>
          <w:tcPr>
            <w:tcW w:w="2172" w:type="dxa"/>
          </w:tcPr>
          <w:p w:rsidR="00FD5129" w:rsidRPr="003D5B01" w:rsidRDefault="003D5B01" w:rsidP="007229BE">
            <w:pPr>
              <w:rPr>
                <w:sz w:val="36"/>
              </w:rPr>
            </w:pPr>
            <w:r w:rsidRPr="003D5B01">
              <w:rPr>
                <w:sz w:val="36"/>
              </w:rPr>
              <w:t>Descripción del tipo de biomasa</w:t>
            </w:r>
          </w:p>
        </w:tc>
        <w:tc>
          <w:tcPr>
            <w:tcW w:w="1457" w:type="dxa"/>
          </w:tcPr>
          <w:p w:rsidR="00FD5129" w:rsidRPr="003D5B01" w:rsidRDefault="00B14567" w:rsidP="007229BE">
            <w:pPr>
              <w:rPr>
                <w:sz w:val="36"/>
              </w:rPr>
            </w:pPr>
            <w:r>
              <w:rPr>
                <w:sz w:val="36"/>
              </w:rPr>
              <w:t>2,0</w:t>
            </w:r>
            <w:r w:rsidR="003D5B01" w:rsidRPr="003D5B01">
              <w:rPr>
                <w:sz w:val="36"/>
              </w:rPr>
              <w:t>/2,0</w:t>
            </w:r>
          </w:p>
        </w:tc>
        <w:tc>
          <w:tcPr>
            <w:tcW w:w="5325" w:type="dxa"/>
          </w:tcPr>
          <w:p w:rsidR="00FD5129" w:rsidRPr="003D5B01" w:rsidRDefault="00FD5129" w:rsidP="007229BE">
            <w:pPr>
              <w:rPr>
                <w:sz w:val="36"/>
              </w:rPr>
            </w:pPr>
          </w:p>
        </w:tc>
      </w:tr>
      <w:tr w:rsidR="00FD5129" w:rsidTr="00FB2133">
        <w:trPr>
          <w:jc w:val="center"/>
        </w:trPr>
        <w:tc>
          <w:tcPr>
            <w:tcW w:w="2172" w:type="dxa"/>
          </w:tcPr>
          <w:p w:rsidR="00FD5129" w:rsidRPr="003D5B01" w:rsidRDefault="003D5B01" w:rsidP="007229BE">
            <w:pPr>
              <w:rPr>
                <w:sz w:val="36"/>
              </w:rPr>
            </w:pPr>
            <w:r w:rsidRPr="003D5B01">
              <w:rPr>
                <w:sz w:val="36"/>
              </w:rPr>
              <w:t>Estimación de la disponibilidad de biomasa</w:t>
            </w:r>
          </w:p>
        </w:tc>
        <w:tc>
          <w:tcPr>
            <w:tcW w:w="1457" w:type="dxa"/>
          </w:tcPr>
          <w:p w:rsidR="00FD5129" w:rsidRPr="003D5B01" w:rsidRDefault="00B14567" w:rsidP="007229BE">
            <w:pPr>
              <w:rPr>
                <w:sz w:val="36"/>
              </w:rPr>
            </w:pPr>
            <w:r>
              <w:rPr>
                <w:sz w:val="36"/>
              </w:rPr>
              <w:t>2,5</w:t>
            </w:r>
            <w:r w:rsidR="003D5B01" w:rsidRPr="003D5B01">
              <w:rPr>
                <w:sz w:val="36"/>
              </w:rPr>
              <w:t>/3,0</w:t>
            </w:r>
          </w:p>
        </w:tc>
        <w:tc>
          <w:tcPr>
            <w:tcW w:w="5325" w:type="dxa"/>
          </w:tcPr>
          <w:p w:rsidR="00FD5129" w:rsidRPr="00B14567" w:rsidRDefault="00B14567" w:rsidP="007229BE">
            <w:pPr>
              <w:rPr>
                <w:sz w:val="28"/>
                <w:szCs w:val="28"/>
              </w:rPr>
            </w:pPr>
            <w:r>
              <w:rPr>
                <w:sz w:val="28"/>
                <w:szCs w:val="28"/>
              </w:rPr>
              <w:t>Es importante señalar las referencias cuando hay da</w:t>
            </w:r>
            <w:r w:rsidR="00ED0C38">
              <w:rPr>
                <w:sz w:val="28"/>
                <w:szCs w:val="28"/>
              </w:rPr>
              <w:t>tos numéricos y tablas relevante</w:t>
            </w:r>
            <w:r>
              <w:rPr>
                <w:sz w:val="28"/>
                <w:szCs w:val="28"/>
              </w:rPr>
              <w:t>s</w:t>
            </w:r>
          </w:p>
        </w:tc>
      </w:tr>
      <w:tr w:rsidR="00FD5129" w:rsidTr="00FB2133">
        <w:trPr>
          <w:jc w:val="center"/>
        </w:trPr>
        <w:tc>
          <w:tcPr>
            <w:tcW w:w="2172" w:type="dxa"/>
          </w:tcPr>
          <w:p w:rsidR="00FD5129" w:rsidRPr="003D5B01" w:rsidRDefault="005E275A" w:rsidP="007229BE">
            <w:pPr>
              <w:rPr>
                <w:sz w:val="36"/>
              </w:rPr>
            </w:pPr>
            <w:r>
              <w:rPr>
                <w:sz w:val="36"/>
              </w:rPr>
              <w:t xml:space="preserve">Discusiones y </w:t>
            </w:r>
            <w:r w:rsidR="003D5B01" w:rsidRPr="003D5B01">
              <w:rPr>
                <w:sz w:val="36"/>
              </w:rPr>
              <w:t>Conclusiones</w:t>
            </w:r>
          </w:p>
        </w:tc>
        <w:tc>
          <w:tcPr>
            <w:tcW w:w="1457" w:type="dxa"/>
          </w:tcPr>
          <w:p w:rsidR="00FD5129" w:rsidRPr="003D5B01" w:rsidRDefault="005E275A" w:rsidP="007229BE">
            <w:pPr>
              <w:rPr>
                <w:sz w:val="36"/>
              </w:rPr>
            </w:pPr>
            <w:r w:rsidRPr="00B062D6">
              <w:rPr>
                <w:sz w:val="36"/>
                <w:highlight w:val="yellow"/>
                <w:rPrChange w:id="0" w:author="FCFM" w:date="2010-09-06T17:05:00Z">
                  <w:rPr>
                    <w:sz w:val="36"/>
                  </w:rPr>
                </w:rPrChange>
              </w:rPr>
              <w:t>0,</w:t>
            </w:r>
            <w:r w:rsidR="00B062D6" w:rsidRPr="00B062D6">
              <w:rPr>
                <w:sz w:val="36"/>
                <w:highlight w:val="yellow"/>
                <w:rPrChange w:id="1" w:author="FCFM" w:date="2010-09-06T17:05:00Z">
                  <w:rPr>
                    <w:sz w:val="36"/>
                  </w:rPr>
                </w:rPrChange>
              </w:rPr>
              <w:t>6</w:t>
            </w:r>
            <w:r w:rsidR="003D5B01" w:rsidRPr="00B062D6">
              <w:rPr>
                <w:sz w:val="36"/>
                <w:highlight w:val="yellow"/>
                <w:rPrChange w:id="2" w:author="FCFM" w:date="2010-09-06T17:05:00Z">
                  <w:rPr>
                    <w:sz w:val="36"/>
                  </w:rPr>
                </w:rPrChange>
              </w:rPr>
              <w:t>/1,0</w:t>
            </w:r>
          </w:p>
        </w:tc>
        <w:tc>
          <w:tcPr>
            <w:tcW w:w="5325" w:type="dxa"/>
          </w:tcPr>
          <w:p w:rsidR="00FD5129" w:rsidRPr="00B14567" w:rsidRDefault="00B14567" w:rsidP="007229BE">
            <w:pPr>
              <w:rPr>
                <w:sz w:val="28"/>
                <w:szCs w:val="28"/>
              </w:rPr>
            </w:pPr>
            <w:r>
              <w:rPr>
                <w:sz w:val="28"/>
                <w:szCs w:val="28"/>
              </w:rPr>
              <w:t xml:space="preserve">Definir bien </w:t>
            </w:r>
            <w:r w:rsidR="005E275A">
              <w:rPr>
                <w:sz w:val="28"/>
                <w:szCs w:val="28"/>
              </w:rPr>
              <w:t xml:space="preserve">cuáles son resultados </w:t>
            </w:r>
            <w:r>
              <w:rPr>
                <w:sz w:val="28"/>
                <w:szCs w:val="28"/>
              </w:rPr>
              <w:t xml:space="preserve"> y conclusiones</w:t>
            </w:r>
            <w:r w:rsidR="005E275A">
              <w:rPr>
                <w:sz w:val="28"/>
                <w:szCs w:val="28"/>
              </w:rPr>
              <w:t>.</w:t>
            </w:r>
            <w:ins w:id="3" w:author="FCFM" w:date="2010-09-06T17:04:00Z">
              <w:r w:rsidR="00B062D6">
                <w:rPr>
                  <w:sz w:val="28"/>
                  <w:szCs w:val="28"/>
                </w:rPr>
                <w:t xml:space="preserve"> Hay que tener los datos para indicar ciertas aseveraciones</w:t>
              </w:r>
            </w:ins>
          </w:p>
        </w:tc>
      </w:tr>
      <w:tr w:rsidR="00FD5129" w:rsidTr="00FB2133">
        <w:trPr>
          <w:jc w:val="center"/>
        </w:trPr>
        <w:tc>
          <w:tcPr>
            <w:tcW w:w="2172" w:type="dxa"/>
          </w:tcPr>
          <w:p w:rsidR="00FD5129" w:rsidRPr="003D5B01" w:rsidRDefault="00B14567" w:rsidP="007229BE">
            <w:pPr>
              <w:rPr>
                <w:sz w:val="36"/>
              </w:rPr>
            </w:pPr>
            <w:proofErr w:type="spellStart"/>
            <w:r>
              <w:rPr>
                <w:sz w:val="36"/>
              </w:rPr>
              <w:t>Bo</w:t>
            </w:r>
            <w:r w:rsidR="003D5B01" w:rsidRPr="003D5B01">
              <w:rPr>
                <w:sz w:val="36"/>
              </w:rPr>
              <w:t>nus</w:t>
            </w:r>
            <w:proofErr w:type="spellEnd"/>
            <w:r w:rsidR="005E275A">
              <w:rPr>
                <w:sz w:val="36"/>
              </w:rPr>
              <w:t>: bibliografías</w:t>
            </w:r>
          </w:p>
        </w:tc>
        <w:tc>
          <w:tcPr>
            <w:tcW w:w="1457" w:type="dxa"/>
          </w:tcPr>
          <w:p w:rsidR="00FD5129" w:rsidRPr="003D5B01" w:rsidRDefault="00B14567" w:rsidP="007229BE">
            <w:pPr>
              <w:rPr>
                <w:sz w:val="36"/>
              </w:rPr>
            </w:pPr>
            <w:r>
              <w:rPr>
                <w:sz w:val="36"/>
              </w:rPr>
              <w:t>0</w:t>
            </w:r>
            <w:r w:rsidR="003D5B01" w:rsidRPr="003D5B01">
              <w:rPr>
                <w:sz w:val="36"/>
              </w:rPr>
              <w:t>/0,5</w:t>
            </w:r>
          </w:p>
        </w:tc>
        <w:tc>
          <w:tcPr>
            <w:tcW w:w="5325" w:type="dxa"/>
          </w:tcPr>
          <w:p w:rsidR="0021289C" w:rsidRDefault="00B14567" w:rsidP="007229BE">
            <w:pPr>
              <w:rPr>
                <w:sz w:val="28"/>
                <w:szCs w:val="28"/>
              </w:rPr>
            </w:pPr>
            <w:r>
              <w:rPr>
                <w:sz w:val="28"/>
                <w:szCs w:val="28"/>
              </w:rPr>
              <w:t xml:space="preserve">Revisar </w:t>
            </w:r>
            <w:r w:rsidR="0021289C">
              <w:rPr>
                <w:sz w:val="28"/>
                <w:szCs w:val="28"/>
              </w:rPr>
              <w:t xml:space="preserve"> link para las referencias:</w:t>
            </w:r>
          </w:p>
          <w:p w:rsidR="00FD5129" w:rsidRPr="0021289C" w:rsidRDefault="0021289C" w:rsidP="007229BE">
            <w:pPr>
              <w:rPr>
                <w:color w:val="1F497D" w:themeColor="text2"/>
                <w:sz w:val="28"/>
                <w:szCs w:val="28"/>
              </w:rPr>
            </w:pPr>
            <w:r w:rsidRPr="0021289C">
              <w:rPr>
                <w:color w:val="1F497D" w:themeColor="text2"/>
                <w:sz w:val="28"/>
                <w:szCs w:val="28"/>
              </w:rPr>
              <w:t>http://bibliotecas.uchile.cl/servicios/referencias-bibliograficas.pdf</w:t>
            </w:r>
          </w:p>
        </w:tc>
      </w:tr>
      <w:tr w:rsidR="00B14567" w:rsidTr="00FB2133">
        <w:trPr>
          <w:jc w:val="center"/>
        </w:trPr>
        <w:tc>
          <w:tcPr>
            <w:tcW w:w="2172" w:type="dxa"/>
          </w:tcPr>
          <w:p w:rsidR="00B14567" w:rsidRPr="003D5B01" w:rsidRDefault="00B14567" w:rsidP="007229BE">
            <w:pPr>
              <w:rPr>
                <w:b/>
                <w:sz w:val="36"/>
              </w:rPr>
            </w:pPr>
            <w:r>
              <w:rPr>
                <w:b/>
                <w:sz w:val="36"/>
              </w:rPr>
              <w:t>Puntos totales</w:t>
            </w:r>
          </w:p>
        </w:tc>
        <w:tc>
          <w:tcPr>
            <w:tcW w:w="1457" w:type="dxa"/>
          </w:tcPr>
          <w:p w:rsidR="00B14567" w:rsidRPr="003D5B01" w:rsidRDefault="005E275A" w:rsidP="007229BE">
            <w:pPr>
              <w:rPr>
                <w:sz w:val="36"/>
              </w:rPr>
            </w:pPr>
            <w:r>
              <w:rPr>
                <w:sz w:val="36"/>
              </w:rPr>
              <w:t>5,3</w:t>
            </w:r>
            <w:r w:rsidR="00B14567">
              <w:rPr>
                <w:sz w:val="36"/>
              </w:rPr>
              <w:t>/6,0</w:t>
            </w:r>
          </w:p>
        </w:tc>
        <w:tc>
          <w:tcPr>
            <w:tcW w:w="5325" w:type="dxa"/>
          </w:tcPr>
          <w:p w:rsidR="00B14567" w:rsidRPr="003D5B01" w:rsidRDefault="00B14567" w:rsidP="007229BE">
            <w:pPr>
              <w:rPr>
                <w:sz w:val="36"/>
              </w:rPr>
            </w:pPr>
          </w:p>
        </w:tc>
      </w:tr>
      <w:tr w:rsidR="003D5B01" w:rsidTr="00FB2133">
        <w:trPr>
          <w:jc w:val="center"/>
        </w:trPr>
        <w:tc>
          <w:tcPr>
            <w:tcW w:w="2172" w:type="dxa"/>
          </w:tcPr>
          <w:p w:rsidR="003D5B01" w:rsidRPr="003D5B01" w:rsidRDefault="003D5B01" w:rsidP="007229BE">
            <w:pPr>
              <w:rPr>
                <w:b/>
                <w:sz w:val="36"/>
              </w:rPr>
            </w:pPr>
            <w:r w:rsidRPr="003D5B01">
              <w:rPr>
                <w:b/>
                <w:sz w:val="36"/>
              </w:rPr>
              <w:t>Nota</w:t>
            </w:r>
          </w:p>
        </w:tc>
        <w:tc>
          <w:tcPr>
            <w:tcW w:w="1457" w:type="dxa"/>
          </w:tcPr>
          <w:p w:rsidR="003D5B01" w:rsidRPr="003D5B01" w:rsidRDefault="00B14567" w:rsidP="007229BE">
            <w:pPr>
              <w:rPr>
                <w:sz w:val="36"/>
              </w:rPr>
            </w:pPr>
            <w:r>
              <w:rPr>
                <w:sz w:val="36"/>
              </w:rPr>
              <w:t>6,</w:t>
            </w:r>
            <w:r w:rsidR="005E275A">
              <w:rPr>
                <w:sz w:val="36"/>
              </w:rPr>
              <w:t>3</w:t>
            </w:r>
          </w:p>
        </w:tc>
        <w:tc>
          <w:tcPr>
            <w:tcW w:w="5325" w:type="dxa"/>
          </w:tcPr>
          <w:p w:rsidR="003D5B01" w:rsidRPr="003D5B01" w:rsidRDefault="003D5B01" w:rsidP="007229BE">
            <w:pPr>
              <w:rPr>
                <w:sz w:val="36"/>
              </w:rPr>
            </w:pPr>
          </w:p>
        </w:tc>
      </w:tr>
    </w:tbl>
    <w:p w:rsidR="00FD5129" w:rsidRDefault="00FD5129" w:rsidP="007229BE"/>
    <w:p w:rsidR="00FD5129" w:rsidRDefault="00FD5129" w:rsidP="007229BE"/>
    <w:p w:rsidR="003D5B01" w:rsidRDefault="00C13D5C" w:rsidP="007229BE">
      <w:r>
        <w:fldChar w:fldCharType="begin"/>
      </w:r>
      <w:r w:rsidR="007229BE">
        <w:instrText xml:space="preserve"> MACROBUTTON MTEditEquationSection2 </w:instrText>
      </w:r>
      <w:r w:rsidR="007229BE" w:rsidRPr="00992C38">
        <w:rPr>
          <w:rStyle w:val="MTEquationSection"/>
        </w:rPr>
        <w:instrText>Equation Chapter 1 Section 1</w:instrText>
      </w:r>
      <w:r>
        <w:fldChar w:fldCharType="begin"/>
      </w:r>
      <w:r w:rsidR="007229BE">
        <w:instrText xml:space="preserve"> SEQ MTEqn \r \h \* MERGEFORMAT </w:instrText>
      </w:r>
      <w:r>
        <w:fldChar w:fldCharType="end"/>
      </w:r>
      <w:r>
        <w:fldChar w:fldCharType="begin"/>
      </w:r>
      <w:r w:rsidR="007229BE">
        <w:instrText xml:space="preserve"> SEQ MTSec \r 1 \h \* MERGEFORMAT </w:instrText>
      </w:r>
      <w:r>
        <w:fldChar w:fldCharType="end"/>
      </w:r>
      <w:r>
        <w:fldChar w:fldCharType="begin"/>
      </w:r>
      <w:r w:rsidR="007229BE">
        <w:instrText xml:space="preserve"> SEQ MTChap \r 1 \h \* MERGEFORMAT </w:instrText>
      </w:r>
      <w:r>
        <w:fldChar w:fldCharType="end"/>
      </w:r>
      <w:r>
        <w:fldChar w:fldCharType="end"/>
      </w:r>
    </w:p>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7229BE" w:rsidRPr="007229BE" w:rsidRDefault="0021289C" w:rsidP="007229BE">
      <w:pPr>
        <w:rPr>
          <w:rFonts w:ascii="Calibri" w:hAnsi="Calibri" w:cs="Arial"/>
        </w:rPr>
      </w:pPr>
      <w:r>
        <w:rPr>
          <w:rFonts w:ascii="Calibri" w:hAnsi="Calibri" w:cs="Arial"/>
          <w:noProof/>
        </w:rPr>
        <w:drawing>
          <wp:inline distT="0" distB="0" distL="0" distR="0">
            <wp:extent cx="2052955" cy="629920"/>
            <wp:effectExtent l="19050" t="0" r="4445" b="0"/>
            <wp:docPr id="4" name="Imagen 4" descr="logoFCF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FCFM"/>
                    <pic:cNvPicPr>
                      <a:picLocks noChangeAspect="1" noChangeArrowheads="1"/>
                    </pic:cNvPicPr>
                  </pic:nvPicPr>
                  <pic:blipFill>
                    <a:blip r:embed="rId5" cstate="print">
                      <a:grayscl/>
                    </a:blip>
                    <a:srcRect/>
                    <a:stretch>
                      <a:fillRect/>
                    </a:stretch>
                  </pic:blipFill>
                  <pic:spPr bwMode="auto">
                    <a:xfrm>
                      <a:off x="0" y="0"/>
                      <a:ext cx="2052955" cy="629920"/>
                    </a:xfrm>
                    <a:prstGeom prst="rect">
                      <a:avLst/>
                    </a:prstGeom>
                    <a:noFill/>
                    <a:ln w="9525">
                      <a:noFill/>
                      <a:miter lim="800000"/>
                      <a:headEnd/>
                      <a:tailEnd/>
                    </a:ln>
                  </pic:spPr>
                </pic:pic>
              </a:graphicData>
            </a:graphic>
          </wp:inline>
        </w:drawing>
      </w:r>
    </w:p>
    <w:p w:rsidR="007229BE" w:rsidRPr="007229BE" w:rsidRDefault="007229BE" w:rsidP="007229BE">
      <w:pPr>
        <w:rPr>
          <w:rFonts w:ascii="Calibri" w:hAnsi="Calibri" w:cs="Arial"/>
        </w:rPr>
      </w:pPr>
      <w:r w:rsidRPr="007229BE">
        <w:rPr>
          <w:rFonts w:ascii="Calibri" w:hAnsi="Calibri" w:cs="Arial"/>
        </w:rPr>
        <w:t>GF4551 Energía Renovable a Partir de Biomasas</w:t>
      </w:r>
    </w:p>
    <w:p w:rsidR="007229BE" w:rsidRPr="007229BE" w:rsidRDefault="007229BE" w:rsidP="007229BE">
      <w:pPr>
        <w:rPr>
          <w:rFonts w:ascii="Calibri" w:hAnsi="Calibri" w:cs="Arial"/>
        </w:rPr>
      </w:pPr>
    </w:p>
    <w:p w:rsidR="007229BE" w:rsidRPr="007229BE" w:rsidRDefault="007229BE" w:rsidP="007229BE">
      <w:pPr>
        <w:rPr>
          <w:rFonts w:ascii="Calibri" w:hAnsi="Calibri" w:cs="Arial"/>
        </w:rPr>
      </w:pPr>
    </w:p>
    <w:p w:rsidR="003D5B01" w:rsidRDefault="003D5B01" w:rsidP="007229BE">
      <w:pPr>
        <w:jc w:val="center"/>
        <w:rPr>
          <w:rFonts w:ascii="Calibri" w:hAnsi="Calibri" w:cs="Arial"/>
          <w:sz w:val="40"/>
          <w:szCs w:val="40"/>
          <w:u w:val="single"/>
        </w:rPr>
      </w:pPr>
    </w:p>
    <w:p w:rsidR="007229BE" w:rsidRPr="007229BE" w:rsidRDefault="007229BE" w:rsidP="007229BE">
      <w:pPr>
        <w:jc w:val="center"/>
        <w:rPr>
          <w:rFonts w:ascii="Calibri" w:hAnsi="Calibri" w:cs="Arial"/>
          <w:sz w:val="40"/>
          <w:szCs w:val="40"/>
          <w:u w:val="single"/>
        </w:rPr>
      </w:pPr>
      <w:r w:rsidRPr="007229BE">
        <w:rPr>
          <w:rFonts w:ascii="Calibri" w:hAnsi="Calibri" w:cs="Arial"/>
          <w:sz w:val="40"/>
          <w:szCs w:val="40"/>
          <w:u w:val="single"/>
        </w:rPr>
        <w:t>Tarea 1</w:t>
      </w:r>
    </w:p>
    <w:p w:rsidR="007229BE" w:rsidRPr="007229BE" w:rsidRDefault="007229BE" w:rsidP="007229BE">
      <w:pPr>
        <w:jc w:val="center"/>
        <w:rPr>
          <w:rFonts w:ascii="Calibri" w:hAnsi="Calibri" w:cs="Arial"/>
          <w:sz w:val="16"/>
          <w:szCs w:val="16"/>
          <w:u w:val="single"/>
        </w:rPr>
      </w:pPr>
    </w:p>
    <w:p w:rsidR="007229BE" w:rsidRPr="00FE42B5" w:rsidRDefault="007229BE" w:rsidP="007229BE">
      <w:pPr>
        <w:jc w:val="center"/>
        <w:rPr>
          <w:rFonts w:ascii="Calibri" w:hAnsi="Calibri" w:cs="Arial"/>
          <w:i/>
          <w:sz w:val="36"/>
          <w:szCs w:val="36"/>
        </w:rPr>
      </w:pPr>
      <w:r w:rsidRPr="00FE42B5">
        <w:rPr>
          <w:rFonts w:ascii="Calibri" w:hAnsi="Calibri" w:cs="Arial"/>
          <w:i/>
          <w:sz w:val="36"/>
          <w:szCs w:val="36"/>
        </w:rPr>
        <w:t>Disponibilidad de desechos agrícolas y agroindustriales para la obtención de biomasa</w:t>
      </w:r>
    </w:p>
    <w:p w:rsidR="007229BE" w:rsidRPr="007229BE" w:rsidRDefault="007229BE" w:rsidP="007229BE">
      <w:pPr>
        <w:rPr>
          <w:rFonts w:ascii="Calibri" w:hAnsi="Calibri" w:cs="Arial"/>
        </w:rPr>
      </w:pPr>
    </w:p>
    <w:p w:rsidR="007229BE" w:rsidRDefault="007229BE" w:rsidP="007229BE">
      <w:pPr>
        <w:rPr>
          <w:rFonts w:ascii="Calibri" w:hAnsi="Calibri" w:cs="Arial"/>
        </w:rPr>
      </w:pPr>
    </w:p>
    <w:p w:rsidR="00FE42B5" w:rsidRPr="007229BE" w:rsidRDefault="00FE42B5" w:rsidP="007229BE">
      <w:pPr>
        <w:rPr>
          <w:rFonts w:ascii="Calibri" w:hAnsi="Calibri" w:cs="Arial"/>
        </w:rPr>
      </w:pPr>
    </w:p>
    <w:p w:rsidR="007229BE" w:rsidRPr="007229BE" w:rsidRDefault="007229BE" w:rsidP="007229BE">
      <w:pPr>
        <w:spacing w:line="360" w:lineRule="auto"/>
        <w:rPr>
          <w:rFonts w:ascii="Calibri" w:hAnsi="Calibri" w:cs="Arial"/>
        </w:rPr>
      </w:pPr>
      <w:r w:rsidRPr="007229BE">
        <w:rPr>
          <w:rFonts w:ascii="Calibri" w:hAnsi="Calibri" w:cs="Arial"/>
        </w:rPr>
        <w:t>PROFESORA:</w:t>
      </w:r>
      <w:r w:rsidRPr="007229BE">
        <w:rPr>
          <w:rFonts w:ascii="Calibri" w:hAnsi="Calibri" w:cs="Arial"/>
        </w:rPr>
        <w:tab/>
      </w:r>
      <w:r>
        <w:rPr>
          <w:rFonts w:ascii="Calibri" w:hAnsi="Calibri" w:cs="Arial"/>
        </w:rPr>
        <w:tab/>
      </w:r>
      <w:r w:rsidRPr="007229BE">
        <w:rPr>
          <w:rFonts w:ascii="Calibri" w:hAnsi="Calibri" w:cs="Arial"/>
        </w:rPr>
        <w:tab/>
        <w:t xml:space="preserve">María Elena </w:t>
      </w:r>
      <w:proofErr w:type="spellStart"/>
      <w:r w:rsidRPr="007229BE">
        <w:rPr>
          <w:rFonts w:ascii="Calibri" w:hAnsi="Calibri" w:cs="Arial"/>
        </w:rPr>
        <w:t>Lienqueo</w:t>
      </w:r>
      <w:proofErr w:type="spellEnd"/>
      <w:r w:rsidRPr="007229BE">
        <w:rPr>
          <w:rFonts w:ascii="Calibri" w:hAnsi="Calibri" w:cs="Arial"/>
        </w:rPr>
        <w:t xml:space="preserve"> C.</w:t>
      </w:r>
    </w:p>
    <w:p w:rsidR="007229BE" w:rsidRPr="007229BE" w:rsidRDefault="007229BE" w:rsidP="007229BE">
      <w:pPr>
        <w:spacing w:line="360" w:lineRule="auto"/>
        <w:rPr>
          <w:rFonts w:ascii="Calibri" w:hAnsi="Calibri" w:cs="Arial"/>
        </w:rPr>
      </w:pPr>
      <w:r w:rsidRPr="007229BE">
        <w:rPr>
          <w:rFonts w:ascii="Calibri" w:hAnsi="Calibri" w:cs="Arial"/>
        </w:rPr>
        <w:t>Fecha de entrega:</w:t>
      </w:r>
      <w:r w:rsidRPr="007229BE">
        <w:rPr>
          <w:rFonts w:ascii="Calibri" w:hAnsi="Calibri" w:cs="Arial"/>
        </w:rPr>
        <w:tab/>
      </w:r>
      <w:r w:rsidRPr="007229BE">
        <w:rPr>
          <w:rFonts w:ascii="Calibri" w:hAnsi="Calibri" w:cs="Arial"/>
        </w:rPr>
        <w:tab/>
        <w:t>1 de septiembre</w:t>
      </w:r>
    </w:p>
    <w:p w:rsidR="00237908" w:rsidRDefault="00237908" w:rsidP="007229BE">
      <w:pPr>
        <w:spacing w:line="360" w:lineRule="auto"/>
        <w:rPr>
          <w:rFonts w:ascii="Calibri" w:hAnsi="Calibri" w:cs="Arial"/>
        </w:rPr>
      </w:pPr>
      <w:r>
        <w:rPr>
          <w:rFonts w:ascii="Calibri" w:hAnsi="Calibri" w:cs="Arial"/>
        </w:rPr>
        <w:t>Grupo:</w:t>
      </w:r>
      <w:r>
        <w:rPr>
          <w:rFonts w:ascii="Calibri" w:hAnsi="Calibri" w:cs="Arial"/>
        </w:rPr>
        <w:tab/>
      </w:r>
      <w:r>
        <w:rPr>
          <w:rFonts w:ascii="Calibri" w:hAnsi="Calibri" w:cs="Arial"/>
        </w:rPr>
        <w:tab/>
      </w:r>
      <w:r>
        <w:rPr>
          <w:rFonts w:ascii="Calibri" w:hAnsi="Calibri" w:cs="Arial"/>
        </w:rPr>
        <w:tab/>
      </w:r>
      <w:r>
        <w:rPr>
          <w:rFonts w:ascii="Calibri" w:hAnsi="Calibri" w:cs="Arial"/>
        </w:rPr>
        <w:tab/>
        <w:t>1</w:t>
      </w:r>
    </w:p>
    <w:p w:rsidR="007229BE" w:rsidRPr="007229BE" w:rsidRDefault="007229BE" w:rsidP="007229BE">
      <w:pPr>
        <w:spacing w:line="360" w:lineRule="auto"/>
        <w:rPr>
          <w:rFonts w:ascii="Calibri" w:hAnsi="Calibri" w:cs="Arial"/>
        </w:rPr>
      </w:pPr>
      <w:r w:rsidRPr="007229BE">
        <w:rPr>
          <w:rFonts w:ascii="Calibri" w:hAnsi="Calibri" w:cs="Arial"/>
        </w:rPr>
        <w:t xml:space="preserve">Alumnos: </w:t>
      </w:r>
      <w:r w:rsidRPr="007229BE">
        <w:rPr>
          <w:rFonts w:ascii="Calibri" w:hAnsi="Calibri" w:cs="Arial"/>
        </w:rPr>
        <w:tab/>
      </w:r>
      <w:r w:rsidRPr="007229BE">
        <w:rPr>
          <w:rFonts w:ascii="Calibri" w:hAnsi="Calibri" w:cs="Arial"/>
        </w:rPr>
        <w:tab/>
      </w:r>
      <w:r w:rsidRPr="007229BE">
        <w:rPr>
          <w:rFonts w:ascii="Calibri" w:hAnsi="Calibri" w:cs="Arial"/>
        </w:rPr>
        <w:tab/>
      </w:r>
      <w:r w:rsidRPr="007229BE">
        <w:rPr>
          <w:rFonts w:ascii="Calibri" w:hAnsi="Calibri" w:cs="Arial"/>
          <w:lang w:val="es-ES_tradnl"/>
        </w:rPr>
        <w:t>David Acuña Morales</w:t>
      </w:r>
      <w:r w:rsidRPr="007229BE">
        <w:rPr>
          <w:rFonts w:ascii="Calibri" w:hAnsi="Calibri" w:cs="Arial"/>
          <w:lang w:val="es-ES_tradnl"/>
        </w:rPr>
        <w:br/>
      </w:r>
      <w:r w:rsidRPr="007229BE">
        <w:rPr>
          <w:rFonts w:ascii="Calibri" w:hAnsi="Calibri" w:cs="Arial"/>
          <w:lang w:val="es-ES_tradnl"/>
        </w:rPr>
        <w:tab/>
      </w:r>
      <w:r w:rsidRPr="007229BE">
        <w:rPr>
          <w:rFonts w:ascii="Calibri" w:hAnsi="Calibri" w:cs="Arial"/>
          <w:lang w:val="es-ES_tradnl"/>
        </w:rPr>
        <w:tab/>
      </w:r>
      <w:r w:rsidRPr="007229BE">
        <w:rPr>
          <w:rFonts w:ascii="Calibri" w:hAnsi="Calibri" w:cs="Arial"/>
          <w:lang w:val="es-ES_tradnl"/>
        </w:rPr>
        <w:tab/>
      </w:r>
      <w:r w:rsidRPr="007229BE">
        <w:rPr>
          <w:rFonts w:ascii="Calibri" w:hAnsi="Calibri" w:cs="Arial"/>
          <w:lang w:val="es-ES_tradnl"/>
        </w:rPr>
        <w:tab/>
        <w:t xml:space="preserve">Alfredo Castillo </w:t>
      </w:r>
      <w:proofErr w:type="spellStart"/>
      <w:r w:rsidRPr="007229BE">
        <w:rPr>
          <w:rFonts w:ascii="Calibri" w:hAnsi="Calibri" w:cs="Arial"/>
          <w:lang w:val="es-ES_tradnl"/>
        </w:rPr>
        <w:t>Buqueño</w:t>
      </w:r>
      <w:proofErr w:type="spellEnd"/>
    </w:p>
    <w:p w:rsidR="00977AC9" w:rsidRDefault="007229BE" w:rsidP="007229BE">
      <w:pPr>
        <w:spacing w:line="360" w:lineRule="auto"/>
        <w:ind w:left="2124" w:firstLine="708"/>
        <w:rPr>
          <w:rFonts w:ascii="Calibri" w:hAnsi="Calibri" w:cs="Arial"/>
          <w:lang w:val="es-ES_tradnl"/>
        </w:rPr>
      </w:pPr>
      <w:r w:rsidRPr="007229BE">
        <w:rPr>
          <w:rFonts w:ascii="Calibri" w:hAnsi="Calibri" w:cs="Arial"/>
        </w:rPr>
        <w:t xml:space="preserve">Alonso </w:t>
      </w:r>
      <w:proofErr w:type="spellStart"/>
      <w:r w:rsidRPr="007229BE">
        <w:rPr>
          <w:rFonts w:ascii="Calibri" w:hAnsi="Calibri" w:cs="Arial"/>
        </w:rPr>
        <w:t>Zenteno</w:t>
      </w:r>
      <w:proofErr w:type="spellEnd"/>
      <w:r w:rsidRPr="007229BE">
        <w:rPr>
          <w:rFonts w:ascii="Calibri" w:hAnsi="Calibri" w:cs="Arial"/>
        </w:rPr>
        <w:t xml:space="preserve"> Arenas</w:t>
      </w:r>
      <w:r w:rsidRPr="007229BE">
        <w:rPr>
          <w:rFonts w:ascii="Calibri" w:hAnsi="Calibri" w:cs="Arial"/>
          <w:lang w:val="es-ES_tradnl"/>
        </w:rPr>
        <w:t xml:space="preserve"> </w:t>
      </w:r>
    </w:p>
    <w:p w:rsidR="007229BE" w:rsidRDefault="00977AC9" w:rsidP="007229BE">
      <w:pPr>
        <w:spacing w:line="360" w:lineRule="auto"/>
        <w:ind w:left="2124" w:firstLine="708"/>
        <w:rPr>
          <w:rFonts w:ascii="Calibri" w:hAnsi="Calibri" w:cs="Arial"/>
          <w:lang w:val="es-ES_tradnl"/>
        </w:rPr>
      </w:pPr>
      <w:ins w:id="4" w:author="FCFM" w:date="2010-09-06T17:00:00Z">
        <w:r>
          <w:rPr>
            <w:rFonts w:ascii="Calibri" w:hAnsi="Calibri" w:cs="Arial"/>
            <w:lang w:val="es-ES_tradnl"/>
          </w:rPr>
          <w:t>Indicar e-mail de contacto</w:t>
        </w:r>
      </w:ins>
      <w:r w:rsidR="007229BE" w:rsidRPr="007229BE">
        <w:rPr>
          <w:rFonts w:ascii="Calibri" w:hAnsi="Calibri" w:cs="Arial"/>
          <w:lang w:val="es-ES_tradnl"/>
        </w:rPr>
        <w:br/>
      </w:r>
      <w:r w:rsidR="007229BE" w:rsidRPr="007229BE">
        <w:rPr>
          <w:rFonts w:ascii="Calibri" w:hAnsi="Calibri" w:cs="Arial"/>
          <w:lang w:val="es-ES_tradnl"/>
        </w:rPr>
        <w:tab/>
      </w:r>
      <w:r w:rsidR="007229BE" w:rsidRPr="007229BE">
        <w:rPr>
          <w:rFonts w:ascii="Calibri" w:hAnsi="Calibri" w:cs="Arial"/>
          <w:lang w:val="es-ES_tradnl"/>
        </w:rPr>
        <w:tab/>
      </w:r>
      <w:r w:rsidR="007229BE" w:rsidRPr="007229BE">
        <w:rPr>
          <w:rFonts w:ascii="Calibri" w:hAnsi="Calibri" w:cs="Arial"/>
          <w:lang w:val="es-ES_tradnl"/>
        </w:rPr>
        <w:tab/>
      </w:r>
      <w:r w:rsidR="007229BE" w:rsidRPr="007229BE">
        <w:rPr>
          <w:rFonts w:ascii="Calibri" w:hAnsi="Calibri" w:cs="Arial"/>
          <w:lang w:val="es-ES_tradnl"/>
        </w:rPr>
        <w:tab/>
      </w:r>
    </w:p>
    <w:p w:rsidR="004576DC" w:rsidRDefault="004576DC" w:rsidP="007229BE">
      <w:pPr>
        <w:spacing w:line="360" w:lineRule="auto"/>
        <w:ind w:left="2124" w:firstLine="708"/>
        <w:rPr>
          <w:rFonts w:ascii="Calibri" w:hAnsi="Calibri" w:cs="Arial"/>
          <w:lang w:val="es-ES_tradnl"/>
        </w:rPr>
      </w:pPr>
    </w:p>
    <w:p w:rsidR="004576DC" w:rsidRPr="004576DC" w:rsidRDefault="004576DC" w:rsidP="007229BE">
      <w:pPr>
        <w:spacing w:line="360" w:lineRule="auto"/>
        <w:ind w:left="2124" w:firstLine="708"/>
        <w:rPr>
          <w:rFonts w:ascii="Calibri" w:hAnsi="Calibri" w:cs="Arial"/>
          <w:sz w:val="4"/>
          <w:szCs w:val="4"/>
        </w:rPr>
      </w:pPr>
    </w:p>
    <w:p w:rsidR="00F9264C" w:rsidRPr="00A73798" w:rsidRDefault="00A73798" w:rsidP="00F9264C">
      <w:pPr>
        <w:pStyle w:val="NormalWeb"/>
        <w:rPr>
          <w:rFonts w:ascii="Calibri" w:hAnsi="Calibri" w:cs="Arial"/>
        </w:rPr>
      </w:pPr>
      <w:r>
        <w:rPr>
          <w:rFonts w:ascii="Calibri" w:hAnsi="Calibri" w:cs="Arial"/>
        </w:rPr>
        <w:t>“</w:t>
      </w:r>
      <w:r w:rsidR="00F9264C" w:rsidRPr="007229BE">
        <w:rPr>
          <w:rFonts w:ascii="Calibri" w:hAnsi="Calibri" w:cs="Arial"/>
        </w:rPr>
        <w:t xml:space="preserve">Se consideran desechos a los materiales que no son productos primarios (esto es, los producidos para el mercado), a los que su productor no tiene ya más usos que dar en función de sus propios objetivos de producción, transformación o consumo y que </w:t>
      </w:r>
      <w:r w:rsidR="00F9264C" w:rsidRPr="00A73798">
        <w:rPr>
          <w:rFonts w:ascii="Calibri" w:hAnsi="Calibri" w:cs="Arial"/>
        </w:rPr>
        <w:t xml:space="preserve">elimina, </w:t>
      </w:r>
      <w:r w:rsidRPr="00A73798">
        <w:rPr>
          <w:rFonts w:ascii="Calibri" w:hAnsi="Calibri" w:cs="Arial"/>
        </w:rPr>
        <w:t>prevé eliminar o debe eliminar.”</w:t>
      </w:r>
    </w:p>
    <w:p w:rsidR="00A73798" w:rsidRPr="005A6271" w:rsidRDefault="00A73798" w:rsidP="00A73798">
      <w:pPr>
        <w:jc w:val="right"/>
        <w:rPr>
          <w:rFonts w:ascii="Calibri" w:hAnsi="Calibri" w:cs="Arial"/>
          <w:b/>
          <w:i/>
        </w:rPr>
      </w:pPr>
      <w:r w:rsidRPr="005A6271">
        <w:rPr>
          <w:rFonts w:ascii="Calibri" w:hAnsi="Calibri" w:cs="Arial"/>
          <w:b/>
          <w:i/>
        </w:rPr>
        <w:t xml:space="preserve">DESECHOS </w:t>
      </w:r>
    </w:p>
    <w:p w:rsidR="00A73798" w:rsidRPr="005A6271" w:rsidRDefault="00A73798" w:rsidP="00A73798">
      <w:pPr>
        <w:jc w:val="right"/>
        <w:rPr>
          <w:rFonts w:ascii="Calibri" w:hAnsi="Calibri" w:cs="Arial"/>
          <w:b/>
        </w:rPr>
      </w:pPr>
      <w:r w:rsidRPr="005A6271">
        <w:rPr>
          <w:rFonts w:ascii="Calibri" w:hAnsi="Calibri" w:cs="Arial"/>
          <w:b/>
        </w:rPr>
        <w:t>(</w:t>
      </w:r>
      <w:r w:rsidRPr="005A6271">
        <w:rPr>
          <w:rStyle w:val="nfasis"/>
          <w:rFonts w:ascii="Calibri" w:hAnsi="Calibri" w:cs="Arial"/>
          <w:b/>
        </w:rPr>
        <w:t>Clasificación Industrial Internacional Uniforme)</w:t>
      </w:r>
    </w:p>
    <w:p w:rsidR="00F9264C" w:rsidRDefault="00F9264C" w:rsidP="00A73798">
      <w:pPr>
        <w:rPr>
          <w:rFonts w:ascii="Calibri" w:hAnsi="Calibri"/>
        </w:rPr>
      </w:pPr>
    </w:p>
    <w:p w:rsidR="004576DC" w:rsidRDefault="004576DC" w:rsidP="00A73798">
      <w:pPr>
        <w:rPr>
          <w:rFonts w:ascii="Calibri" w:hAnsi="Calibri"/>
        </w:rPr>
      </w:pPr>
    </w:p>
    <w:p w:rsidR="00A73798" w:rsidRDefault="00A73798" w:rsidP="00A73798">
      <w:pPr>
        <w:rPr>
          <w:rFonts w:ascii="Calibri" w:hAnsi="Calibri"/>
        </w:rPr>
      </w:pPr>
    </w:p>
    <w:p w:rsidR="004576DC" w:rsidRDefault="004576DC" w:rsidP="00A73798">
      <w:pPr>
        <w:rPr>
          <w:rFonts w:ascii="Calibri" w:hAnsi="Calibri"/>
        </w:rPr>
      </w:pPr>
    </w:p>
    <w:p w:rsidR="005A6271" w:rsidRPr="00A73798" w:rsidRDefault="005A6271" w:rsidP="00A73798">
      <w:pPr>
        <w:rPr>
          <w:rFonts w:ascii="Calibri" w:hAnsi="Calibri"/>
        </w:rPr>
      </w:pPr>
    </w:p>
    <w:p w:rsidR="00A73798" w:rsidRPr="00A73798" w:rsidRDefault="00A73798" w:rsidP="00A73798">
      <w:pPr>
        <w:autoSpaceDE w:val="0"/>
        <w:autoSpaceDN w:val="0"/>
        <w:adjustRightInd w:val="0"/>
        <w:jc w:val="both"/>
        <w:rPr>
          <w:rFonts w:ascii="Calibri" w:hAnsi="Calibri" w:cs="Arial"/>
        </w:rPr>
      </w:pPr>
      <w:r>
        <w:rPr>
          <w:rFonts w:ascii="Calibri" w:hAnsi="Calibri" w:cs="Arial"/>
          <w:bCs/>
        </w:rPr>
        <w:t>“C</w:t>
      </w:r>
      <w:r w:rsidRPr="00A73798">
        <w:rPr>
          <w:rFonts w:ascii="Calibri" w:hAnsi="Calibri" w:cs="Arial"/>
          <w:bCs/>
        </w:rPr>
        <w:t>onjunto de materia orgánica renovable de</w:t>
      </w:r>
      <w:r>
        <w:rPr>
          <w:rFonts w:ascii="Calibri" w:hAnsi="Calibri" w:cs="Arial"/>
          <w:bCs/>
        </w:rPr>
        <w:t xml:space="preserve"> </w:t>
      </w:r>
      <w:r w:rsidRPr="00A73798">
        <w:rPr>
          <w:rFonts w:ascii="Calibri" w:hAnsi="Calibri" w:cs="Arial"/>
          <w:bCs/>
        </w:rPr>
        <w:t xml:space="preserve">origen vegetal, animal o procedente de la </w:t>
      </w:r>
      <w:r>
        <w:rPr>
          <w:rFonts w:ascii="Calibri" w:hAnsi="Calibri" w:cs="Arial"/>
          <w:bCs/>
        </w:rPr>
        <w:t>t</w:t>
      </w:r>
      <w:r w:rsidRPr="00A73798">
        <w:rPr>
          <w:rFonts w:ascii="Calibri" w:hAnsi="Calibri" w:cs="Arial"/>
          <w:bCs/>
        </w:rPr>
        <w:t>ransformación natural o artificial de la misma.</w:t>
      </w:r>
      <w:r>
        <w:rPr>
          <w:rFonts w:ascii="Calibri" w:hAnsi="Calibri" w:cs="Arial"/>
          <w:bCs/>
        </w:rPr>
        <w:t xml:space="preserve"> </w:t>
      </w:r>
      <w:r w:rsidRPr="00A73798">
        <w:rPr>
          <w:rFonts w:ascii="Calibri" w:hAnsi="Calibri" w:cs="Arial"/>
          <w:bCs/>
        </w:rPr>
        <w:t xml:space="preserve">La energía de la biomasa corresponde </w:t>
      </w:r>
      <w:r w:rsidRPr="00A73798">
        <w:rPr>
          <w:rFonts w:ascii="Calibri" w:hAnsi="Calibri" w:cs="Arial"/>
          <w:bCs/>
        </w:rPr>
        <w:lastRenderedPageBreak/>
        <w:t>entonces a toda aquella energía que puede</w:t>
      </w:r>
      <w:r>
        <w:rPr>
          <w:rFonts w:ascii="Calibri" w:hAnsi="Calibri" w:cs="Arial"/>
          <w:bCs/>
        </w:rPr>
        <w:t xml:space="preserve"> </w:t>
      </w:r>
      <w:r w:rsidRPr="00A73798">
        <w:rPr>
          <w:rFonts w:ascii="Calibri" w:hAnsi="Calibri" w:cs="Arial"/>
          <w:bCs/>
        </w:rPr>
        <w:t>obtenerse de ella, bien sea a través de su quema directa o su procesamiento para</w:t>
      </w:r>
      <w:r>
        <w:rPr>
          <w:rFonts w:ascii="Calibri" w:hAnsi="Calibri" w:cs="Arial"/>
          <w:bCs/>
        </w:rPr>
        <w:t xml:space="preserve"> </w:t>
      </w:r>
      <w:r w:rsidRPr="00A73798">
        <w:rPr>
          <w:rFonts w:ascii="Calibri" w:hAnsi="Calibri" w:cs="Arial"/>
          <w:bCs/>
        </w:rPr>
        <w:t>conseguir otro tipo de combustible.</w:t>
      </w:r>
      <w:r>
        <w:rPr>
          <w:rFonts w:ascii="Calibri" w:hAnsi="Calibri" w:cs="Arial"/>
          <w:bCs/>
        </w:rPr>
        <w:t>”</w:t>
      </w:r>
    </w:p>
    <w:p w:rsidR="00A73798" w:rsidRDefault="00A73798" w:rsidP="00A73798"/>
    <w:p w:rsidR="005A6271" w:rsidRPr="005A6271" w:rsidRDefault="00A73798" w:rsidP="00A73798">
      <w:pPr>
        <w:jc w:val="right"/>
        <w:rPr>
          <w:rFonts w:ascii="Calibri" w:hAnsi="Calibri" w:cs="Arial"/>
          <w:b/>
          <w:bCs/>
          <w:i/>
        </w:rPr>
      </w:pPr>
      <w:r w:rsidRPr="005A6271">
        <w:rPr>
          <w:rFonts w:ascii="Calibri" w:hAnsi="Calibri" w:cs="Arial"/>
          <w:b/>
          <w:bCs/>
          <w:i/>
        </w:rPr>
        <w:t xml:space="preserve">BIOMASA </w:t>
      </w:r>
    </w:p>
    <w:p w:rsidR="00A73798" w:rsidRDefault="00A73798" w:rsidP="00A73798">
      <w:pPr>
        <w:jc w:val="right"/>
        <w:rPr>
          <w:rFonts w:ascii="Calibri" w:hAnsi="Calibri" w:cs="Arial"/>
          <w:b/>
          <w:bCs/>
          <w:i/>
        </w:rPr>
      </w:pPr>
      <w:r w:rsidRPr="005A6271">
        <w:rPr>
          <w:rFonts w:ascii="Calibri" w:hAnsi="Calibri" w:cs="Arial"/>
          <w:b/>
          <w:bCs/>
          <w:i/>
        </w:rPr>
        <w:t>(Comisión Nacional de Energía)</w:t>
      </w:r>
    </w:p>
    <w:p w:rsidR="004576DC" w:rsidRPr="00EC3109" w:rsidRDefault="004576DC" w:rsidP="004576DC">
      <w:pPr>
        <w:rPr>
          <w:rFonts w:ascii="Calibri" w:hAnsi="Calibri"/>
          <w:spacing w:val="-3"/>
          <w:sz w:val="32"/>
          <w:szCs w:val="32"/>
          <w:u w:val="single"/>
          <w:lang w:val="es-ES_tradnl"/>
        </w:rPr>
      </w:pPr>
      <w:r w:rsidRPr="00EC3109">
        <w:rPr>
          <w:rFonts w:ascii="Calibri" w:hAnsi="Calibri"/>
          <w:spacing w:val="-3"/>
          <w:sz w:val="32"/>
          <w:szCs w:val="32"/>
          <w:u w:val="single"/>
          <w:lang w:val="es-ES_tradnl"/>
        </w:rPr>
        <w:t>Descripción del tipo de biomasa en estudio</w:t>
      </w:r>
    </w:p>
    <w:p w:rsidR="004576DC" w:rsidRPr="00970914" w:rsidRDefault="004576DC" w:rsidP="004576DC">
      <w:pPr>
        <w:rPr>
          <w:rFonts w:ascii="Calibri" w:hAnsi="Calibri"/>
          <w:spacing w:val="-3"/>
          <w:lang w:val="es-ES_tradnl"/>
        </w:rPr>
      </w:pPr>
    </w:p>
    <w:p w:rsidR="00EC3109" w:rsidRPr="00EC3109" w:rsidRDefault="00EC3109" w:rsidP="00FE42B5">
      <w:pPr>
        <w:pStyle w:val="NormalWeb"/>
        <w:spacing w:before="0" w:beforeAutospacing="0" w:after="0" w:afterAutospacing="0"/>
        <w:ind w:firstLine="720"/>
        <w:jc w:val="both"/>
        <w:rPr>
          <w:rFonts w:ascii="Calibri" w:hAnsi="Calibri"/>
        </w:rPr>
      </w:pPr>
      <w:r w:rsidRPr="00EC3109">
        <w:rPr>
          <w:rFonts w:ascii="Calibri" w:hAnsi="Calibri" w:cs="Arial"/>
          <w:color w:val="000000"/>
          <w:sz w:val="22"/>
          <w:szCs w:val="22"/>
        </w:rPr>
        <w:t>La agricultura y la agroindustria, son el conjunto de actividades que se realizan para cultivar el suelo y de esta manera explotar los recursos que este entrega, ayudado por el hombre para maximizar la producción. Además, se incluyen todos los procesos para obtener el producto final. Los productos que se obtienen de estas actividades son principalmente para consumo alimenticio</w:t>
      </w:r>
      <w:ins w:id="5" w:author="ADMIN" w:date="2010-09-05T21:50:00Z">
        <w:r w:rsidR="00FD5129">
          <w:rPr>
            <w:rFonts w:ascii="Calibri" w:hAnsi="Calibri" w:cs="Arial"/>
            <w:color w:val="000000"/>
            <w:sz w:val="22"/>
            <w:szCs w:val="22"/>
          </w:rPr>
          <w:t>,</w:t>
        </w:r>
      </w:ins>
      <w:r w:rsidRPr="00EC3109">
        <w:rPr>
          <w:rFonts w:ascii="Calibri" w:hAnsi="Calibri" w:cs="Arial"/>
          <w:color w:val="000000"/>
          <w:sz w:val="22"/>
          <w:szCs w:val="22"/>
        </w:rPr>
        <w:t xml:space="preserve"> humano y textil, pero también existen muchísimas otras </w:t>
      </w:r>
      <w:commentRangeStart w:id="6"/>
      <w:r w:rsidRPr="00EC3109">
        <w:rPr>
          <w:rFonts w:ascii="Calibri" w:hAnsi="Calibri" w:cs="Arial"/>
          <w:color w:val="000000"/>
          <w:sz w:val="22"/>
          <w:szCs w:val="22"/>
        </w:rPr>
        <w:t>finalidades</w:t>
      </w:r>
      <w:commentRangeEnd w:id="6"/>
      <w:r w:rsidR="00FD5129">
        <w:rPr>
          <w:rStyle w:val="Refdecomentario"/>
        </w:rPr>
        <w:commentReference w:id="6"/>
      </w:r>
      <w:r w:rsidRPr="00EC3109">
        <w:rPr>
          <w:rFonts w:ascii="Calibri" w:hAnsi="Calibri" w:cs="Arial"/>
          <w:color w:val="000000"/>
          <w:sz w:val="22"/>
          <w:szCs w:val="22"/>
        </w:rPr>
        <w:t xml:space="preserve">. </w:t>
      </w:r>
    </w:p>
    <w:p w:rsidR="00393035" w:rsidRDefault="00EC3109" w:rsidP="00FE42B5">
      <w:pPr>
        <w:jc w:val="both"/>
        <w:rPr>
          <w:rFonts w:ascii="Calibri" w:hAnsi="Calibri" w:cs="Arial"/>
          <w:color w:val="000000"/>
          <w:sz w:val="22"/>
          <w:szCs w:val="22"/>
        </w:rPr>
      </w:pPr>
      <w:r w:rsidRPr="00EC3109">
        <w:rPr>
          <w:rFonts w:ascii="Calibri" w:hAnsi="Calibri"/>
        </w:rPr>
        <w:br/>
      </w:r>
      <w:r w:rsidRPr="00EC3109">
        <w:rPr>
          <w:rFonts w:ascii="Calibri" w:hAnsi="Calibri" w:cs="Arial"/>
          <w:color w:val="000000"/>
          <w:sz w:val="22"/>
          <w:szCs w:val="22"/>
        </w:rPr>
        <w:t>Existe una gran gama de productos que se generan con la agricultura. En el mercado chileno las más producidas son: uvas, manzanas, peras, cebollas, trigo, maíz, avena, duraznos, ajo, espárrago, habas, carne de vaca, pollo, leche, lana, pesca y  madera.</w:t>
      </w:r>
    </w:p>
    <w:p w:rsidR="00455D01" w:rsidRDefault="00EC3109" w:rsidP="00FE42B5">
      <w:pPr>
        <w:jc w:val="both"/>
        <w:rPr>
          <w:rFonts w:ascii="Calibri" w:hAnsi="Calibri" w:cs="Arial"/>
          <w:color w:val="000000"/>
          <w:sz w:val="22"/>
          <w:szCs w:val="22"/>
        </w:rPr>
      </w:pPr>
      <w:r w:rsidRPr="00EC3109">
        <w:rPr>
          <w:rFonts w:ascii="Calibri" w:hAnsi="Calibri"/>
        </w:rPr>
        <w:br/>
      </w:r>
      <w:r w:rsidRPr="00EC3109">
        <w:rPr>
          <w:rFonts w:ascii="Calibri" w:hAnsi="Calibri" w:cs="Arial"/>
          <w:color w:val="000000"/>
          <w:sz w:val="22"/>
          <w:szCs w:val="22"/>
        </w:rPr>
        <w:t>Por residuos se entiende</w:t>
      </w:r>
      <w:r w:rsidR="00353B8B">
        <w:rPr>
          <w:rFonts w:ascii="Calibri" w:hAnsi="Calibri" w:cs="Arial"/>
          <w:color w:val="000000"/>
          <w:sz w:val="22"/>
          <w:szCs w:val="22"/>
        </w:rPr>
        <w:t>;</w:t>
      </w:r>
      <w:r w:rsidRPr="00EC3109">
        <w:rPr>
          <w:rFonts w:ascii="Calibri" w:hAnsi="Calibri" w:cs="Arial"/>
          <w:color w:val="000000"/>
          <w:sz w:val="22"/>
          <w:szCs w:val="22"/>
        </w:rPr>
        <w:t xml:space="preserve"> los restos de cultivos o de limpiezas que se hacen del campo para evitar las plagas</w:t>
      </w:r>
      <w:r w:rsidR="00455D01">
        <w:rPr>
          <w:rFonts w:ascii="Calibri" w:hAnsi="Calibri" w:cs="Arial"/>
          <w:color w:val="000000"/>
          <w:sz w:val="22"/>
          <w:szCs w:val="22"/>
        </w:rPr>
        <w:t>,</w:t>
      </w:r>
      <w:r w:rsidRPr="00EC3109">
        <w:rPr>
          <w:rFonts w:ascii="Calibri" w:hAnsi="Calibri" w:cs="Arial"/>
          <w:color w:val="000000"/>
          <w:sz w:val="22"/>
          <w:szCs w:val="22"/>
        </w:rPr>
        <w:t xml:space="preserve"> </w:t>
      </w:r>
      <w:r w:rsidR="00353B8B">
        <w:rPr>
          <w:rFonts w:ascii="Calibri" w:hAnsi="Calibri" w:cs="Arial"/>
          <w:color w:val="000000"/>
          <w:sz w:val="22"/>
          <w:szCs w:val="22"/>
        </w:rPr>
        <w:t>restos de</w:t>
      </w:r>
      <w:r w:rsidRPr="00EC3109">
        <w:rPr>
          <w:rFonts w:ascii="Calibri" w:hAnsi="Calibri" w:cs="Arial"/>
          <w:color w:val="000000"/>
          <w:sz w:val="22"/>
          <w:szCs w:val="22"/>
        </w:rPr>
        <w:t xml:space="preserve"> incendios</w:t>
      </w:r>
      <w:r w:rsidR="00353B8B">
        <w:rPr>
          <w:rFonts w:ascii="Calibri" w:hAnsi="Calibri" w:cs="Arial"/>
          <w:color w:val="000000"/>
          <w:sz w:val="22"/>
          <w:szCs w:val="22"/>
        </w:rPr>
        <w:t xml:space="preserve"> o que sea</w:t>
      </w:r>
      <w:r w:rsidR="00455D01">
        <w:rPr>
          <w:rFonts w:ascii="Calibri" w:hAnsi="Calibri" w:cs="Arial"/>
          <w:color w:val="000000"/>
          <w:sz w:val="22"/>
          <w:szCs w:val="22"/>
        </w:rPr>
        <w:t>n propios del proceso productivo</w:t>
      </w:r>
      <w:r w:rsidRPr="00EC3109">
        <w:rPr>
          <w:rFonts w:ascii="Calibri" w:hAnsi="Calibri" w:cs="Arial"/>
          <w:color w:val="000000"/>
          <w:sz w:val="22"/>
          <w:szCs w:val="22"/>
        </w:rPr>
        <w:t xml:space="preserve"> y pueden aparecer en estado sólido, como la leña, o en estado líquido, como los purines u otros elementos residuales obtenidos en actividades agropecuarias. </w:t>
      </w:r>
    </w:p>
    <w:p w:rsidR="00393035" w:rsidRDefault="00393035" w:rsidP="00FE42B5">
      <w:pPr>
        <w:jc w:val="both"/>
        <w:rPr>
          <w:rFonts w:ascii="Calibri" w:hAnsi="Calibri" w:cs="Arial"/>
          <w:color w:val="000000"/>
          <w:sz w:val="22"/>
          <w:szCs w:val="22"/>
        </w:rPr>
      </w:pPr>
    </w:p>
    <w:p w:rsidR="00393035" w:rsidRDefault="00EC3109" w:rsidP="00FE42B5">
      <w:pPr>
        <w:jc w:val="both"/>
        <w:rPr>
          <w:rFonts w:ascii="Calibri" w:hAnsi="Calibri" w:cs="Arial"/>
          <w:color w:val="000000"/>
          <w:sz w:val="22"/>
          <w:szCs w:val="22"/>
        </w:rPr>
      </w:pPr>
      <w:r w:rsidRPr="00EC3109">
        <w:rPr>
          <w:rFonts w:ascii="Calibri" w:hAnsi="Calibri" w:cs="Arial"/>
          <w:color w:val="000000"/>
          <w:sz w:val="22"/>
          <w:szCs w:val="22"/>
        </w:rPr>
        <w:t xml:space="preserve">De forma más estricta, son los materiales que no tienen calidad suficiente para ser considerados como productos primarios, sino que hay que eliminarlos y no </w:t>
      </w:r>
      <w:r w:rsidR="00393035" w:rsidRPr="00EC3109">
        <w:rPr>
          <w:rFonts w:ascii="Calibri" w:hAnsi="Calibri" w:cs="Arial"/>
          <w:color w:val="000000"/>
          <w:sz w:val="22"/>
          <w:szCs w:val="22"/>
        </w:rPr>
        <w:t>podrían</w:t>
      </w:r>
      <w:r w:rsidRPr="00EC3109">
        <w:rPr>
          <w:rFonts w:ascii="Calibri" w:hAnsi="Calibri" w:cs="Arial"/>
          <w:color w:val="000000"/>
          <w:sz w:val="22"/>
          <w:szCs w:val="22"/>
        </w:rPr>
        <w:t xml:space="preserve"> cumplir otra funcionalidad que no sean las energéticas.</w:t>
      </w:r>
    </w:p>
    <w:p w:rsidR="00353B8B" w:rsidRDefault="00EC3109" w:rsidP="00FE42B5">
      <w:pPr>
        <w:jc w:val="both"/>
        <w:rPr>
          <w:rFonts w:ascii="Calibri" w:hAnsi="Calibri" w:cs="Arial"/>
          <w:color w:val="000000"/>
          <w:sz w:val="22"/>
          <w:szCs w:val="22"/>
        </w:rPr>
      </w:pPr>
      <w:r w:rsidRPr="00EC3109">
        <w:rPr>
          <w:rFonts w:ascii="Calibri" w:hAnsi="Calibri"/>
        </w:rPr>
        <w:br/>
      </w:r>
      <w:r w:rsidRPr="00EC3109">
        <w:rPr>
          <w:rFonts w:ascii="Calibri" w:hAnsi="Calibri" w:cs="Arial"/>
          <w:color w:val="000000"/>
          <w:sz w:val="22"/>
          <w:szCs w:val="22"/>
        </w:rPr>
        <w:t>Se considerarán en el presente documento, por su mayor relevancia a nivel nacional, los desechos de</w:t>
      </w:r>
      <w:r w:rsidR="00353B8B">
        <w:rPr>
          <w:rFonts w:ascii="Calibri" w:hAnsi="Calibri" w:cs="Arial"/>
          <w:color w:val="000000"/>
          <w:sz w:val="22"/>
          <w:szCs w:val="22"/>
        </w:rPr>
        <w:t xml:space="preserve"> los siguientes</w:t>
      </w:r>
      <w:r w:rsidRPr="00EC3109">
        <w:rPr>
          <w:rFonts w:ascii="Calibri" w:hAnsi="Calibri" w:cs="Arial"/>
          <w:color w:val="000000"/>
          <w:sz w:val="22"/>
          <w:szCs w:val="22"/>
        </w:rPr>
        <w:t xml:space="preserve"> procesos industriales</w:t>
      </w:r>
      <w:r w:rsidR="00353B8B">
        <w:rPr>
          <w:rFonts w:ascii="Calibri" w:hAnsi="Calibri" w:cs="Arial"/>
          <w:color w:val="000000"/>
          <w:sz w:val="22"/>
          <w:szCs w:val="22"/>
        </w:rPr>
        <w:t>:</w:t>
      </w:r>
    </w:p>
    <w:p w:rsidR="00455D01" w:rsidRPr="00EC3109" w:rsidRDefault="00EC3109" w:rsidP="00FE42B5">
      <w:pPr>
        <w:jc w:val="both"/>
        <w:rPr>
          <w:rFonts w:ascii="Calibri" w:hAnsi="Calibri"/>
        </w:rPr>
      </w:pPr>
      <w:r w:rsidRPr="00EC3109">
        <w:rPr>
          <w:rFonts w:ascii="Calibri" w:hAnsi="Calibri" w:cs="Arial"/>
          <w:color w:val="000000"/>
          <w:sz w:val="22"/>
          <w:szCs w:val="22"/>
        </w:rPr>
        <w:t xml:space="preserve"> </w:t>
      </w:r>
    </w:p>
    <w:p w:rsidR="00EC3109" w:rsidRDefault="00353B8B" w:rsidP="00353B8B">
      <w:pPr>
        <w:pStyle w:val="NormalWeb"/>
        <w:spacing w:before="0" w:beforeAutospacing="0" w:after="0" w:afterAutospacing="0"/>
        <w:jc w:val="both"/>
        <w:rPr>
          <w:rFonts w:ascii="Calibri" w:hAnsi="Calibri" w:cs="Arial"/>
          <w:color w:val="000000"/>
          <w:sz w:val="22"/>
          <w:szCs w:val="22"/>
        </w:rPr>
      </w:pPr>
      <w:r w:rsidRPr="00087EA2">
        <w:rPr>
          <w:rFonts w:ascii="Calibri" w:hAnsi="Calibri" w:cs="Arial"/>
          <w:i/>
          <w:iCs/>
          <w:color w:val="000000"/>
          <w:sz w:val="22"/>
          <w:szCs w:val="22"/>
        </w:rPr>
        <w:t xml:space="preserve">1. </w:t>
      </w:r>
      <w:r w:rsidR="00EC3109" w:rsidRPr="00087EA2">
        <w:rPr>
          <w:rFonts w:ascii="Calibri" w:hAnsi="Calibri" w:cs="Arial"/>
          <w:b/>
          <w:i/>
          <w:iCs/>
          <w:color w:val="000000"/>
          <w:sz w:val="22"/>
          <w:szCs w:val="22"/>
        </w:rPr>
        <w:t>Fermentación alcohólica</w:t>
      </w:r>
      <w:r w:rsidR="00EC3109" w:rsidRPr="00087EA2">
        <w:rPr>
          <w:rFonts w:ascii="Calibri" w:hAnsi="Calibri" w:cs="Arial"/>
          <w:i/>
          <w:iCs/>
          <w:color w:val="000000"/>
          <w:sz w:val="22"/>
          <w:szCs w:val="22"/>
        </w:rPr>
        <w:t>:</w:t>
      </w:r>
      <w:r w:rsidR="00EC3109" w:rsidRPr="00EC3109">
        <w:rPr>
          <w:rFonts w:ascii="Calibri" w:hAnsi="Calibri" w:cs="Arial"/>
          <w:b/>
          <w:bCs/>
          <w:color w:val="000000"/>
          <w:sz w:val="22"/>
          <w:szCs w:val="22"/>
        </w:rPr>
        <w:t xml:space="preserve"> </w:t>
      </w:r>
      <w:r w:rsidR="00EC3109" w:rsidRPr="00EC3109">
        <w:rPr>
          <w:rFonts w:ascii="Calibri" w:hAnsi="Calibri" w:cs="Arial"/>
          <w:color w:val="000000"/>
          <w:sz w:val="22"/>
          <w:szCs w:val="22"/>
        </w:rPr>
        <w:t>productos provenientes de los procesos de fermentación y/o destilación de frutas y cereales para la elaboración de bebidas o destilados de fermentación alcohólica. En Chile mayoritariamente pertenecen a la producción de vino, pisco y cerveza.</w:t>
      </w:r>
      <w:r w:rsidR="00DD3479">
        <w:rPr>
          <w:rFonts w:ascii="Calibri" w:hAnsi="Calibri" w:cs="Arial"/>
          <w:color w:val="000000"/>
          <w:sz w:val="22"/>
          <w:szCs w:val="22"/>
        </w:rPr>
        <w:t xml:space="preserve"> Los principales tipos de desechos son los siguientes: escobajo de uva, hol</w:t>
      </w:r>
      <w:r>
        <w:rPr>
          <w:rFonts w:ascii="Calibri" w:hAnsi="Calibri" w:cs="Arial"/>
          <w:color w:val="000000"/>
          <w:sz w:val="22"/>
          <w:szCs w:val="22"/>
        </w:rPr>
        <w:t xml:space="preserve">lejos de uva, </w:t>
      </w:r>
      <w:proofErr w:type="spellStart"/>
      <w:r>
        <w:rPr>
          <w:rFonts w:ascii="Calibri" w:hAnsi="Calibri" w:cs="Arial"/>
          <w:color w:val="000000"/>
          <w:sz w:val="22"/>
          <w:szCs w:val="22"/>
        </w:rPr>
        <w:t>pepa</w:t>
      </w:r>
      <w:proofErr w:type="spellEnd"/>
      <w:r>
        <w:rPr>
          <w:rFonts w:ascii="Calibri" w:hAnsi="Calibri" w:cs="Arial"/>
          <w:color w:val="000000"/>
          <w:sz w:val="22"/>
          <w:szCs w:val="22"/>
        </w:rPr>
        <w:t xml:space="preserve"> de uva, vina</w:t>
      </w:r>
      <w:r w:rsidR="00DD3479">
        <w:rPr>
          <w:rFonts w:ascii="Calibri" w:hAnsi="Calibri" w:cs="Arial"/>
          <w:color w:val="000000"/>
          <w:sz w:val="22"/>
          <w:szCs w:val="22"/>
        </w:rPr>
        <w:t>zas y orujos, levadura cervecera, sólidos de fabricación de cerveza y orujo de cebada.</w:t>
      </w:r>
    </w:p>
    <w:p w:rsidR="00FE42B5" w:rsidRPr="00EC3109" w:rsidRDefault="00FE42B5" w:rsidP="00FE42B5">
      <w:pPr>
        <w:pStyle w:val="NormalWeb"/>
        <w:spacing w:before="0" w:beforeAutospacing="0" w:after="0" w:afterAutospacing="0"/>
        <w:jc w:val="both"/>
        <w:rPr>
          <w:rFonts w:ascii="Calibri" w:hAnsi="Calibri"/>
        </w:rPr>
      </w:pPr>
    </w:p>
    <w:p w:rsidR="00EC3109" w:rsidRDefault="00087EA2" w:rsidP="00087EA2">
      <w:pPr>
        <w:pStyle w:val="NormalWeb"/>
        <w:spacing w:before="0" w:beforeAutospacing="0" w:after="0" w:afterAutospacing="0"/>
        <w:jc w:val="both"/>
        <w:rPr>
          <w:rFonts w:ascii="Calibri" w:hAnsi="Calibri" w:cs="Arial"/>
          <w:color w:val="000000"/>
          <w:sz w:val="22"/>
          <w:szCs w:val="22"/>
        </w:rPr>
      </w:pPr>
      <w:r>
        <w:rPr>
          <w:rFonts w:ascii="Calibri" w:hAnsi="Calibri" w:cs="Arial"/>
          <w:i/>
          <w:iCs/>
          <w:color w:val="000000"/>
          <w:sz w:val="22"/>
          <w:szCs w:val="22"/>
        </w:rPr>
        <w:t xml:space="preserve">2. </w:t>
      </w:r>
      <w:r w:rsidR="00EC3109" w:rsidRPr="00087EA2">
        <w:rPr>
          <w:rFonts w:ascii="Calibri" w:hAnsi="Calibri" w:cs="Arial"/>
          <w:b/>
          <w:i/>
          <w:iCs/>
          <w:color w:val="000000"/>
          <w:sz w:val="22"/>
          <w:szCs w:val="22"/>
        </w:rPr>
        <w:t>Industria láctea</w:t>
      </w:r>
      <w:r w:rsidR="00EC3109" w:rsidRPr="00EC3109">
        <w:rPr>
          <w:rFonts w:ascii="Calibri" w:hAnsi="Calibri" w:cs="Arial"/>
          <w:i/>
          <w:iCs/>
          <w:color w:val="000000"/>
          <w:sz w:val="22"/>
          <w:szCs w:val="22"/>
        </w:rPr>
        <w:t>:</w:t>
      </w:r>
      <w:r w:rsidR="00EC3109" w:rsidRPr="00EC3109">
        <w:rPr>
          <w:rFonts w:ascii="Calibri" w:hAnsi="Calibri" w:cs="Arial"/>
          <w:color w:val="000000"/>
          <w:sz w:val="22"/>
          <w:szCs w:val="22"/>
        </w:rPr>
        <w:t xml:space="preserve"> corresponde a granos de cuajada perdidos por derrame y a descartes de cortes de quesos.</w:t>
      </w:r>
    </w:p>
    <w:p w:rsidR="00455D01" w:rsidRPr="00EC3109" w:rsidRDefault="00455D01" w:rsidP="00EC3109">
      <w:pPr>
        <w:pStyle w:val="NormalWeb"/>
        <w:spacing w:before="0" w:beforeAutospacing="0" w:after="0" w:afterAutospacing="0"/>
        <w:jc w:val="both"/>
        <w:rPr>
          <w:rFonts w:ascii="Calibri" w:hAnsi="Calibri"/>
        </w:rPr>
      </w:pPr>
    </w:p>
    <w:p w:rsidR="00EC3109" w:rsidRDefault="00087EA2" w:rsidP="00087EA2">
      <w:pPr>
        <w:pStyle w:val="NormalWeb"/>
        <w:spacing w:before="0" w:beforeAutospacing="0" w:after="0" w:afterAutospacing="0"/>
        <w:jc w:val="both"/>
        <w:rPr>
          <w:rFonts w:ascii="Calibri" w:hAnsi="Calibri" w:cs="Arial"/>
          <w:color w:val="000000"/>
          <w:sz w:val="22"/>
          <w:szCs w:val="22"/>
        </w:rPr>
      </w:pPr>
      <w:r>
        <w:rPr>
          <w:rFonts w:ascii="Calibri" w:hAnsi="Calibri" w:cs="Arial"/>
          <w:i/>
          <w:iCs/>
          <w:color w:val="000000"/>
          <w:sz w:val="22"/>
          <w:szCs w:val="22"/>
        </w:rPr>
        <w:t xml:space="preserve">3. </w:t>
      </w:r>
      <w:r w:rsidR="00EC3109" w:rsidRPr="00087EA2">
        <w:rPr>
          <w:rFonts w:ascii="Calibri" w:hAnsi="Calibri" w:cs="Arial"/>
          <w:b/>
          <w:i/>
          <w:iCs/>
          <w:color w:val="000000"/>
          <w:sz w:val="22"/>
          <w:szCs w:val="22"/>
        </w:rPr>
        <w:t>Procesamiento de frutas y verduras</w:t>
      </w:r>
      <w:r w:rsidR="00EC3109" w:rsidRPr="00EC3109">
        <w:rPr>
          <w:rFonts w:ascii="Calibri" w:hAnsi="Calibri" w:cs="Arial"/>
          <w:i/>
          <w:iCs/>
          <w:color w:val="000000"/>
          <w:sz w:val="22"/>
          <w:szCs w:val="22"/>
        </w:rPr>
        <w:t>:</w:t>
      </w:r>
      <w:r w:rsidR="00EC3109" w:rsidRPr="00EC3109">
        <w:rPr>
          <w:rFonts w:ascii="Calibri" w:hAnsi="Calibri" w:cs="Arial"/>
          <w:color w:val="000000"/>
          <w:sz w:val="22"/>
          <w:szCs w:val="22"/>
        </w:rPr>
        <w:t xml:space="preserve"> provienen de residuos de procesos de deshidratación, congelación, concentración y elaboración de pulpas y concentrados. Estos desechos son principalmente utilizados para la elaboración de ensilaje forrajero. Además pueden ser utilizados como combustible o abono los desecho con un gran porcentaje de contenido lignocelulósico,  y los carozos se pueden utilizar para producir carbón activo o abono.</w:t>
      </w:r>
    </w:p>
    <w:p w:rsidR="00455D01" w:rsidRPr="00EC3109" w:rsidRDefault="00455D01" w:rsidP="00EC3109">
      <w:pPr>
        <w:pStyle w:val="NormalWeb"/>
        <w:spacing w:before="0" w:beforeAutospacing="0" w:after="0" w:afterAutospacing="0"/>
        <w:jc w:val="both"/>
        <w:rPr>
          <w:rFonts w:ascii="Calibri" w:hAnsi="Calibri"/>
        </w:rPr>
      </w:pPr>
    </w:p>
    <w:p w:rsidR="0084312F" w:rsidRDefault="00087EA2" w:rsidP="00087EA2">
      <w:pPr>
        <w:pStyle w:val="NormalWeb"/>
        <w:spacing w:before="0" w:beforeAutospacing="0" w:after="0" w:afterAutospacing="0"/>
        <w:jc w:val="both"/>
        <w:rPr>
          <w:rFonts w:ascii="Calibri" w:hAnsi="Calibri"/>
        </w:rPr>
      </w:pPr>
      <w:r>
        <w:rPr>
          <w:rFonts w:ascii="Calibri" w:hAnsi="Calibri" w:cs="Arial"/>
          <w:i/>
          <w:iCs/>
          <w:color w:val="000000"/>
          <w:sz w:val="22"/>
          <w:szCs w:val="22"/>
        </w:rPr>
        <w:t xml:space="preserve">4. </w:t>
      </w:r>
      <w:r w:rsidR="00EC3109" w:rsidRPr="00087EA2">
        <w:rPr>
          <w:rFonts w:ascii="Calibri" w:hAnsi="Calibri" w:cs="Arial"/>
          <w:b/>
          <w:i/>
          <w:iCs/>
          <w:color w:val="000000"/>
          <w:sz w:val="22"/>
          <w:szCs w:val="22"/>
        </w:rPr>
        <w:t>Procesamiento de bebidas de infusión</w:t>
      </w:r>
      <w:r w:rsidR="00EC3109" w:rsidRPr="00EC3109">
        <w:rPr>
          <w:rFonts w:ascii="Calibri" w:hAnsi="Calibri" w:cs="Arial"/>
          <w:i/>
          <w:iCs/>
          <w:color w:val="000000"/>
          <w:sz w:val="22"/>
          <w:szCs w:val="22"/>
        </w:rPr>
        <w:t>:</w:t>
      </w:r>
      <w:r w:rsidR="00EC3109" w:rsidRPr="00EC3109">
        <w:rPr>
          <w:rFonts w:ascii="Calibri" w:hAnsi="Calibri" w:cs="Arial"/>
          <w:color w:val="000000"/>
          <w:sz w:val="22"/>
          <w:szCs w:val="22"/>
        </w:rPr>
        <w:t xml:space="preserve"> en Chile corresponde principalmente a la producción de café instantáneo comercial. Son dos los mayores productores de bebidas </w:t>
      </w:r>
      <w:proofErr w:type="spellStart"/>
      <w:r w:rsidR="00EC3109" w:rsidRPr="00EC3109">
        <w:rPr>
          <w:rFonts w:ascii="Calibri" w:hAnsi="Calibri" w:cs="Arial"/>
          <w:color w:val="000000"/>
          <w:sz w:val="22"/>
          <w:szCs w:val="22"/>
        </w:rPr>
        <w:t>infusionales</w:t>
      </w:r>
      <w:proofErr w:type="spellEnd"/>
      <w:r w:rsidR="00EC3109" w:rsidRPr="00EC3109">
        <w:rPr>
          <w:rFonts w:ascii="Calibri" w:hAnsi="Calibri" w:cs="Arial"/>
          <w:color w:val="000000"/>
          <w:sz w:val="22"/>
          <w:szCs w:val="22"/>
        </w:rPr>
        <w:t xml:space="preserve"> en el país, </w:t>
      </w:r>
      <w:proofErr w:type="spellStart"/>
      <w:r w:rsidR="00EC3109" w:rsidRPr="00EC3109">
        <w:rPr>
          <w:rFonts w:ascii="Calibri" w:hAnsi="Calibri" w:cs="Arial"/>
          <w:color w:val="000000"/>
          <w:sz w:val="22"/>
          <w:szCs w:val="22"/>
        </w:rPr>
        <w:t>Nestle</w:t>
      </w:r>
      <w:proofErr w:type="spellEnd"/>
      <w:r w:rsidR="00EC3109" w:rsidRPr="00EC3109">
        <w:rPr>
          <w:rFonts w:ascii="Calibri" w:hAnsi="Calibri" w:cs="Arial"/>
          <w:color w:val="000000"/>
          <w:sz w:val="22"/>
          <w:szCs w:val="22"/>
        </w:rPr>
        <w:t xml:space="preserve"> y </w:t>
      </w:r>
      <w:proofErr w:type="spellStart"/>
      <w:r w:rsidR="00EC3109" w:rsidRPr="00EC3109">
        <w:rPr>
          <w:rFonts w:ascii="Calibri" w:hAnsi="Calibri" w:cs="Arial"/>
          <w:color w:val="000000"/>
          <w:sz w:val="22"/>
          <w:szCs w:val="22"/>
        </w:rPr>
        <w:t>Corpora</w:t>
      </w:r>
      <w:proofErr w:type="spellEnd"/>
      <w:r w:rsidR="00EC3109" w:rsidRPr="00EC3109">
        <w:rPr>
          <w:rFonts w:ascii="Calibri" w:hAnsi="Calibri" w:cs="Arial"/>
          <w:color w:val="000000"/>
          <w:sz w:val="22"/>
          <w:szCs w:val="22"/>
        </w:rPr>
        <w:t xml:space="preserve"> Tres Montes.</w:t>
      </w:r>
      <w:r w:rsidR="009E7A70">
        <w:rPr>
          <w:rFonts w:ascii="Calibri" w:hAnsi="Calibri" w:cs="Arial"/>
          <w:color w:val="000000"/>
          <w:sz w:val="22"/>
          <w:szCs w:val="22"/>
        </w:rPr>
        <w:t xml:space="preserve"> Los desechos corresponden a partes no solubles del grano.</w:t>
      </w:r>
      <w:r w:rsidR="00353B8B">
        <w:rPr>
          <w:rFonts w:ascii="Calibri" w:hAnsi="Calibri"/>
        </w:rPr>
        <w:t xml:space="preserve"> </w:t>
      </w:r>
    </w:p>
    <w:p w:rsidR="0084312F" w:rsidRDefault="0084312F" w:rsidP="00087EA2">
      <w:pPr>
        <w:pStyle w:val="NormalWeb"/>
        <w:spacing w:before="0" w:beforeAutospacing="0" w:after="0" w:afterAutospacing="0"/>
        <w:jc w:val="both"/>
        <w:rPr>
          <w:rFonts w:ascii="Calibri" w:hAnsi="Calibri"/>
        </w:rPr>
      </w:pPr>
    </w:p>
    <w:p w:rsidR="00EC3109" w:rsidRPr="00353B8B" w:rsidRDefault="00EC3109" w:rsidP="00087EA2">
      <w:pPr>
        <w:pStyle w:val="NormalWeb"/>
        <w:spacing w:before="0" w:beforeAutospacing="0" w:after="0" w:afterAutospacing="0"/>
        <w:jc w:val="both"/>
        <w:rPr>
          <w:rFonts w:ascii="Calibri" w:hAnsi="Calibri"/>
        </w:rPr>
      </w:pPr>
      <w:r w:rsidRPr="00353B8B">
        <w:rPr>
          <w:rFonts w:ascii="Calibri" w:hAnsi="Calibri" w:cs="Arial"/>
          <w:color w:val="000000"/>
          <w:sz w:val="22"/>
          <w:szCs w:val="22"/>
        </w:rPr>
        <w:t>Consideramos en este informe como biomasa del sector agrícola principalmente a los residuos generados por actividades de cultivo.</w:t>
      </w:r>
    </w:p>
    <w:p w:rsidR="00353B8B" w:rsidRPr="00EC3109" w:rsidRDefault="00353B8B" w:rsidP="00087EA2">
      <w:pPr>
        <w:pStyle w:val="NormalWeb"/>
        <w:spacing w:before="0" w:beforeAutospacing="0" w:after="0" w:afterAutospacing="0"/>
        <w:jc w:val="both"/>
        <w:rPr>
          <w:rFonts w:ascii="Calibri" w:hAnsi="Calibri"/>
        </w:rPr>
      </w:pPr>
    </w:p>
    <w:p w:rsidR="00EC3109" w:rsidRDefault="00087EA2" w:rsidP="00EC3109">
      <w:pPr>
        <w:pStyle w:val="NormalWeb"/>
        <w:spacing w:before="0" w:beforeAutospacing="0" w:after="0" w:afterAutospacing="0"/>
        <w:jc w:val="both"/>
        <w:rPr>
          <w:rFonts w:ascii="Calibri" w:hAnsi="Calibri" w:cs="Arial"/>
          <w:color w:val="000000"/>
          <w:sz w:val="22"/>
          <w:szCs w:val="22"/>
        </w:rPr>
      </w:pPr>
      <w:r>
        <w:rPr>
          <w:rFonts w:ascii="Calibri" w:hAnsi="Calibri" w:cs="Arial"/>
          <w:i/>
          <w:iCs/>
          <w:color w:val="000000"/>
          <w:sz w:val="22"/>
          <w:szCs w:val="22"/>
        </w:rPr>
        <w:t xml:space="preserve">5. </w:t>
      </w:r>
      <w:r w:rsidR="00EC3109" w:rsidRPr="00087EA2">
        <w:rPr>
          <w:rFonts w:ascii="Calibri" w:hAnsi="Calibri" w:cs="Arial"/>
          <w:b/>
          <w:i/>
          <w:iCs/>
          <w:color w:val="000000"/>
          <w:sz w:val="22"/>
          <w:szCs w:val="22"/>
        </w:rPr>
        <w:t>Desechos de cultivos de temporada</w:t>
      </w:r>
      <w:r w:rsidR="00EC3109" w:rsidRPr="00EC3109">
        <w:rPr>
          <w:rFonts w:ascii="Calibri" w:hAnsi="Calibri" w:cs="Arial"/>
          <w:i/>
          <w:iCs/>
          <w:color w:val="000000"/>
          <w:sz w:val="22"/>
          <w:szCs w:val="22"/>
        </w:rPr>
        <w:t xml:space="preserve">: </w:t>
      </w:r>
      <w:r w:rsidR="00EC3109" w:rsidRPr="00EC3109">
        <w:rPr>
          <w:rFonts w:ascii="Calibri" w:hAnsi="Calibri" w:cs="Arial"/>
          <w:color w:val="000000"/>
          <w:sz w:val="22"/>
          <w:szCs w:val="22"/>
        </w:rPr>
        <w:t>desechos de plantaciones de trigo, maíz, papa, raps, remolacha, entre otros. A nivel nacional su principal uso consiste como subproductos de alimentación animal. También la melaza, generada como residuo de la producción de azúcar a base de remolacha, es usada como materia prima para la elaboración de levadura de planificación</w:t>
      </w:r>
      <w:r>
        <w:rPr>
          <w:rFonts w:ascii="Calibri" w:hAnsi="Calibri" w:cs="Arial"/>
          <w:color w:val="000000"/>
          <w:sz w:val="22"/>
          <w:szCs w:val="22"/>
        </w:rPr>
        <w:t>.</w:t>
      </w:r>
    </w:p>
    <w:p w:rsidR="0084312F" w:rsidRDefault="0084312F" w:rsidP="00EC3109">
      <w:pPr>
        <w:pStyle w:val="NormalWeb"/>
        <w:spacing w:before="0" w:beforeAutospacing="0" w:after="0" w:afterAutospacing="0"/>
        <w:jc w:val="both"/>
        <w:rPr>
          <w:rFonts w:ascii="Calibri" w:hAnsi="Calibri" w:cs="Arial"/>
          <w:color w:val="000000"/>
          <w:sz w:val="22"/>
          <w:szCs w:val="22"/>
        </w:rPr>
      </w:pPr>
    </w:p>
    <w:p w:rsidR="00EC3109" w:rsidRDefault="00EC3109" w:rsidP="00EC3109">
      <w:pPr>
        <w:pStyle w:val="NormalWeb"/>
        <w:spacing w:before="0" w:beforeAutospacing="0" w:after="0" w:afterAutospacing="0"/>
        <w:jc w:val="both"/>
        <w:rPr>
          <w:rFonts w:ascii="Calibri" w:hAnsi="Calibri" w:cs="Arial"/>
          <w:color w:val="000000"/>
          <w:sz w:val="22"/>
          <w:szCs w:val="22"/>
        </w:rPr>
      </w:pPr>
      <w:r w:rsidRPr="00EC3109">
        <w:rPr>
          <w:rFonts w:ascii="Calibri" w:hAnsi="Calibri" w:cs="Arial"/>
          <w:color w:val="000000"/>
          <w:sz w:val="22"/>
          <w:szCs w:val="22"/>
        </w:rPr>
        <w:t>Hay quienes incorporan a la definición de agroindustria, la crianza de animales. Aquí, analizaremos solo la industria láctea, pero no se incluirá la producción de carnes, ni otros productos relacionados</w:t>
      </w:r>
      <w:r>
        <w:rPr>
          <w:rFonts w:ascii="Calibri" w:hAnsi="Calibri" w:cs="Arial"/>
          <w:color w:val="000000"/>
          <w:sz w:val="22"/>
          <w:szCs w:val="22"/>
        </w:rPr>
        <w:t xml:space="preserve"> con la crianza de </w:t>
      </w:r>
      <w:commentRangeStart w:id="7"/>
      <w:r>
        <w:rPr>
          <w:rFonts w:ascii="Calibri" w:hAnsi="Calibri" w:cs="Arial"/>
          <w:color w:val="000000"/>
          <w:sz w:val="22"/>
          <w:szCs w:val="22"/>
        </w:rPr>
        <w:t>animales</w:t>
      </w:r>
      <w:commentRangeEnd w:id="7"/>
      <w:r w:rsidR="00FD5129">
        <w:rPr>
          <w:rStyle w:val="Refdecomentario"/>
        </w:rPr>
        <w:commentReference w:id="7"/>
      </w:r>
      <w:r w:rsidRPr="00EC3109">
        <w:rPr>
          <w:rFonts w:ascii="Calibri" w:hAnsi="Calibri" w:cs="Arial"/>
          <w:color w:val="000000"/>
          <w:sz w:val="22"/>
          <w:szCs w:val="22"/>
        </w:rPr>
        <w:t>.</w:t>
      </w:r>
      <w:ins w:id="8" w:author="ADMIN" w:date="2010-09-05T21:55:00Z">
        <w:r w:rsidR="00FD5129">
          <w:rPr>
            <w:rFonts w:ascii="Calibri" w:hAnsi="Calibri" w:cs="Arial"/>
            <w:color w:val="000000"/>
            <w:sz w:val="22"/>
            <w:szCs w:val="22"/>
          </w:rPr>
          <w:t xml:space="preserve"> </w:t>
        </w:r>
      </w:ins>
    </w:p>
    <w:p w:rsidR="00EC3109" w:rsidRDefault="00EC3109" w:rsidP="00EC3109">
      <w:pPr>
        <w:pStyle w:val="NormalWeb"/>
        <w:spacing w:before="0" w:beforeAutospacing="0" w:after="0" w:afterAutospacing="0"/>
        <w:jc w:val="both"/>
        <w:rPr>
          <w:rFonts w:ascii="Calibri" w:hAnsi="Calibri"/>
        </w:rPr>
      </w:pPr>
    </w:p>
    <w:p w:rsidR="00455D01" w:rsidRPr="00EC3109" w:rsidRDefault="00455D01" w:rsidP="00EC3109">
      <w:pPr>
        <w:pStyle w:val="NormalWeb"/>
        <w:spacing w:before="0" w:beforeAutospacing="0" w:after="0" w:afterAutospacing="0"/>
        <w:jc w:val="both"/>
        <w:rPr>
          <w:rFonts w:ascii="Calibri" w:hAnsi="Calibri"/>
        </w:rPr>
      </w:pPr>
    </w:p>
    <w:p w:rsidR="004576DC" w:rsidRPr="00EC3109" w:rsidRDefault="004576DC" w:rsidP="004576DC">
      <w:pPr>
        <w:rPr>
          <w:rFonts w:ascii="Calibri" w:hAnsi="Calibri"/>
          <w:spacing w:val="-3"/>
          <w:sz w:val="32"/>
          <w:szCs w:val="32"/>
          <w:u w:val="single"/>
          <w:lang w:val="es-ES_tradnl"/>
        </w:rPr>
      </w:pPr>
      <w:r w:rsidRPr="00EC3109">
        <w:rPr>
          <w:rFonts w:ascii="Calibri" w:hAnsi="Calibri"/>
          <w:spacing w:val="-3"/>
          <w:sz w:val="32"/>
          <w:szCs w:val="32"/>
          <w:u w:val="single"/>
          <w:lang w:val="es-ES_tradnl"/>
        </w:rPr>
        <w:t xml:space="preserve">Disponibilidad del recurso a nivel nacional </w:t>
      </w:r>
    </w:p>
    <w:p w:rsidR="00EC3109" w:rsidRPr="00EC3109" w:rsidRDefault="00EC3109" w:rsidP="004576DC">
      <w:pPr>
        <w:rPr>
          <w:rFonts w:ascii="Calibri" w:hAnsi="Calibri"/>
          <w:spacing w:val="-3"/>
          <w:lang w:val="es-ES_tradnl"/>
        </w:rPr>
      </w:pPr>
    </w:p>
    <w:p w:rsidR="00EC3109" w:rsidRPr="00455D01" w:rsidRDefault="00EC3109" w:rsidP="004452CB">
      <w:pPr>
        <w:pStyle w:val="Prrafodelista"/>
        <w:numPr>
          <w:ilvl w:val="0"/>
          <w:numId w:val="4"/>
        </w:numPr>
        <w:jc w:val="both"/>
      </w:pPr>
      <w:r w:rsidRPr="00455D01">
        <w:t>Biomasa proveniente de la fermentación alcohólica:</w:t>
      </w:r>
    </w:p>
    <w:p w:rsidR="00EC3109" w:rsidRPr="00455D01" w:rsidRDefault="00EC3109" w:rsidP="004452CB">
      <w:pPr>
        <w:jc w:val="both"/>
        <w:rPr>
          <w:rFonts w:ascii="Calibri" w:hAnsi="Calibri"/>
          <w:sz w:val="22"/>
          <w:szCs w:val="22"/>
        </w:rPr>
      </w:pPr>
      <w:r w:rsidRPr="00455D01">
        <w:rPr>
          <w:rFonts w:ascii="Calibri" w:hAnsi="Calibri"/>
          <w:sz w:val="22"/>
          <w:szCs w:val="22"/>
        </w:rPr>
        <w:t>Provenientes de los procesos de producción de vino, pisco y cerveza. En los siguientes datos se consideraron los siguientes residuos:</w:t>
      </w:r>
    </w:p>
    <w:p w:rsidR="00EC3109" w:rsidRPr="00455D01" w:rsidRDefault="00EC3109" w:rsidP="004452CB">
      <w:pPr>
        <w:pStyle w:val="Prrafodelista"/>
        <w:numPr>
          <w:ilvl w:val="0"/>
          <w:numId w:val="3"/>
        </w:numPr>
        <w:jc w:val="both"/>
      </w:pPr>
      <w:r w:rsidRPr="00455D01">
        <w:t>Hollejos de uva</w:t>
      </w:r>
    </w:p>
    <w:p w:rsidR="00EC3109" w:rsidRPr="00455D01" w:rsidRDefault="00EC3109" w:rsidP="004452CB">
      <w:pPr>
        <w:pStyle w:val="Prrafodelista"/>
        <w:numPr>
          <w:ilvl w:val="0"/>
          <w:numId w:val="3"/>
        </w:numPr>
        <w:jc w:val="both"/>
      </w:pPr>
      <w:r w:rsidRPr="00455D01">
        <w:t>Pepa de uva</w:t>
      </w:r>
    </w:p>
    <w:p w:rsidR="00EC3109" w:rsidRPr="00455D01" w:rsidRDefault="00EC3109" w:rsidP="004452CB">
      <w:pPr>
        <w:pStyle w:val="Prrafodelista"/>
        <w:numPr>
          <w:ilvl w:val="0"/>
          <w:numId w:val="3"/>
        </w:numPr>
        <w:jc w:val="both"/>
      </w:pPr>
      <w:r w:rsidRPr="00455D01">
        <w:t>Orujo de uva</w:t>
      </w:r>
    </w:p>
    <w:p w:rsidR="00EC3109" w:rsidRPr="00455D01" w:rsidRDefault="00EC3109" w:rsidP="004452CB">
      <w:pPr>
        <w:pStyle w:val="Prrafodelista"/>
        <w:numPr>
          <w:ilvl w:val="0"/>
          <w:numId w:val="3"/>
        </w:numPr>
        <w:jc w:val="both"/>
      </w:pPr>
      <w:r w:rsidRPr="00455D01">
        <w:t>Levadura cervecera</w:t>
      </w:r>
    </w:p>
    <w:p w:rsidR="00EC3109" w:rsidRPr="00455D01" w:rsidRDefault="00EC3109" w:rsidP="004452CB">
      <w:pPr>
        <w:pStyle w:val="Prrafodelista"/>
        <w:numPr>
          <w:ilvl w:val="0"/>
          <w:numId w:val="3"/>
        </w:numPr>
        <w:jc w:val="both"/>
      </w:pPr>
      <w:r w:rsidRPr="00455D01">
        <w:t>Sólidos de la fabricación de cerveza</w:t>
      </w:r>
    </w:p>
    <w:p w:rsidR="00EC3109" w:rsidRPr="00455D01" w:rsidRDefault="00EC3109" w:rsidP="004452CB">
      <w:pPr>
        <w:pStyle w:val="Prrafodelista"/>
        <w:numPr>
          <w:ilvl w:val="0"/>
          <w:numId w:val="3"/>
        </w:numPr>
        <w:jc w:val="both"/>
      </w:pPr>
      <w:r w:rsidRPr="00455D01">
        <w:t>Orujo de cebada</w:t>
      </w:r>
    </w:p>
    <w:p w:rsidR="00EC3109" w:rsidRDefault="00EC3109" w:rsidP="004452CB">
      <w:pPr>
        <w:jc w:val="both"/>
        <w:rPr>
          <w:rStyle w:val="apple-style-span"/>
          <w:rFonts w:ascii="Calibri" w:hAnsi="Calibri"/>
          <w:color w:val="000000"/>
          <w:sz w:val="22"/>
          <w:szCs w:val="22"/>
        </w:rPr>
      </w:pPr>
      <w:r w:rsidRPr="00455D01">
        <w:rPr>
          <w:rStyle w:val="apple-style-span"/>
          <w:rFonts w:ascii="Calibri" w:hAnsi="Calibri"/>
          <w:color w:val="000000"/>
          <w:sz w:val="22"/>
          <w:szCs w:val="22"/>
        </w:rPr>
        <w:t xml:space="preserve">Para la estimación de residuos de la producción de vino y pisco, se utilizó que éstos corresponden al </w:t>
      </w:r>
      <w:commentRangeStart w:id="9"/>
      <w:r w:rsidRPr="00455D01">
        <w:rPr>
          <w:rStyle w:val="apple-style-span"/>
          <w:rFonts w:ascii="Calibri" w:hAnsi="Calibri"/>
          <w:color w:val="000000"/>
          <w:sz w:val="22"/>
          <w:szCs w:val="22"/>
        </w:rPr>
        <w:t xml:space="preserve">7,5% </w:t>
      </w:r>
      <w:commentRangeEnd w:id="9"/>
      <w:r w:rsidR="00D3480E">
        <w:rPr>
          <w:rStyle w:val="Refdecomentario"/>
        </w:rPr>
        <w:commentReference w:id="9"/>
      </w:r>
      <w:r w:rsidRPr="00455D01">
        <w:rPr>
          <w:rStyle w:val="apple-style-span"/>
          <w:rFonts w:ascii="Calibri" w:hAnsi="Calibri"/>
          <w:color w:val="000000"/>
          <w:sz w:val="22"/>
          <w:szCs w:val="22"/>
        </w:rPr>
        <w:t xml:space="preserve">de la cantidad uva utilizada. De esta cantidad, el </w:t>
      </w:r>
      <w:commentRangeStart w:id="10"/>
      <w:r w:rsidRPr="00455D01">
        <w:rPr>
          <w:rStyle w:val="apple-style-span"/>
          <w:rFonts w:ascii="Calibri" w:hAnsi="Calibri"/>
          <w:color w:val="000000"/>
          <w:sz w:val="22"/>
          <w:szCs w:val="22"/>
        </w:rPr>
        <w:t>19%</w:t>
      </w:r>
      <w:commentRangeEnd w:id="10"/>
      <w:r w:rsidR="00D3480E">
        <w:rPr>
          <w:rStyle w:val="Refdecomentario"/>
        </w:rPr>
        <w:commentReference w:id="10"/>
      </w:r>
      <w:r w:rsidRPr="00455D01">
        <w:rPr>
          <w:rStyle w:val="apple-style-span"/>
          <w:rFonts w:ascii="Calibri" w:hAnsi="Calibri"/>
          <w:color w:val="000000"/>
          <w:sz w:val="22"/>
          <w:szCs w:val="22"/>
        </w:rPr>
        <w:t xml:space="preserve"> estaría disponible para la generación de energía, dado que el resto sería </w:t>
      </w:r>
      <w:del w:id="11" w:author="ADMIN" w:date="2010-09-05T22:08:00Z">
        <w:r w:rsidRPr="00455D01" w:rsidDel="003D5B01">
          <w:rPr>
            <w:rStyle w:val="apple-style-span"/>
            <w:rFonts w:ascii="Calibri" w:hAnsi="Calibri"/>
            <w:color w:val="000000"/>
            <w:sz w:val="22"/>
            <w:szCs w:val="22"/>
          </w:rPr>
          <w:delText>procesada</w:delText>
        </w:r>
      </w:del>
      <w:ins w:id="12" w:author="ADMIN" w:date="2010-09-05T22:08:00Z">
        <w:r w:rsidR="003D5B01" w:rsidRPr="00455D01">
          <w:rPr>
            <w:rStyle w:val="apple-style-span"/>
            <w:rFonts w:ascii="Calibri" w:hAnsi="Calibri"/>
            <w:color w:val="000000"/>
            <w:sz w:val="22"/>
            <w:szCs w:val="22"/>
          </w:rPr>
          <w:t>procesado</w:t>
        </w:r>
      </w:ins>
      <w:r w:rsidRPr="00455D01">
        <w:rPr>
          <w:rStyle w:val="apple-style-span"/>
          <w:rFonts w:ascii="Calibri" w:hAnsi="Calibri"/>
          <w:color w:val="000000"/>
          <w:sz w:val="22"/>
          <w:szCs w:val="22"/>
        </w:rPr>
        <w:t xml:space="preserve"> con otros fines por privados.</w:t>
      </w:r>
    </w:p>
    <w:p w:rsidR="00087EA2" w:rsidRPr="00455D01" w:rsidRDefault="00087EA2" w:rsidP="004452CB">
      <w:pPr>
        <w:jc w:val="both"/>
        <w:rPr>
          <w:rStyle w:val="apple-style-span"/>
          <w:rFonts w:ascii="Calibri" w:hAnsi="Calibri"/>
          <w:color w:val="000000"/>
          <w:sz w:val="22"/>
          <w:szCs w:val="22"/>
        </w:rPr>
      </w:pPr>
    </w:p>
    <w:tbl>
      <w:tblPr>
        <w:tblW w:w="6342" w:type="dxa"/>
        <w:jc w:val="center"/>
        <w:tblInd w:w="65" w:type="dxa"/>
        <w:tblCellMar>
          <w:left w:w="70" w:type="dxa"/>
          <w:right w:w="70" w:type="dxa"/>
        </w:tblCellMar>
        <w:tblLook w:val="04A0"/>
      </w:tblPr>
      <w:tblGrid>
        <w:gridCol w:w="2221"/>
        <w:gridCol w:w="4121"/>
      </w:tblGrid>
      <w:tr w:rsidR="00EC3109" w:rsidRPr="00EC3109" w:rsidTr="00087EA2">
        <w:trPr>
          <w:trHeight w:val="321"/>
          <w:jc w:val="center"/>
        </w:trPr>
        <w:tc>
          <w:tcPr>
            <w:tcW w:w="2221" w:type="dxa"/>
            <w:tcBorders>
              <w:top w:val="single" w:sz="4" w:space="0" w:color="4F81BD"/>
              <w:left w:val="single" w:sz="4" w:space="0" w:color="4F81BD"/>
              <w:bottom w:val="single" w:sz="8" w:space="0" w:color="4F81BD"/>
              <w:right w:val="nil"/>
            </w:tcBorders>
            <w:shd w:val="clear" w:color="auto" w:fill="auto"/>
            <w:noWrap/>
            <w:vAlign w:val="bottom"/>
            <w:hideMark/>
          </w:tcPr>
          <w:p w:rsidR="00EC3109" w:rsidRPr="00EC3109" w:rsidRDefault="00EC3109" w:rsidP="00CE2050">
            <w:pPr>
              <w:jc w:val="center"/>
              <w:rPr>
                <w:rFonts w:ascii="Calibri" w:hAnsi="Calibri"/>
                <w:b/>
                <w:bCs/>
                <w:color w:val="000000"/>
              </w:rPr>
            </w:pPr>
            <w:r w:rsidRPr="00EC3109">
              <w:rPr>
                <w:rFonts w:ascii="Calibri" w:hAnsi="Calibri"/>
                <w:b/>
                <w:bCs/>
                <w:color w:val="000000"/>
              </w:rPr>
              <w:t>Región</w:t>
            </w:r>
          </w:p>
        </w:tc>
        <w:tc>
          <w:tcPr>
            <w:tcW w:w="4121" w:type="dxa"/>
            <w:tcBorders>
              <w:top w:val="single" w:sz="4" w:space="0" w:color="4F81BD"/>
              <w:left w:val="single" w:sz="4" w:space="0" w:color="4F81BD"/>
              <w:bottom w:val="single" w:sz="8"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b/>
                <w:bCs/>
                <w:color w:val="000000"/>
              </w:rPr>
            </w:pPr>
            <w:r w:rsidRPr="00EC3109">
              <w:rPr>
                <w:rFonts w:ascii="Calibri" w:hAnsi="Calibri"/>
                <w:b/>
                <w:bCs/>
                <w:color w:val="000000"/>
              </w:rPr>
              <w:t>Materia orgánica disponible [ton/año]</w:t>
            </w:r>
          </w:p>
        </w:tc>
      </w:tr>
      <w:tr w:rsidR="00EC3109" w:rsidRPr="00EC3109" w:rsidTr="00087EA2">
        <w:trPr>
          <w:trHeight w:val="306"/>
          <w:jc w:val="center"/>
        </w:trPr>
        <w:tc>
          <w:tcPr>
            <w:tcW w:w="2221" w:type="dxa"/>
            <w:tcBorders>
              <w:top w:val="nil"/>
              <w:left w:val="single" w:sz="4" w:space="0" w:color="4F81BD"/>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RM</w:t>
            </w:r>
          </w:p>
        </w:tc>
        <w:tc>
          <w:tcPr>
            <w:tcW w:w="4121" w:type="dxa"/>
            <w:tcBorders>
              <w:top w:val="nil"/>
              <w:left w:val="nil"/>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2116</w:t>
            </w:r>
          </w:p>
        </w:tc>
      </w:tr>
      <w:tr w:rsidR="00EC3109" w:rsidRPr="00EC3109" w:rsidTr="00087EA2">
        <w:trPr>
          <w:trHeight w:val="306"/>
          <w:jc w:val="center"/>
        </w:trPr>
        <w:tc>
          <w:tcPr>
            <w:tcW w:w="2221" w:type="dxa"/>
            <w:tcBorders>
              <w:top w:val="nil"/>
              <w:left w:val="single" w:sz="4" w:space="0" w:color="4F81BD"/>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IV</w:t>
            </w:r>
          </w:p>
        </w:tc>
        <w:tc>
          <w:tcPr>
            <w:tcW w:w="4121" w:type="dxa"/>
            <w:tcBorders>
              <w:top w:val="nil"/>
              <w:left w:val="nil"/>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194</w:t>
            </w:r>
          </w:p>
        </w:tc>
      </w:tr>
      <w:tr w:rsidR="00EC3109" w:rsidRPr="00EC3109" w:rsidTr="00087EA2">
        <w:trPr>
          <w:trHeight w:val="306"/>
          <w:jc w:val="center"/>
        </w:trPr>
        <w:tc>
          <w:tcPr>
            <w:tcW w:w="2221" w:type="dxa"/>
            <w:tcBorders>
              <w:top w:val="nil"/>
              <w:left w:val="single" w:sz="4" w:space="0" w:color="4F81BD"/>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V</w:t>
            </w:r>
          </w:p>
        </w:tc>
        <w:tc>
          <w:tcPr>
            <w:tcW w:w="4121" w:type="dxa"/>
            <w:tcBorders>
              <w:top w:val="nil"/>
              <w:left w:val="nil"/>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440</w:t>
            </w:r>
          </w:p>
        </w:tc>
      </w:tr>
      <w:tr w:rsidR="00EC3109" w:rsidRPr="00EC3109" w:rsidTr="00087EA2">
        <w:trPr>
          <w:trHeight w:val="306"/>
          <w:jc w:val="center"/>
        </w:trPr>
        <w:tc>
          <w:tcPr>
            <w:tcW w:w="2221" w:type="dxa"/>
            <w:tcBorders>
              <w:top w:val="nil"/>
              <w:left w:val="single" w:sz="4" w:space="0" w:color="4F81BD"/>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VI</w:t>
            </w:r>
          </w:p>
        </w:tc>
        <w:tc>
          <w:tcPr>
            <w:tcW w:w="4121" w:type="dxa"/>
            <w:tcBorders>
              <w:top w:val="nil"/>
              <w:left w:val="nil"/>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2023</w:t>
            </w:r>
          </w:p>
        </w:tc>
      </w:tr>
      <w:tr w:rsidR="00EC3109" w:rsidRPr="00EC3109" w:rsidTr="00087EA2">
        <w:trPr>
          <w:trHeight w:val="306"/>
          <w:jc w:val="center"/>
        </w:trPr>
        <w:tc>
          <w:tcPr>
            <w:tcW w:w="2221" w:type="dxa"/>
            <w:tcBorders>
              <w:top w:val="nil"/>
              <w:left w:val="single" w:sz="4" w:space="0" w:color="4F81BD"/>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VII</w:t>
            </w:r>
          </w:p>
        </w:tc>
        <w:tc>
          <w:tcPr>
            <w:tcW w:w="4121" w:type="dxa"/>
            <w:tcBorders>
              <w:top w:val="nil"/>
              <w:left w:val="nil"/>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7171</w:t>
            </w:r>
          </w:p>
        </w:tc>
      </w:tr>
      <w:tr w:rsidR="00EC3109" w:rsidRPr="00EC3109" w:rsidTr="00087EA2">
        <w:trPr>
          <w:trHeight w:val="306"/>
          <w:jc w:val="center"/>
        </w:trPr>
        <w:tc>
          <w:tcPr>
            <w:tcW w:w="2221" w:type="dxa"/>
            <w:tcBorders>
              <w:top w:val="nil"/>
              <w:left w:val="single" w:sz="4" w:space="0" w:color="4F81BD"/>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VIII</w:t>
            </w:r>
          </w:p>
        </w:tc>
        <w:tc>
          <w:tcPr>
            <w:tcW w:w="4121" w:type="dxa"/>
            <w:tcBorders>
              <w:top w:val="nil"/>
              <w:left w:val="nil"/>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201</w:t>
            </w:r>
          </w:p>
        </w:tc>
      </w:tr>
      <w:tr w:rsidR="00EC3109" w:rsidRPr="00EC3109" w:rsidTr="00087EA2">
        <w:trPr>
          <w:trHeight w:val="306"/>
          <w:jc w:val="center"/>
        </w:trPr>
        <w:tc>
          <w:tcPr>
            <w:tcW w:w="2221" w:type="dxa"/>
            <w:tcBorders>
              <w:top w:val="nil"/>
              <w:left w:val="single" w:sz="4" w:space="0" w:color="4F81BD"/>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X</w:t>
            </w:r>
          </w:p>
        </w:tc>
        <w:tc>
          <w:tcPr>
            <w:tcW w:w="4121" w:type="dxa"/>
            <w:tcBorders>
              <w:top w:val="nil"/>
              <w:left w:val="nil"/>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6</w:t>
            </w:r>
          </w:p>
        </w:tc>
      </w:tr>
      <w:tr w:rsidR="00EC3109" w:rsidRPr="00EC3109" w:rsidTr="00087EA2">
        <w:trPr>
          <w:trHeight w:val="306"/>
          <w:jc w:val="center"/>
        </w:trPr>
        <w:tc>
          <w:tcPr>
            <w:tcW w:w="2221" w:type="dxa"/>
            <w:tcBorders>
              <w:top w:val="nil"/>
              <w:left w:val="single" w:sz="4" w:space="0" w:color="4F81BD"/>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b/>
                <w:color w:val="000000"/>
              </w:rPr>
            </w:pPr>
            <w:r w:rsidRPr="00EC3109">
              <w:rPr>
                <w:rFonts w:ascii="Calibri" w:hAnsi="Calibri"/>
                <w:b/>
                <w:color w:val="000000"/>
              </w:rPr>
              <w:t>Total</w:t>
            </w:r>
          </w:p>
        </w:tc>
        <w:tc>
          <w:tcPr>
            <w:tcW w:w="4121" w:type="dxa"/>
            <w:tcBorders>
              <w:top w:val="nil"/>
              <w:left w:val="nil"/>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b/>
                <w:color w:val="000000"/>
              </w:rPr>
            </w:pPr>
            <w:r w:rsidRPr="00EC3109">
              <w:rPr>
                <w:rFonts w:ascii="Calibri" w:hAnsi="Calibri"/>
                <w:b/>
                <w:color w:val="000000"/>
              </w:rPr>
              <w:t>12152</w:t>
            </w:r>
          </w:p>
        </w:tc>
      </w:tr>
    </w:tbl>
    <w:p w:rsidR="00455D01" w:rsidRDefault="00C13D5C" w:rsidP="00EC3109">
      <w:pPr>
        <w:rPr>
          <w:rFonts w:ascii="Calibri" w:hAnsi="Calibri"/>
        </w:rPr>
      </w:pPr>
      <w:r>
        <w:rPr>
          <w:rFonts w:ascii="Calibri" w:hAnsi="Calibri"/>
          <w:noProof/>
          <w:lang w:eastAsia="en-US"/>
        </w:rPr>
        <w:pict>
          <v:shapetype id="_x0000_t202" coordsize="21600,21600" o:spt="202" path="m,l,21600r21600,l21600,xe">
            <v:stroke joinstyle="miter"/>
            <v:path gradientshapeok="t" o:connecttype="rect"/>
          </v:shapetype>
          <v:shape id="_x0000_s1026" type="#_x0000_t202" style="position:absolute;margin-left:71.1pt;margin-top:1.65pt;width:281.25pt;height:35.35pt;z-index:251655168;mso-position-horizontal-relative:text;mso-position-vertical-relative:text;mso-width-relative:margin;mso-height-relative:margin" filled="f" stroked="f">
            <v:textbox style="mso-next-textbox:#_x0000_s1026">
              <w:txbxContent>
                <w:p w:rsidR="00EC3109" w:rsidRPr="00137F64" w:rsidRDefault="00087EA2" w:rsidP="00EC3109">
                  <w:pPr>
                    <w:jc w:val="center"/>
                    <w:rPr>
                      <w:rFonts w:ascii="Calibri" w:hAnsi="Calibri"/>
                      <w:i/>
                      <w:sz w:val="20"/>
                      <w:szCs w:val="20"/>
                    </w:rPr>
                  </w:pPr>
                  <w:r w:rsidRPr="00137F64">
                    <w:rPr>
                      <w:rFonts w:ascii="Calibri" w:hAnsi="Calibri"/>
                      <w:i/>
                      <w:sz w:val="20"/>
                      <w:szCs w:val="20"/>
                    </w:rPr>
                    <w:t>Tabla 1. Materia orgánica disponible proveniente de los residuos de la producción de vino y pisco.</w:t>
                  </w:r>
                </w:p>
                <w:p w:rsidR="00EC3109" w:rsidRDefault="00EC3109" w:rsidP="00EC3109"/>
              </w:txbxContent>
            </v:textbox>
          </v:shape>
        </w:pict>
      </w:r>
    </w:p>
    <w:p w:rsidR="00EC3109" w:rsidRPr="00EC3109" w:rsidRDefault="00EC3109" w:rsidP="00EC3109">
      <w:pPr>
        <w:rPr>
          <w:rFonts w:ascii="Calibri" w:hAnsi="Calibri"/>
        </w:rPr>
      </w:pPr>
    </w:p>
    <w:p w:rsidR="00EC3109" w:rsidRPr="00EC3109" w:rsidRDefault="00EC3109" w:rsidP="00EC3109">
      <w:pPr>
        <w:rPr>
          <w:rFonts w:ascii="Calibri" w:hAnsi="Calibri"/>
        </w:rPr>
      </w:pPr>
    </w:p>
    <w:p w:rsidR="00EC3109" w:rsidRPr="00455D01" w:rsidRDefault="00EC3109" w:rsidP="004452CB">
      <w:pPr>
        <w:jc w:val="both"/>
        <w:rPr>
          <w:rFonts w:ascii="Calibri" w:hAnsi="Calibri"/>
          <w:sz w:val="22"/>
          <w:szCs w:val="22"/>
        </w:rPr>
      </w:pPr>
      <w:r w:rsidRPr="00455D01">
        <w:rPr>
          <w:rFonts w:ascii="Calibri" w:hAnsi="Calibri"/>
          <w:sz w:val="22"/>
          <w:szCs w:val="22"/>
        </w:rPr>
        <w:t xml:space="preserve">Para la estimación de residuos de la producción de cerveza se considero que la cantidad disponible para generación correspondía a un </w:t>
      </w:r>
      <w:commentRangeStart w:id="13"/>
      <w:r w:rsidRPr="00455D01">
        <w:rPr>
          <w:rFonts w:ascii="Calibri" w:hAnsi="Calibri"/>
          <w:sz w:val="22"/>
          <w:szCs w:val="22"/>
        </w:rPr>
        <w:t>80%</w:t>
      </w:r>
      <w:commentRangeEnd w:id="13"/>
      <w:r w:rsidR="00D3480E">
        <w:rPr>
          <w:rStyle w:val="Refdecomentario"/>
        </w:rPr>
        <w:commentReference w:id="13"/>
      </w:r>
      <w:r w:rsidRPr="00455D01">
        <w:rPr>
          <w:rFonts w:ascii="Calibri" w:hAnsi="Calibri"/>
          <w:sz w:val="22"/>
          <w:szCs w:val="22"/>
        </w:rPr>
        <w:t xml:space="preserve"> de los residuos obtenidos. El resto corresponde a </w:t>
      </w:r>
      <w:r w:rsidR="00087EA2" w:rsidRPr="00455D01">
        <w:rPr>
          <w:rFonts w:ascii="Calibri" w:hAnsi="Calibri"/>
          <w:sz w:val="22"/>
          <w:szCs w:val="22"/>
        </w:rPr>
        <w:t>pérdidas</w:t>
      </w:r>
      <w:r w:rsidRPr="00455D01">
        <w:rPr>
          <w:rFonts w:ascii="Calibri" w:hAnsi="Calibri"/>
          <w:sz w:val="22"/>
          <w:szCs w:val="22"/>
        </w:rPr>
        <w:t xml:space="preserve"> y utilización con otros fines.</w:t>
      </w:r>
    </w:p>
    <w:p w:rsidR="00455D01" w:rsidRPr="00EC3109" w:rsidRDefault="00455D01" w:rsidP="00EC3109">
      <w:pPr>
        <w:rPr>
          <w:rFonts w:ascii="Calibri" w:hAnsi="Calibri"/>
        </w:rPr>
      </w:pPr>
    </w:p>
    <w:tbl>
      <w:tblPr>
        <w:tblW w:w="6366" w:type="dxa"/>
        <w:jc w:val="center"/>
        <w:tblInd w:w="65" w:type="dxa"/>
        <w:tblCellMar>
          <w:left w:w="70" w:type="dxa"/>
          <w:right w:w="70" w:type="dxa"/>
        </w:tblCellMar>
        <w:tblLook w:val="04A0"/>
      </w:tblPr>
      <w:tblGrid>
        <w:gridCol w:w="2229"/>
        <w:gridCol w:w="4137"/>
      </w:tblGrid>
      <w:tr w:rsidR="00EC3109" w:rsidRPr="00EC3109" w:rsidTr="00087EA2">
        <w:trPr>
          <w:trHeight w:val="323"/>
          <w:jc w:val="center"/>
        </w:trPr>
        <w:tc>
          <w:tcPr>
            <w:tcW w:w="2229" w:type="dxa"/>
            <w:tcBorders>
              <w:top w:val="single" w:sz="4" w:space="0" w:color="4F81BD"/>
              <w:left w:val="single" w:sz="4" w:space="0" w:color="4F81BD"/>
              <w:bottom w:val="single" w:sz="8" w:space="0" w:color="4F81BD"/>
              <w:right w:val="nil"/>
            </w:tcBorders>
            <w:shd w:val="clear" w:color="auto" w:fill="auto"/>
            <w:noWrap/>
            <w:vAlign w:val="bottom"/>
            <w:hideMark/>
          </w:tcPr>
          <w:p w:rsidR="00EC3109" w:rsidRPr="00EC3109" w:rsidRDefault="00EC3109" w:rsidP="00CE2050">
            <w:pPr>
              <w:jc w:val="center"/>
              <w:rPr>
                <w:rFonts w:ascii="Calibri" w:hAnsi="Calibri"/>
                <w:b/>
                <w:bCs/>
                <w:color w:val="000000"/>
              </w:rPr>
            </w:pPr>
            <w:r w:rsidRPr="00EC3109">
              <w:rPr>
                <w:rFonts w:ascii="Calibri" w:hAnsi="Calibri"/>
                <w:b/>
                <w:bCs/>
                <w:color w:val="000000"/>
              </w:rPr>
              <w:t>Región</w:t>
            </w:r>
          </w:p>
        </w:tc>
        <w:tc>
          <w:tcPr>
            <w:tcW w:w="4137" w:type="dxa"/>
            <w:tcBorders>
              <w:top w:val="single" w:sz="4" w:space="0" w:color="4F81BD"/>
              <w:left w:val="single" w:sz="4" w:space="0" w:color="4F81BD"/>
              <w:bottom w:val="single" w:sz="8"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b/>
                <w:bCs/>
                <w:color w:val="000000"/>
              </w:rPr>
            </w:pPr>
            <w:r w:rsidRPr="00EC3109">
              <w:rPr>
                <w:rFonts w:ascii="Calibri" w:hAnsi="Calibri"/>
                <w:b/>
                <w:bCs/>
                <w:color w:val="000000"/>
              </w:rPr>
              <w:t>Materia orgánica disponible [ton/año]</w:t>
            </w:r>
          </w:p>
        </w:tc>
      </w:tr>
      <w:tr w:rsidR="00EC3109" w:rsidRPr="00EC3109" w:rsidTr="00087EA2">
        <w:trPr>
          <w:trHeight w:val="307"/>
          <w:jc w:val="center"/>
        </w:trPr>
        <w:tc>
          <w:tcPr>
            <w:tcW w:w="2229" w:type="dxa"/>
            <w:tcBorders>
              <w:top w:val="nil"/>
              <w:left w:val="single" w:sz="4" w:space="0" w:color="4F81BD"/>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RM</w:t>
            </w:r>
          </w:p>
        </w:tc>
        <w:tc>
          <w:tcPr>
            <w:tcW w:w="4137" w:type="dxa"/>
            <w:tcBorders>
              <w:top w:val="nil"/>
              <w:left w:val="nil"/>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9124</w:t>
            </w:r>
          </w:p>
        </w:tc>
      </w:tr>
      <w:tr w:rsidR="00EC3109" w:rsidRPr="00EC3109" w:rsidTr="00087EA2">
        <w:trPr>
          <w:trHeight w:val="307"/>
          <w:jc w:val="center"/>
        </w:trPr>
        <w:tc>
          <w:tcPr>
            <w:tcW w:w="2229" w:type="dxa"/>
            <w:tcBorders>
              <w:top w:val="nil"/>
              <w:left w:val="single" w:sz="4" w:space="0" w:color="4F81BD"/>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lastRenderedPageBreak/>
              <w:t>IX</w:t>
            </w:r>
          </w:p>
        </w:tc>
        <w:tc>
          <w:tcPr>
            <w:tcW w:w="4137" w:type="dxa"/>
            <w:tcBorders>
              <w:top w:val="nil"/>
              <w:left w:val="nil"/>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3422</w:t>
            </w:r>
          </w:p>
        </w:tc>
      </w:tr>
      <w:tr w:rsidR="00EC3109" w:rsidRPr="00EC3109" w:rsidTr="00087EA2">
        <w:trPr>
          <w:trHeight w:val="307"/>
          <w:jc w:val="center"/>
        </w:trPr>
        <w:tc>
          <w:tcPr>
            <w:tcW w:w="2229" w:type="dxa"/>
            <w:tcBorders>
              <w:top w:val="nil"/>
              <w:left w:val="single" w:sz="4" w:space="0" w:color="4F81BD"/>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b/>
                <w:color w:val="000000"/>
              </w:rPr>
            </w:pPr>
            <w:r w:rsidRPr="00EC3109">
              <w:rPr>
                <w:rFonts w:ascii="Calibri" w:hAnsi="Calibri"/>
                <w:b/>
                <w:color w:val="000000"/>
              </w:rPr>
              <w:t>Total</w:t>
            </w:r>
          </w:p>
        </w:tc>
        <w:tc>
          <w:tcPr>
            <w:tcW w:w="4137" w:type="dxa"/>
            <w:tcBorders>
              <w:top w:val="nil"/>
              <w:left w:val="nil"/>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b/>
                <w:color w:val="000000"/>
              </w:rPr>
            </w:pPr>
            <w:r w:rsidRPr="00EC3109">
              <w:rPr>
                <w:rFonts w:ascii="Calibri" w:hAnsi="Calibri"/>
                <w:b/>
                <w:color w:val="000000"/>
              </w:rPr>
              <w:t>12546</w:t>
            </w:r>
          </w:p>
        </w:tc>
      </w:tr>
    </w:tbl>
    <w:p w:rsidR="00EC3109" w:rsidRPr="00EC3109" w:rsidRDefault="00C13D5C" w:rsidP="00EC3109">
      <w:pPr>
        <w:rPr>
          <w:rFonts w:ascii="Calibri" w:hAnsi="Calibri"/>
        </w:rPr>
      </w:pPr>
      <w:r>
        <w:rPr>
          <w:rFonts w:ascii="Calibri" w:hAnsi="Calibri"/>
          <w:noProof/>
        </w:rPr>
        <w:pict>
          <v:shape id="_x0000_s1027" type="#_x0000_t202" style="position:absolute;margin-left:78.55pt;margin-top:-.1pt;width:281.25pt;height:35.35pt;z-index:251656192;mso-position-horizontal-relative:text;mso-position-vertical-relative:text;mso-width-relative:margin;mso-height-relative:margin" filled="f" stroked="f">
            <v:textbox style="mso-next-textbox:#_x0000_s1027">
              <w:txbxContent>
                <w:p w:rsidR="00087EA2" w:rsidRPr="00087EA2" w:rsidRDefault="00087EA2" w:rsidP="00087EA2">
                  <w:pPr>
                    <w:jc w:val="center"/>
                    <w:rPr>
                      <w:rFonts w:ascii="Calibri" w:hAnsi="Calibri"/>
                      <w:i/>
                      <w:sz w:val="20"/>
                      <w:szCs w:val="20"/>
                    </w:rPr>
                  </w:pPr>
                  <w:r>
                    <w:rPr>
                      <w:rFonts w:ascii="Calibri" w:hAnsi="Calibri"/>
                      <w:i/>
                      <w:sz w:val="20"/>
                      <w:szCs w:val="20"/>
                    </w:rPr>
                    <w:t>Tabla 2</w:t>
                  </w:r>
                  <w:r w:rsidRPr="00087EA2">
                    <w:rPr>
                      <w:rFonts w:ascii="Calibri" w:hAnsi="Calibri"/>
                      <w:i/>
                      <w:sz w:val="20"/>
                      <w:szCs w:val="20"/>
                    </w:rPr>
                    <w:t xml:space="preserve">. Materia orgánica disponible </w:t>
                  </w:r>
                  <w:r>
                    <w:rPr>
                      <w:rFonts w:ascii="Calibri" w:hAnsi="Calibri"/>
                      <w:i/>
                      <w:sz w:val="20"/>
                      <w:szCs w:val="20"/>
                    </w:rPr>
                    <w:t>proveniente de los residuos de la producción de cerveza</w:t>
                  </w:r>
                  <w:r w:rsidRPr="00087EA2">
                    <w:rPr>
                      <w:rFonts w:ascii="Calibri" w:hAnsi="Calibri"/>
                      <w:i/>
                      <w:sz w:val="20"/>
                      <w:szCs w:val="20"/>
                    </w:rPr>
                    <w:t>.</w:t>
                  </w:r>
                </w:p>
                <w:p w:rsidR="00087EA2" w:rsidRDefault="00087EA2" w:rsidP="00087EA2"/>
              </w:txbxContent>
            </v:textbox>
          </v:shape>
        </w:pict>
      </w:r>
    </w:p>
    <w:p w:rsidR="00087EA2" w:rsidRDefault="00087EA2" w:rsidP="00EC3109">
      <w:pPr>
        <w:rPr>
          <w:rFonts w:ascii="Calibri" w:hAnsi="Calibri"/>
        </w:rPr>
      </w:pPr>
    </w:p>
    <w:p w:rsidR="00EC3109" w:rsidRPr="00EC3109" w:rsidRDefault="00EC3109" w:rsidP="00EC3109">
      <w:pPr>
        <w:pStyle w:val="Prrafodelista"/>
        <w:numPr>
          <w:ilvl w:val="0"/>
          <w:numId w:val="4"/>
        </w:numPr>
        <w:rPr>
          <w:sz w:val="24"/>
          <w:szCs w:val="24"/>
        </w:rPr>
      </w:pPr>
      <w:r w:rsidRPr="00EC3109">
        <w:rPr>
          <w:sz w:val="24"/>
          <w:szCs w:val="24"/>
        </w:rPr>
        <w:t>Biomasa proveniente de la Industria Láctea</w:t>
      </w:r>
    </w:p>
    <w:p w:rsidR="00EC3109" w:rsidRDefault="00EC3109" w:rsidP="00310ED5">
      <w:pPr>
        <w:jc w:val="both"/>
        <w:rPr>
          <w:rFonts w:ascii="Calibri" w:hAnsi="Calibri"/>
          <w:sz w:val="22"/>
          <w:szCs w:val="22"/>
        </w:rPr>
      </w:pPr>
      <w:r w:rsidRPr="00455D01">
        <w:rPr>
          <w:rFonts w:ascii="Calibri" w:hAnsi="Calibri"/>
          <w:sz w:val="22"/>
          <w:szCs w:val="22"/>
        </w:rPr>
        <w:t xml:space="preserve">Corresponden principalmente a los descartes de cortes de quesos y granos de cuajada perdidos por derrame. Para esta estimación se considero la biomasa disponible para la producción de biogás más un porcentaje </w:t>
      </w:r>
      <w:commentRangeStart w:id="14"/>
      <w:r w:rsidRPr="00455D01">
        <w:rPr>
          <w:rFonts w:ascii="Calibri" w:hAnsi="Calibri"/>
          <w:sz w:val="22"/>
          <w:szCs w:val="22"/>
        </w:rPr>
        <w:t xml:space="preserve">(11%) </w:t>
      </w:r>
      <w:commentRangeEnd w:id="14"/>
      <w:r w:rsidR="00D3480E">
        <w:rPr>
          <w:rStyle w:val="Refdecomentario"/>
        </w:rPr>
        <w:commentReference w:id="14"/>
      </w:r>
      <w:r w:rsidRPr="00455D01">
        <w:rPr>
          <w:rFonts w:ascii="Calibri" w:hAnsi="Calibri"/>
          <w:sz w:val="22"/>
          <w:szCs w:val="22"/>
        </w:rPr>
        <w:t>para la generación de otro tipo de energía.</w:t>
      </w:r>
    </w:p>
    <w:p w:rsidR="00087EA2" w:rsidRPr="00455D01" w:rsidRDefault="00087EA2" w:rsidP="00310ED5">
      <w:pPr>
        <w:jc w:val="both"/>
        <w:rPr>
          <w:rFonts w:ascii="Calibri" w:hAnsi="Calibri"/>
          <w:sz w:val="22"/>
          <w:szCs w:val="22"/>
        </w:rPr>
      </w:pPr>
    </w:p>
    <w:tbl>
      <w:tblPr>
        <w:tblW w:w="5279" w:type="dxa"/>
        <w:jc w:val="center"/>
        <w:tblInd w:w="55" w:type="dxa"/>
        <w:tblCellMar>
          <w:left w:w="70" w:type="dxa"/>
          <w:right w:w="70" w:type="dxa"/>
        </w:tblCellMar>
        <w:tblLook w:val="04A0"/>
      </w:tblPr>
      <w:tblGrid>
        <w:gridCol w:w="1257"/>
        <w:gridCol w:w="4022"/>
      </w:tblGrid>
      <w:tr w:rsidR="00EC3109" w:rsidRPr="00EC3109" w:rsidTr="00087EA2">
        <w:trPr>
          <w:trHeight w:val="314"/>
          <w:jc w:val="center"/>
        </w:trPr>
        <w:tc>
          <w:tcPr>
            <w:tcW w:w="1257" w:type="dxa"/>
            <w:tcBorders>
              <w:top w:val="single" w:sz="4" w:space="0" w:color="4F81BD"/>
              <w:left w:val="single" w:sz="4" w:space="0" w:color="4F81BD"/>
              <w:bottom w:val="single" w:sz="8"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b/>
                <w:bCs/>
                <w:color w:val="000000"/>
              </w:rPr>
            </w:pPr>
            <w:r w:rsidRPr="00EC3109">
              <w:rPr>
                <w:rFonts w:ascii="Calibri" w:hAnsi="Calibri"/>
                <w:b/>
                <w:bCs/>
                <w:color w:val="000000"/>
              </w:rPr>
              <w:t>Región</w:t>
            </w:r>
          </w:p>
        </w:tc>
        <w:tc>
          <w:tcPr>
            <w:tcW w:w="4022" w:type="dxa"/>
            <w:tcBorders>
              <w:top w:val="single" w:sz="4" w:space="0" w:color="4F81BD"/>
              <w:left w:val="nil"/>
              <w:bottom w:val="single" w:sz="8"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b/>
                <w:bCs/>
                <w:color w:val="000000"/>
              </w:rPr>
            </w:pPr>
            <w:r w:rsidRPr="00EC3109">
              <w:rPr>
                <w:rFonts w:ascii="Calibri" w:hAnsi="Calibri"/>
                <w:b/>
                <w:bCs/>
                <w:color w:val="000000"/>
              </w:rPr>
              <w:t>Materia orgánica disponible [ton/año]</w:t>
            </w:r>
          </w:p>
        </w:tc>
      </w:tr>
      <w:tr w:rsidR="00EC3109" w:rsidRPr="00EC3109" w:rsidTr="00087EA2">
        <w:trPr>
          <w:trHeight w:val="314"/>
          <w:jc w:val="center"/>
        </w:trPr>
        <w:tc>
          <w:tcPr>
            <w:tcW w:w="1257" w:type="dxa"/>
            <w:tcBorders>
              <w:top w:val="nil"/>
              <w:left w:val="single" w:sz="4" w:space="0" w:color="4F81BD"/>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RM</w:t>
            </w:r>
          </w:p>
        </w:tc>
        <w:tc>
          <w:tcPr>
            <w:tcW w:w="4022" w:type="dxa"/>
            <w:tcBorders>
              <w:top w:val="nil"/>
              <w:left w:val="nil"/>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2106</w:t>
            </w:r>
          </w:p>
        </w:tc>
      </w:tr>
      <w:tr w:rsidR="00EC3109" w:rsidRPr="00EC3109" w:rsidTr="00087EA2">
        <w:trPr>
          <w:trHeight w:val="314"/>
          <w:jc w:val="center"/>
        </w:trPr>
        <w:tc>
          <w:tcPr>
            <w:tcW w:w="1257" w:type="dxa"/>
            <w:tcBorders>
              <w:top w:val="nil"/>
              <w:left w:val="single" w:sz="4" w:space="0" w:color="4F81BD"/>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VIII</w:t>
            </w:r>
          </w:p>
        </w:tc>
        <w:tc>
          <w:tcPr>
            <w:tcW w:w="4022" w:type="dxa"/>
            <w:tcBorders>
              <w:top w:val="nil"/>
              <w:left w:val="nil"/>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1687</w:t>
            </w:r>
          </w:p>
        </w:tc>
      </w:tr>
      <w:tr w:rsidR="00EC3109" w:rsidRPr="00EC3109" w:rsidTr="00087EA2">
        <w:trPr>
          <w:trHeight w:val="314"/>
          <w:jc w:val="center"/>
        </w:trPr>
        <w:tc>
          <w:tcPr>
            <w:tcW w:w="1257" w:type="dxa"/>
            <w:tcBorders>
              <w:top w:val="nil"/>
              <w:left w:val="single" w:sz="4" w:space="0" w:color="4F81BD"/>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IX</w:t>
            </w:r>
          </w:p>
        </w:tc>
        <w:tc>
          <w:tcPr>
            <w:tcW w:w="4022" w:type="dxa"/>
            <w:tcBorders>
              <w:top w:val="nil"/>
              <w:left w:val="nil"/>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2964</w:t>
            </w:r>
          </w:p>
        </w:tc>
      </w:tr>
      <w:tr w:rsidR="00EC3109" w:rsidRPr="00EC3109" w:rsidTr="00087EA2">
        <w:trPr>
          <w:trHeight w:val="314"/>
          <w:jc w:val="center"/>
        </w:trPr>
        <w:tc>
          <w:tcPr>
            <w:tcW w:w="1257" w:type="dxa"/>
            <w:tcBorders>
              <w:top w:val="nil"/>
              <w:left w:val="single" w:sz="4" w:space="0" w:color="4F81BD"/>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X</w:t>
            </w:r>
          </w:p>
        </w:tc>
        <w:tc>
          <w:tcPr>
            <w:tcW w:w="4022" w:type="dxa"/>
            <w:tcBorders>
              <w:top w:val="nil"/>
              <w:left w:val="nil"/>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1191</w:t>
            </w:r>
          </w:p>
        </w:tc>
      </w:tr>
      <w:tr w:rsidR="00EC3109" w:rsidRPr="00EC3109" w:rsidTr="00087EA2">
        <w:trPr>
          <w:trHeight w:val="314"/>
          <w:jc w:val="center"/>
        </w:trPr>
        <w:tc>
          <w:tcPr>
            <w:tcW w:w="1257" w:type="dxa"/>
            <w:tcBorders>
              <w:top w:val="nil"/>
              <w:left w:val="single" w:sz="4" w:space="0" w:color="4F81BD"/>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b/>
                <w:color w:val="000000"/>
              </w:rPr>
            </w:pPr>
            <w:r w:rsidRPr="00EC3109">
              <w:rPr>
                <w:rFonts w:ascii="Calibri" w:hAnsi="Calibri"/>
                <w:b/>
                <w:color w:val="000000"/>
              </w:rPr>
              <w:t>Total</w:t>
            </w:r>
          </w:p>
        </w:tc>
        <w:tc>
          <w:tcPr>
            <w:tcW w:w="4022" w:type="dxa"/>
            <w:tcBorders>
              <w:top w:val="nil"/>
              <w:left w:val="nil"/>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b/>
                <w:color w:val="000000"/>
              </w:rPr>
            </w:pPr>
            <w:r w:rsidRPr="00EC3109">
              <w:rPr>
                <w:rFonts w:ascii="Calibri" w:hAnsi="Calibri"/>
                <w:b/>
                <w:color w:val="000000"/>
              </w:rPr>
              <w:t>7948</w:t>
            </w:r>
          </w:p>
        </w:tc>
      </w:tr>
    </w:tbl>
    <w:p w:rsidR="00EC3109" w:rsidRDefault="00C13D5C" w:rsidP="00EC3109">
      <w:pPr>
        <w:ind w:left="360"/>
        <w:rPr>
          <w:rFonts w:ascii="Calibri" w:hAnsi="Calibri"/>
        </w:rPr>
      </w:pPr>
      <w:r>
        <w:rPr>
          <w:rFonts w:ascii="Calibri" w:hAnsi="Calibri"/>
          <w:noProof/>
        </w:rPr>
        <w:pict>
          <v:shape id="_x0000_s1029" type="#_x0000_t202" style="position:absolute;left:0;text-align:left;margin-left:71.7pt;margin-top:1.05pt;width:281.25pt;height:35.35pt;z-index:251657216;mso-position-horizontal-relative:text;mso-position-vertical-relative:text;mso-width-relative:margin;mso-height-relative:margin" filled="f" stroked="f">
            <v:textbox style="mso-next-textbox:#_x0000_s1029">
              <w:txbxContent>
                <w:p w:rsidR="00087EA2" w:rsidRPr="00087EA2" w:rsidRDefault="00137F64" w:rsidP="00087EA2">
                  <w:pPr>
                    <w:jc w:val="center"/>
                    <w:rPr>
                      <w:rFonts w:ascii="Calibri" w:hAnsi="Calibri"/>
                      <w:i/>
                      <w:sz w:val="20"/>
                      <w:szCs w:val="20"/>
                    </w:rPr>
                  </w:pPr>
                  <w:r>
                    <w:rPr>
                      <w:rFonts w:ascii="Calibri" w:hAnsi="Calibri"/>
                      <w:i/>
                      <w:sz w:val="20"/>
                      <w:szCs w:val="20"/>
                    </w:rPr>
                    <w:t>Tabla 3</w:t>
                  </w:r>
                  <w:r w:rsidR="00087EA2" w:rsidRPr="00087EA2">
                    <w:rPr>
                      <w:rFonts w:ascii="Calibri" w:hAnsi="Calibri"/>
                      <w:i/>
                      <w:sz w:val="20"/>
                      <w:szCs w:val="20"/>
                    </w:rPr>
                    <w:t xml:space="preserve">. Materia orgánica disponible </w:t>
                  </w:r>
                  <w:r w:rsidR="00087EA2">
                    <w:rPr>
                      <w:rFonts w:ascii="Calibri" w:hAnsi="Calibri"/>
                      <w:i/>
                      <w:sz w:val="20"/>
                      <w:szCs w:val="20"/>
                    </w:rPr>
                    <w:t xml:space="preserve">proveniente de los residuos de la </w:t>
                  </w:r>
                  <w:r>
                    <w:rPr>
                      <w:rFonts w:ascii="Calibri" w:hAnsi="Calibri"/>
                      <w:i/>
                      <w:sz w:val="20"/>
                      <w:szCs w:val="20"/>
                    </w:rPr>
                    <w:t>industria láctea</w:t>
                  </w:r>
                  <w:r w:rsidR="00087EA2" w:rsidRPr="00087EA2">
                    <w:rPr>
                      <w:rFonts w:ascii="Calibri" w:hAnsi="Calibri"/>
                      <w:i/>
                      <w:sz w:val="20"/>
                      <w:szCs w:val="20"/>
                    </w:rPr>
                    <w:t>.</w:t>
                  </w:r>
                </w:p>
                <w:p w:rsidR="00087EA2" w:rsidRDefault="00087EA2" w:rsidP="00087EA2"/>
              </w:txbxContent>
            </v:textbox>
          </v:shape>
        </w:pict>
      </w:r>
    </w:p>
    <w:p w:rsidR="00087EA2" w:rsidRDefault="00087EA2" w:rsidP="00EC3109">
      <w:pPr>
        <w:ind w:left="360"/>
        <w:rPr>
          <w:rFonts w:ascii="Calibri" w:hAnsi="Calibri"/>
        </w:rPr>
      </w:pPr>
    </w:p>
    <w:p w:rsidR="00137F64" w:rsidRPr="00EC3109" w:rsidRDefault="00137F64" w:rsidP="00EC3109">
      <w:pPr>
        <w:ind w:left="360"/>
        <w:rPr>
          <w:rFonts w:ascii="Calibri" w:hAnsi="Calibri"/>
        </w:rPr>
      </w:pPr>
    </w:p>
    <w:p w:rsidR="00EC3109" w:rsidRPr="00EC3109" w:rsidRDefault="00EC3109" w:rsidP="00EC3109">
      <w:pPr>
        <w:pStyle w:val="Prrafodelista"/>
        <w:numPr>
          <w:ilvl w:val="0"/>
          <w:numId w:val="4"/>
        </w:numPr>
        <w:rPr>
          <w:sz w:val="24"/>
          <w:szCs w:val="24"/>
        </w:rPr>
      </w:pPr>
      <w:r w:rsidRPr="00EC3109">
        <w:rPr>
          <w:sz w:val="24"/>
          <w:szCs w:val="24"/>
        </w:rPr>
        <w:t>Biomasa proveniente del procesamiento de frutas y verduras</w:t>
      </w:r>
    </w:p>
    <w:p w:rsidR="00EC3109" w:rsidRDefault="00EC3109" w:rsidP="00310ED5">
      <w:pPr>
        <w:jc w:val="both"/>
        <w:rPr>
          <w:rFonts w:ascii="Calibri" w:hAnsi="Calibri"/>
          <w:sz w:val="22"/>
          <w:szCs w:val="22"/>
        </w:rPr>
      </w:pPr>
      <w:r w:rsidRPr="00455D01">
        <w:rPr>
          <w:rFonts w:ascii="Calibri" w:hAnsi="Calibri"/>
          <w:sz w:val="22"/>
          <w:szCs w:val="22"/>
        </w:rPr>
        <w:t>Para la estimación se consideró que aproximadamente un 17% de los residuos provenientes de esta fuente son factibles de ser utilizados en la generación de energía, porcentaje que comúnmente se usa en países desarrollados.</w:t>
      </w:r>
    </w:p>
    <w:p w:rsidR="00137F64" w:rsidRPr="00455D01" w:rsidRDefault="00137F64" w:rsidP="00310ED5">
      <w:pPr>
        <w:jc w:val="both"/>
        <w:rPr>
          <w:rFonts w:ascii="Calibri" w:hAnsi="Calibri"/>
          <w:sz w:val="22"/>
          <w:szCs w:val="22"/>
        </w:rPr>
      </w:pPr>
    </w:p>
    <w:tbl>
      <w:tblPr>
        <w:tblW w:w="5390" w:type="dxa"/>
        <w:jc w:val="center"/>
        <w:tblInd w:w="65" w:type="dxa"/>
        <w:tblCellMar>
          <w:left w:w="70" w:type="dxa"/>
          <w:right w:w="70" w:type="dxa"/>
        </w:tblCellMar>
        <w:tblLook w:val="04A0"/>
      </w:tblPr>
      <w:tblGrid>
        <w:gridCol w:w="1283"/>
        <w:gridCol w:w="4107"/>
      </w:tblGrid>
      <w:tr w:rsidR="00EC3109" w:rsidRPr="00EC3109" w:rsidTr="00087EA2">
        <w:trPr>
          <w:trHeight w:val="306"/>
          <w:jc w:val="center"/>
        </w:trPr>
        <w:tc>
          <w:tcPr>
            <w:tcW w:w="1283" w:type="dxa"/>
            <w:tcBorders>
              <w:top w:val="single" w:sz="4" w:space="0" w:color="4F81BD"/>
              <w:left w:val="single" w:sz="4" w:space="0" w:color="4F81BD"/>
              <w:bottom w:val="single" w:sz="8"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b/>
                <w:bCs/>
                <w:color w:val="000000"/>
              </w:rPr>
            </w:pPr>
            <w:r w:rsidRPr="00EC3109">
              <w:rPr>
                <w:rFonts w:ascii="Calibri" w:hAnsi="Calibri"/>
                <w:b/>
                <w:bCs/>
                <w:color w:val="000000"/>
              </w:rPr>
              <w:t>Región</w:t>
            </w:r>
          </w:p>
        </w:tc>
        <w:tc>
          <w:tcPr>
            <w:tcW w:w="4107" w:type="dxa"/>
            <w:tcBorders>
              <w:top w:val="single" w:sz="4" w:space="0" w:color="4F81BD"/>
              <w:left w:val="nil"/>
              <w:bottom w:val="single" w:sz="8"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b/>
                <w:bCs/>
                <w:color w:val="000000"/>
              </w:rPr>
            </w:pPr>
            <w:r w:rsidRPr="00EC3109">
              <w:rPr>
                <w:rFonts w:ascii="Calibri" w:hAnsi="Calibri"/>
                <w:b/>
                <w:bCs/>
                <w:color w:val="000000"/>
              </w:rPr>
              <w:t>Materia orgánica disponible [ton/año]</w:t>
            </w:r>
          </w:p>
        </w:tc>
      </w:tr>
      <w:tr w:rsidR="00EC3109" w:rsidRPr="00EC3109" w:rsidTr="00087EA2">
        <w:trPr>
          <w:trHeight w:val="306"/>
          <w:jc w:val="center"/>
        </w:trPr>
        <w:tc>
          <w:tcPr>
            <w:tcW w:w="1283" w:type="dxa"/>
            <w:tcBorders>
              <w:top w:val="nil"/>
              <w:left w:val="single" w:sz="4" w:space="0" w:color="4F81BD"/>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RM</w:t>
            </w:r>
          </w:p>
        </w:tc>
        <w:tc>
          <w:tcPr>
            <w:tcW w:w="4107" w:type="dxa"/>
            <w:tcBorders>
              <w:top w:val="nil"/>
              <w:left w:val="nil"/>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40296</w:t>
            </w:r>
          </w:p>
        </w:tc>
      </w:tr>
      <w:tr w:rsidR="00EC3109" w:rsidRPr="00EC3109" w:rsidTr="00087EA2">
        <w:trPr>
          <w:trHeight w:val="306"/>
          <w:jc w:val="center"/>
        </w:trPr>
        <w:tc>
          <w:tcPr>
            <w:tcW w:w="1283" w:type="dxa"/>
            <w:tcBorders>
              <w:top w:val="nil"/>
              <w:left w:val="single" w:sz="4" w:space="0" w:color="4F81BD"/>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IV</w:t>
            </w:r>
          </w:p>
        </w:tc>
        <w:tc>
          <w:tcPr>
            <w:tcW w:w="4107" w:type="dxa"/>
            <w:tcBorders>
              <w:top w:val="nil"/>
              <w:left w:val="nil"/>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3066</w:t>
            </w:r>
          </w:p>
        </w:tc>
      </w:tr>
      <w:tr w:rsidR="00EC3109" w:rsidRPr="00EC3109" w:rsidTr="00087EA2">
        <w:trPr>
          <w:trHeight w:val="306"/>
          <w:jc w:val="center"/>
        </w:trPr>
        <w:tc>
          <w:tcPr>
            <w:tcW w:w="1283" w:type="dxa"/>
            <w:tcBorders>
              <w:top w:val="nil"/>
              <w:left w:val="single" w:sz="4" w:space="0" w:color="4F81BD"/>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V</w:t>
            </w:r>
          </w:p>
        </w:tc>
        <w:tc>
          <w:tcPr>
            <w:tcW w:w="4107" w:type="dxa"/>
            <w:tcBorders>
              <w:top w:val="nil"/>
              <w:left w:val="nil"/>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11197</w:t>
            </w:r>
          </w:p>
        </w:tc>
      </w:tr>
      <w:tr w:rsidR="00EC3109" w:rsidRPr="00EC3109" w:rsidTr="00087EA2">
        <w:trPr>
          <w:trHeight w:val="306"/>
          <w:jc w:val="center"/>
        </w:trPr>
        <w:tc>
          <w:tcPr>
            <w:tcW w:w="1283" w:type="dxa"/>
            <w:tcBorders>
              <w:top w:val="nil"/>
              <w:left w:val="single" w:sz="4" w:space="0" w:color="4F81BD"/>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VI</w:t>
            </w:r>
          </w:p>
        </w:tc>
        <w:tc>
          <w:tcPr>
            <w:tcW w:w="4107" w:type="dxa"/>
            <w:tcBorders>
              <w:top w:val="nil"/>
              <w:left w:val="nil"/>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33589</w:t>
            </w:r>
          </w:p>
        </w:tc>
      </w:tr>
      <w:tr w:rsidR="00EC3109" w:rsidRPr="00EC3109" w:rsidTr="00087EA2">
        <w:trPr>
          <w:trHeight w:val="306"/>
          <w:jc w:val="center"/>
        </w:trPr>
        <w:tc>
          <w:tcPr>
            <w:tcW w:w="1283" w:type="dxa"/>
            <w:tcBorders>
              <w:top w:val="nil"/>
              <w:left w:val="single" w:sz="4" w:space="0" w:color="4F81BD"/>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VII</w:t>
            </w:r>
          </w:p>
        </w:tc>
        <w:tc>
          <w:tcPr>
            <w:tcW w:w="4107" w:type="dxa"/>
            <w:tcBorders>
              <w:top w:val="nil"/>
              <w:left w:val="nil"/>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37256</w:t>
            </w:r>
          </w:p>
        </w:tc>
      </w:tr>
      <w:tr w:rsidR="00EC3109" w:rsidRPr="00EC3109" w:rsidTr="00087EA2">
        <w:trPr>
          <w:trHeight w:val="306"/>
          <w:jc w:val="center"/>
        </w:trPr>
        <w:tc>
          <w:tcPr>
            <w:tcW w:w="1283" w:type="dxa"/>
            <w:tcBorders>
              <w:top w:val="nil"/>
              <w:left w:val="single" w:sz="4" w:space="0" w:color="4F81BD"/>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VIII</w:t>
            </w:r>
          </w:p>
        </w:tc>
        <w:tc>
          <w:tcPr>
            <w:tcW w:w="4107" w:type="dxa"/>
            <w:tcBorders>
              <w:top w:val="nil"/>
              <w:left w:val="nil"/>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22657</w:t>
            </w:r>
          </w:p>
        </w:tc>
      </w:tr>
      <w:tr w:rsidR="00EC3109" w:rsidRPr="00EC3109" w:rsidTr="00087EA2">
        <w:trPr>
          <w:trHeight w:val="306"/>
          <w:jc w:val="center"/>
        </w:trPr>
        <w:tc>
          <w:tcPr>
            <w:tcW w:w="1283" w:type="dxa"/>
            <w:tcBorders>
              <w:top w:val="nil"/>
              <w:left w:val="single" w:sz="4" w:space="0" w:color="4F81BD"/>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IX</w:t>
            </w:r>
          </w:p>
        </w:tc>
        <w:tc>
          <w:tcPr>
            <w:tcW w:w="4107" w:type="dxa"/>
            <w:tcBorders>
              <w:top w:val="nil"/>
              <w:left w:val="nil"/>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329</w:t>
            </w:r>
          </w:p>
        </w:tc>
      </w:tr>
      <w:tr w:rsidR="00EC3109" w:rsidRPr="00EC3109" w:rsidTr="00087EA2">
        <w:trPr>
          <w:trHeight w:val="306"/>
          <w:jc w:val="center"/>
        </w:trPr>
        <w:tc>
          <w:tcPr>
            <w:tcW w:w="1283" w:type="dxa"/>
            <w:tcBorders>
              <w:top w:val="nil"/>
              <w:left w:val="single" w:sz="4" w:space="0" w:color="4F81BD"/>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X</w:t>
            </w:r>
          </w:p>
        </w:tc>
        <w:tc>
          <w:tcPr>
            <w:tcW w:w="4107" w:type="dxa"/>
            <w:tcBorders>
              <w:top w:val="nil"/>
              <w:left w:val="nil"/>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693</w:t>
            </w:r>
          </w:p>
        </w:tc>
      </w:tr>
      <w:tr w:rsidR="00EC3109" w:rsidRPr="00EC3109" w:rsidTr="00087EA2">
        <w:trPr>
          <w:trHeight w:val="306"/>
          <w:jc w:val="center"/>
        </w:trPr>
        <w:tc>
          <w:tcPr>
            <w:tcW w:w="1283" w:type="dxa"/>
            <w:tcBorders>
              <w:top w:val="nil"/>
              <w:left w:val="single" w:sz="4" w:space="0" w:color="4F81BD"/>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b/>
                <w:color w:val="000000"/>
              </w:rPr>
            </w:pPr>
            <w:r w:rsidRPr="00EC3109">
              <w:rPr>
                <w:rFonts w:ascii="Calibri" w:hAnsi="Calibri"/>
                <w:b/>
                <w:color w:val="000000"/>
              </w:rPr>
              <w:t>Total</w:t>
            </w:r>
          </w:p>
        </w:tc>
        <w:tc>
          <w:tcPr>
            <w:tcW w:w="4107" w:type="dxa"/>
            <w:tcBorders>
              <w:top w:val="nil"/>
              <w:left w:val="nil"/>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b/>
                <w:color w:val="000000"/>
              </w:rPr>
            </w:pPr>
            <w:r w:rsidRPr="00EC3109">
              <w:rPr>
                <w:rFonts w:ascii="Calibri" w:hAnsi="Calibri"/>
                <w:b/>
                <w:color w:val="000000"/>
              </w:rPr>
              <w:t>149082</w:t>
            </w:r>
          </w:p>
        </w:tc>
      </w:tr>
    </w:tbl>
    <w:p w:rsidR="00137F64" w:rsidRDefault="00C13D5C" w:rsidP="00137F64">
      <w:pPr>
        <w:ind w:left="708" w:hanging="708"/>
        <w:rPr>
          <w:rFonts w:ascii="Calibri" w:hAnsi="Calibri"/>
        </w:rPr>
      </w:pPr>
      <w:r w:rsidRPr="00C13D5C">
        <w:rPr>
          <w:noProof/>
        </w:rPr>
        <w:pict>
          <v:shape id="_x0000_s1030" type="#_x0000_t202" style="position:absolute;left:0;text-align:left;margin-left:71.7pt;margin-top:1.35pt;width:281.25pt;height:35.35pt;z-index:251658240;mso-position-horizontal-relative:text;mso-position-vertical-relative:text;mso-width-relative:margin;mso-height-relative:margin" filled="f" stroked="f">
            <v:textbox style="mso-next-textbox:#_x0000_s1030">
              <w:txbxContent>
                <w:p w:rsidR="00137F64" w:rsidRPr="00087EA2" w:rsidRDefault="00137F64" w:rsidP="00137F64">
                  <w:pPr>
                    <w:jc w:val="center"/>
                    <w:rPr>
                      <w:rFonts w:ascii="Calibri" w:hAnsi="Calibri"/>
                      <w:i/>
                      <w:sz w:val="20"/>
                      <w:szCs w:val="20"/>
                    </w:rPr>
                  </w:pPr>
                  <w:r>
                    <w:rPr>
                      <w:rFonts w:ascii="Calibri" w:hAnsi="Calibri"/>
                      <w:i/>
                      <w:sz w:val="20"/>
                      <w:szCs w:val="20"/>
                    </w:rPr>
                    <w:t>Tabla 4</w:t>
                  </w:r>
                  <w:r w:rsidRPr="00087EA2">
                    <w:rPr>
                      <w:rFonts w:ascii="Calibri" w:hAnsi="Calibri"/>
                      <w:i/>
                      <w:sz w:val="20"/>
                      <w:szCs w:val="20"/>
                    </w:rPr>
                    <w:t xml:space="preserve">. Materia orgánica disponible </w:t>
                  </w:r>
                  <w:r>
                    <w:rPr>
                      <w:rFonts w:ascii="Calibri" w:hAnsi="Calibri"/>
                      <w:i/>
                      <w:sz w:val="20"/>
                      <w:szCs w:val="20"/>
                    </w:rPr>
                    <w:t>proveniente de los residuos del procesamiento de frutas y verduras</w:t>
                  </w:r>
                  <w:r w:rsidRPr="00087EA2">
                    <w:rPr>
                      <w:rFonts w:ascii="Calibri" w:hAnsi="Calibri"/>
                      <w:i/>
                      <w:sz w:val="20"/>
                      <w:szCs w:val="20"/>
                    </w:rPr>
                    <w:t>.</w:t>
                  </w:r>
                </w:p>
                <w:p w:rsidR="00137F64" w:rsidRDefault="00137F64" w:rsidP="00137F64"/>
              </w:txbxContent>
            </v:textbox>
          </v:shape>
        </w:pict>
      </w:r>
    </w:p>
    <w:p w:rsidR="00EC3109" w:rsidRDefault="00EC3109" w:rsidP="00EC3109">
      <w:pPr>
        <w:rPr>
          <w:rFonts w:ascii="Calibri" w:hAnsi="Calibri"/>
        </w:rPr>
      </w:pPr>
    </w:p>
    <w:p w:rsidR="00137F64" w:rsidRPr="00EC3109" w:rsidRDefault="00137F64" w:rsidP="00EC3109">
      <w:pPr>
        <w:rPr>
          <w:rFonts w:ascii="Calibri" w:hAnsi="Calibri"/>
        </w:rPr>
      </w:pPr>
    </w:p>
    <w:p w:rsidR="00EC3109" w:rsidRPr="00EC3109" w:rsidRDefault="00EC3109" w:rsidP="00EC3109">
      <w:pPr>
        <w:pStyle w:val="Prrafodelista"/>
        <w:numPr>
          <w:ilvl w:val="0"/>
          <w:numId w:val="4"/>
        </w:numPr>
        <w:rPr>
          <w:sz w:val="24"/>
          <w:szCs w:val="24"/>
        </w:rPr>
      </w:pPr>
      <w:r w:rsidRPr="00EC3109">
        <w:rPr>
          <w:sz w:val="24"/>
          <w:szCs w:val="24"/>
        </w:rPr>
        <w:t>Biomasa proveniente de la producción de bebidas de infusión</w:t>
      </w:r>
    </w:p>
    <w:p w:rsidR="00EC3109" w:rsidRDefault="00137F64" w:rsidP="00EC3109">
      <w:pPr>
        <w:rPr>
          <w:rFonts w:ascii="Calibri" w:hAnsi="Calibri"/>
          <w:sz w:val="22"/>
          <w:szCs w:val="22"/>
        </w:rPr>
      </w:pPr>
      <w:r>
        <w:rPr>
          <w:rFonts w:ascii="Calibri" w:hAnsi="Calibri"/>
          <w:sz w:val="22"/>
          <w:szCs w:val="22"/>
        </w:rPr>
        <w:t>Se consideró</w:t>
      </w:r>
      <w:r w:rsidR="00EC3109" w:rsidRPr="00455D01">
        <w:rPr>
          <w:rFonts w:ascii="Calibri" w:hAnsi="Calibri"/>
          <w:sz w:val="22"/>
          <w:szCs w:val="22"/>
        </w:rPr>
        <w:t xml:space="preserve"> que aproximadamente un </w:t>
      </w:r>
      <w:commentRangeStart w:id="15"/>
      <w:r w:rsidR="00EC3109" w:rsidRPr="00455D01">
        <w:rPr>
          <w:rFonts w:ascii="Calibri" w:hAnsi="Calibri"/>
          <w:sz w:val="22"/>
          <w:szCs w:val="22"/>
        </w:rPr>
        <w:t>10%</w:t>
      </w:r>
      <w:commentRangeEnd w:id="15"/>
      <w:r w:rsidR="00D3480E">
        <w:rPr>
          <w:rStyle w:val="Refdecomentario"/>
        </w:rPr>
        <w:commentReference w:id="15"/>
      </w:r>
      <w:r w:rsidR="00EC3109" w:rsidRPr="00455D01">
        <w:rPr>
          <w:rFonts w:ascii="Calibri" w:hAnsi="Calibri"/>
          <w:sz w:val="22"/>
          <w:szCs w:val="22"/>
        </w:rPr>
        <w:t xml:space="preserve"> de los residuos sólidos son factibles de utilizar en la generación de energía. Toda la industria se concentra en la Región de Valparaíso y </w:t>
      </w:r>
      <w:proofErr w:type="spellStart"/>
      <w:r w:rsidR="00EC3109" w:rsidRPr="00455D01">
        <w:rPr>
          <w:rFonts w:ascii="Calibri" w:hAnsi="Calibri"/>
          <w:sz w:val="22"/>
          <w:szCs w:val="22"/>
        </w:rPr>
        <w:t>Lib</w:t>
      </w:r>
      <w:proofErr w:type="spellEnd"/>
      <w:r w:rsidR="00EC3109" w:rsidRPr="00455D01">
        <w:rPr>
          <w:rFonts w:ascii="Calibri" w:hAnsi="Calibri"/>
          <w:sz w:val="22"/>
          <w:szCs w:val="22"/>
        </w:rPr>
        <w:t xml:space="preserve">. </w:t>
      </w:r>
      <w:proofErr w:type="spellStart"/>
      <w:r w:rsidR="00EC3109" w:rsidRPr="00455D01">
        <w:rPr>
          <w:rFonts w:ascii="Calibri" w:hAnsi="Calibri"/>
          <w:sz w:val="22"/>
          <w:szCs w:val="22"/>
        </w:rPr>
        <w:t>Bdo</w:t>
      </w:r>
      <w:proofErr w:type="spellEnd"/>
      <w:r w:rsidR="00EC3109" w:rsidRPr="00455D01">
        <w:rPr>
          <w:rFonts w:ascii="Calibri" w:hAnsi="Calibri"/>
          <w:sz w:val="22"/>
          <w:szCs w:val="22"/>
        </w:rPr>
        <w:t>. O’Higgins.</w:t>
      </w:r>
    </w:p>
    <w:p w:rsidR="00137F64" w:rsidRPr="00455D01" w:rsidRDefault="00137F64" w:rsidP="00EC3109">
      <w:pPr>
        <w:rPr>
          <w:rFonts w:ascii="Calibri" w:hAnsi="Calibri"/>
          <w:sz w:val="22"/>
          <w:szCs w:val="22"/>
        </w:rPr>
      </w:pPr>
    </w:p>
    <w:tbl>
      <w:tblPr>
        <w:tblW w:w="4236" w:type="dxa"/>
        <w:jc w:val="center"/>
        <w:tblInd w:w="65" w:type="dxa"/>
        <w:tblCellMar>
          <w:left w:w="70" w:type="dxa"/>
          <w:right w:w="70" w:type="dxa"/>
        </w:tblCellMar>
        <w:tblLook w:val="04A0"/>
      </w:tblPr>
      <w:tblGrid>
        <w:gridCol w:w="4236"/>
      </w:tblGrid>
      <w:tr w:rsidR="00EC3109" w:rsidRPr="00EC3109" w:rsidTr="00087EA2">
        <w:trPr>
          <w:trHeight w:val="319"/>
          <w:jc w:val="center"/>
        </w:trPr>
        <w:tc>
          <w:tcPr>
            <w:tcW w:w="4236" w:type="dxa"/>
            <w:tcBorders>
              <w:top w:val="single" w:sz="4" w:space="0" w:color="4F81BD"/>
              <w:left w:val="single" w:sz="4" w:space="0" w:color="4F81BD"/>
              <w:bottom w:val="single" w:sz="8"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b/>
                <w:bCs/>
                <w:color w:val="000000"/>
              </w:rPr>
            </w:pPr>
            <w:r w:rsidRPr="00EC3109">
              <w:rPr>
                <w:rFonts w:ascii="Calibri" w:hAnsi="Calibri"/>
                <w:b/>
                <w:bCs/>
                <w:color w:val="000000"/>
              </w:rPr>
              <w:t>Materia orgánica disponible [ton/año]</w:t>
            </w:r>
          </w:p>
        </w:tc>
      </w:tr>
      <w:tr w:rsidR="00EC3109" w:rsidRPr="00EC3109" w:rsidTr="00087EA2">
        <w:trPr>
          <w:trHeight w:val="304"/>
          <w:jc w:val="center"/>
        </w:trPr>
        <w:tc>
          <w:tcPr>
            <w:tcW w:w="4236" w:type="dxa"/>
            <w:tcBorders>
              <w:top w:val="nil"/>
              <w:left w:val="single" w:sz="4" w:space="0" w:color="4F81BD"/>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b/>
                <w:color w:val="000000"/>
              </w:rPr>
            </w:pPr>
            <w:r w:rsidRPr="00EC3109">
              <w:rPr>
                <w:rFonts w:ascii="Calibri" w:hAnsi="Calibri"/>
                <w:b/>
                <w:color w:val="000000"/>
              </w:rPr>
              <w:t>7312</w:t>
            </w:r>
          </w:p>
        </w:tc>
      </w:tr>
    </w:tbl>
    <w:p w:rsidR="00EC3109" w:rsidRDefault="00C13D5C" w:rsidP="00087EA2">
      <w:pPr>
        <w:rPr>
          <w:rFonts w:ascii="Calibri" w:hAnsi="Calibri"/>
        </w:rPr>
      </w:pPr>
      <w:r w:rsidRPr="00C13D5C">
        <w:rPr>
          <w:noProof/>
        </w:rPr>
        <w:pict>
          <v:shape id="_x0000_s1031" type="#_x0000_t202" style="position:absolute;margin-left:71.7pt;margin-top:5.5pt;width:281.25pt;height:35.35pt;z-index:251659264;mso-position-horizontal-relative:text;mso-position-vertical-relative:text;mso-width-relative:margin;mso-height-relative:margin" filled="f" stroked="f">
            <v:textbox style="mso-next-textbox:#_x0000_s1031">
              <w:txbxContent>
                <w:p w:rsidR="00137F64" w:rsidRPr="00087EA2" w:rsidRDefault="00137F64" w:rsidP="00137F64">
                  <w:pPr>
                    <w:jc w:val="center"/>
                    <w:rPr>
                      <w:rFonts w:ascii="Calibri" w:hAnsi="Calibri"/>
                      <w:i/>
                      <w:sz w:val="20"/>
                      <w:szCs w:val="20"/>
                    </w:rPr>
                  </w:pPr>
                  <w:r>
                    <w:rPr>
                      <w:rFonts w:ascii="Calibri" w:hAnsi="Calibri"/>
                      <w:i/>
                      <w:sz w:val="20"/>
                      <w:szCs w:val="20"/>
                    </w:rPr>
                    <w:t>Tabla 5</w:t>
                  </w:r>
                  <w:r w:rsidRPr="00087EA2">
                    <w:rPr>
                      <w:rFonts w:ascii="Calibri" w:hAnsi="Calibri"/>
                      <w:i/>
                      <w:sz w:val="20"/>
                      <w:szCs w:val="20"/>
                    </w:rPr>
                    <w:t xml:space="preserve">. Materia orgánica disponible </w:t>
                  </w:r>
                  <w:r>
                    <w:rPr>
                      <w:rFonts w:ascii="Calibri" w:hAnsi="Calibri"/>
                      <w:i/>
                      <w:sz w:val="20"/>
                      <w:szCs w:val="20"/>
                    </w:rPr>
                    <w:t>proveniente de los residuos de la producción de bebidas de infusión</w:t>
                  </w:r>
                  <w:r w:rsidRPr="00087EA2">
                    <w:rPr>
                      <w:rFonts w:ascii="Calibri" w:hAnsi="Calibri"/>
                      <w:i/>
                      <w:sz w:val="20"/>
                      <w:szCs w:val="20"/>
                    </w:rPr>
                    <w:t>.</w:t>
                  </w:r>
                </w:p>
                <w:p w:rsidR="00137F64" w:rsidRDefault="00137F64" w:rsidP="00137F64"/>
              </w:txbxContent>
            </v:textbox>
          </v:shape>
        </w:pict>
      </w:r>
      <w:r w:rsidR="00EC3109" w:rsidRPr="00EC3109">
        <w:rPr>
          <w:rFonts w:ascii="Calibri" w:hAnsi="Calibri"/>
        </w:rPr>
        <w:t xml:space="preserve"> </w:t>
      </w:r>
    </w:p>
    <w:p w:rsidR="00087EA2" w:rsidRDefault="00087EA2" w:rsidP="00087EA2">
      <w:pPr>
        <w:rPr>
          <w:rFonts w:ascii="Calibri" w:hAnsi="Calibri"/>
        </w:rPr>
      </w:pPr>
    </w:p>
    <w:p w:rsidR="00137F64" w:rsidRDefault="00137F64" w:rsidP="00087EA2">
      <w:pPr>
        <w:rPr>
          <w:rFonts w:ascii="Calibri" w:hAnsi="Calibri"/>
        </w:rPr>
      </w:pPr>
    </w:p>
    <w:p w:rsidR="00137F64" w:rsidRDefault="00137F64" w:rsidP="00087EA2">
      <w:pPr>
        <w:rPr>
          <w:rFonts w:ascii="Calibri" w:hAnsi="Calibri"/>
        </w:rPr>
      </w:pPr>
    </w:p>
    <w:p w:rsidR="00137F64" w:rsidRPr="00087EA2" w:rsidRDefault="00137F64" w:rsidP="00087EA2">
      <w:pPr>
        <w:rPr>
          <w:rFonts w:ascii="Calibri" w:hAnsi="Calibri"/>
        </w:rPr>
      </w:pPr>
    </w:p>
    <w:p w:rsidR="00EC3109" w:rsidRDefault="00EC3109" w:rsidP="00EC3109">
      <w:pPr>
        <w:pStyle w:val="Prrafodelista"/>
        <w:numPr>
          <w:ilvl w:val="0"/>
          <w:numId w:val="4"/>
        </w:numPr>
        <w:rPr>
          <w:sz w:val="24"/>
          <w:szCs w:val="24"/>
        </w:rPr>
      </w:pPr>
      <w:r w:rsidRPr="00EC3109">
        <w:rPr>
          <w:sz w:val="24"/>
          <w:szCs w:val="24"/>
        </w:rPr>
        <w:t>Biomasa proveniente de los desechos de cultivos de temporada</w:t>
      </w:r>
    </w:p>
    <w:p w:rsidR="00087EA2" w:rsidRDefault="00087EA2" w:rsidP="00087EA2">
      <w:pPr>
        <w:jc w:val="both"/>
        <w:rPr>
          <w:rFonts w:ascii="Calibri" w:hAnsi="Calibri" w:cs="Arial"/>
          <w:color w:val="000000"/>
          <w:sz w:val="22"/>
          <w:szCs w:val="22"/>
        </w:rPr>
      </w:pPr>
      <w:r w:rsidRPr="00455D01">
        <w:rPr>
          <w:rFonts w:ascii="Calibri" w:hAnsi="Calibri" w:cs="Arial"/>
          <w:color w:val="000000"/>
          <w:sz w:val="22"/>
          <w:szCs w:val="22"/>
        </w:rPr>
        <w:t xml:space="preserve">Si bien los datos señalados en este informe corresponden a información del año 2004, es posible aceptar que la producción  en cada uno de los sectores industriales mencionados no ha variado de </w:t>
      </w:r>
      <w:commentRangeStart w:id="16"/>
      <w:r w:rsidRPr="00455D01">
        <w:rPr>
          <w:rFonts w:ascii="Calibri" w:hAnsi="Calibri" w:cs="Arial"/>
          <w:color w:val="000000"/>
          <w:sz w:val="22"/>
          <w:szCs w:val="22"/>
        </w:rPr>
        <w:t>forma considerable</w:t>
      </w:r>
      <w:commentRangeEnd w:id="16"/>
      <w:r w:rsidR="00D3480E">
        <w:rPr>
          <w:rStyle w:val="Refdecomentario"/>
        </w:rPr>
        <w:commentReference w:id="16"/>
      </w:r>
      <w:r w:rsidRPr="00455D01">
        <w:rPr>
          <w:rFonts w:ascii="Calibri" w:hAnsi="Calibri" w:cs="Arial"/>
          <w:color w:val="000000"/>
          <w:sz w:val="22"/>
          <w:szCs w:val="22"/>
        </w:rPr>
        <w:t>. En el caso específico de los desechos de cultivos, la producción de cada año se encuentra en la página web de la ODEPA.</w:t>
      </w:r>
    </w:p>
    <w:p w:rsidR="00087EA2" w:rsidRDefault="00087EA2" w:rsidP="00087EA2">
      <w:pPr>
        <w:jc w:val="both"/>
        <w:rPr>
          <w:rFonts w:ascii="Calibri" w:hAnsi="Calibri" w:cs="Arial"/>
          <w:color w:val="000000"/>
          <w:sz w:val="22"/>
          <w:szCs w:val="22"/>
        </w:rPr>
      </w:pPr>
    </w:p>
    <w:p w:rsidR="00087EA2" w:rsidRPr="00087EA2" w:rsidRDefault="00087EA2" w:rsidP="00087EA2">
      <w:pPr>
        <w:jc w:val="both"/>
        <w:rPr>
          <w:rFonts w:ascii="Calibri" w:hAnsi="Calibri"/>
        </w:rPr>
      </w:pPr>
    </w:p>
    <w:tbl>
      <w:tblPr>
        <w:tblW w:w="6233" w:type="dxa"/>
        <w:jc w:val="center"/>
        <w:tblInd w:w="65" w:type="dxa"/>
        <w:tblCellMar>
          <w:left w:w="70" w:type="dxa"/>
          <w:right w:w="70" w:type="dxa"/>
        </w:tblCellMar>
        <w:tblLook w:val="04A0"/>
      </w:tblPr>
      <w:tblGrid>
        <w:gridCol w:w="2190"/>
        <w:gridCol w:w="4043"/>
      </w:tblGrid>
      <w:tr w:rsidR="00EC3109" w:rsidRPr="00EC3109" w:rsidTr="00087EA2">
        <w:trPr>
          <w:trHeight w:val="312"/>
          <w:jc w:val="center"/>
        </w:trPr>
        <w:tc>
          <w:tcPr>
            <w:tcW w:w="2190" w:type="dxa"/>
            <w:tcBorders>
              <w:top w:val="single" w:sz="4" w:space="0" w:color="4F81BD"/>
              <w:left w:val="single" w:sz="4" w:space="0" w:color="4F81BD"/>
              <w:bottom w:val="single" w:sz="8"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b/>
                <w:bCs/>
                <w:color w:val="000000"/>
              </w:rPr>
            </w:pPr>
            <w:r w:rsidRPr="00EC3109">
              <w:rPr>
                <w:rFonts w:ascii="Calibri" w:hAnsi="Calibri"/>
                <w:b/>
                <w:bCs/>
                <w:color w:val="000000"/>
              </w:rPr>
              <w:t>Tipo materia prima</w:t>
            </w:r>
          </w:p>
        </w:tc>
        <w:tc>
          <w:tcPr>
            <w:tcW w:w="4043" w:type="dxa"/>
            <w:tcBorders>
              <w:top w:val="single" w:sz="4" w:space="0" w:color="4F81BD"/>
              <w:left w:val="nil"/>
              <w:bottom w:val="single" w:sz="8"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b/>
                <w:bCs/>
                <w:color w:val="000000"/>
              </w:rPr>
            </w:pPr>
            <w:r w:rsidRPr="00EC3109">
              <w:rPr>
                <w:rFonts w:ascii="Calibri" w:hAnsi="Calibri"/>
                <w:b/>
                <w:bCs/>
                <w:color w:val="000000"/>
              </w:rPr>
              <w:t>Materia orgánica disponible [ton/año]</w:t>
            </w:r>
          </w:p>
        </w:tc>
      </w:tr>
      <w:tr w:rsidR="00EC3109" w:rsidRPr="00EC3109" w:rsidTr="00087EA2">
        <w:trPr>
          <w:trHeight w:val="312"/>
          <w:jc w:val="center"/>
        </w:trPr>
        <w:tc>
          <w:tcPr>
            <w:tcW w:w="2190" w:type="dxa"/>
            <w:tcBorders>
              <w:top w:val="nil"/>
              <w:left w:val="single" w:sz="4" w:space="0" w:color="4F81BD"/>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Trigo</w:t>
            </w:r>
          </w:p>
        </w:tc>
        <w:tc>
          <w:tcPr>
            <w:tcW w:w="4043" w:type="dxa"/>
            <w:tcBorders>
              <w:top w:val="nil"/>
              <w:left w:val="nil"/>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478672</w:t>
            </w:r>
          </w:p>
        </w:tc>
      </w:tr>
      <w:tr w:rsidR="00EC3109" w:rsidRPr="00EC3109" w:rsidTr="00087EA2">
        <w:trPr>
          <w:trHeight w:val="312"/>
          <w:jc w:val="center"/>
        </w:trPr>
        <w:tc>
          <w:tcPr>
            <w:tcW w:w="2190" w:type="dxa"/>
            <w:tcBorders>
              <w:top w:val="nil"/>
              <w:left w:val="single" w:sz="4" w:space="0" w:color="4F81BD"/>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Maíz</w:t>
            </w:r>
          </w:p>
        </w:tc>
        <w:tc>
          <w:tcPr>
            <w:tcW w:w="4043" w:type="dxa"/>
            <w:tcBorders>
              <w:top w:val="nil"/>
              <w:left w:val="nil"/>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183825</w:t>
            </w:r>
          </w:p>
        </w:tc>
      </w:tr>
      <w:tr w:rsidR="00EC3109" w:rsidRPr="00EC3109" w:rsidTr="00087EA2">
        <w:trPr>
          <w:trHeight w:val="312"/>
          <w:jc w:val="center"/>
        </w:trPr>
        <w:tc>
          <w:tcPr>
            <w:tcW w:w="2190" w:type="dxa"/>
            <w:tcBorders>
              <w:top w:val="nil"/>
              <w:left w:val="single" w:sz="4" w:space="0" w:color="4F81BD"/>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Papa</w:t>
            </w:r>
          </w:p>
        </w:tc>
        <w:tc>
          <w:tcPr>
            <w:tcW w:w="4043" w:type="dxa"/>
            <w:tcBorders>
              <w:top w:val="nil"/>
              <w:left w:val="nil"/>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21433</w:t>
            </w:r>
          </w:p>
        </w:tc>
      </w:tr>
      <w:tr w:rsidR="00EC3109" w:rsidRPr="00EC3109" w:rsidTr="00087EA2">
        <w:trPr>
          <w:trHeight w:val="312"/>
          <w:jc w:val="center"/>
        </w:trPr>
        <w:tc>
          <w:tcPr>
            <w:tcW w:w="2190" w:type="dxa"/>
            <w:tcBorders>
              <w:top w:val="nil"/>
              <w:left w:val="single" w:sz="4" w:space="0" w:color="4F81BD"/>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Raps</w:t>
            </w:r>
          </w:p>
        </w:tc>
        <w:tc>
          <w:tcPr>
            <w:tcW w:w="4043" w:type="dxa"/>
            <w:tcBorders>
              <w:top w:val="nil"/>
              <w:left w:val="nil"/>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1769</w:t>
            </w:r>
          </w:p>
        </w:tc>
      </w:tr>
      <w:tr w:rsidR="00EC3109" w:rsidRPr="00EC3109" w:rsidTr="00087EA2">
        <w:trPr>
          <w:trHeight w:val="312"/>
          <w:jc w:val="center"/>
        </w:trPr>
        <w:tc>
          <w:tcPr>
            <w:tcW w:w="2190" w:type="dxa"/>
            <w:tcBorders>
              <w:top w:val="nil"/>
              <w:left w:val="single" w:sz="4" w:space="0" w:color="4F81BD"/>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Remolacha</w:t>
            </w:r>
          </w:p>
        </w:tc>
        <w:tc>
          <w:tcPr>
            <w:tcW w:w="4043" w:type="dxa"/>
            <w:tcBorders>
              <w:top w:val="nil"/>
              <w:left w:val="nil"/>
              <w:bottom w:val="single" w:sz="4" w:space="0" w:color="4F81BD"/>
              <w:right w:val="single" w:sz="4" w:space="0" w:color="4F81BD"/>
            </w:tcBorders>
            <w:shd w:val="clear" w:color="DBE5F1" w:fill="DBE5F1"/>
            <w:noWrap/>
            <w:vAlign w:val="bottom"/>
            <w:hideMark/>
          </w:tcPr>
          <w:p w:rsidR="00EC3109" w:rsidRPr="00EC3109" w:rsidRDefault="00EC3109" w:rsidP="00CE2050">
            <w:pPr>
              <w:jc w:val="center"/>
              <w:rPr>
                <w:rFonts w:ascii="Calibri" w:hAnsi="Calibri"/>
                <w:color w:val="000000"/>
              </w:rPr>
            </w:pPr>
            <w:r w:rsidRPr="00EC3109">
              <w:rPr>
                <w:rFonts w:ascii="Calibri" w:hAnsi="Calibri"/>
                <w:color w:val="000000"/>
              </w:rPr>
              <w:t>8842</w:t>
            </w:r>
          </w:p>
        </w:tc>
      </w:tr>
      <w:tr w:rsidR="00EC3109" w:rsidRPr="00EC3109" w:rsidTr="00087EA2">
        <w:trPr>
          <w:trHeight w:val="312"/>
          <w:jc w:val="center"/>
        </w:trPr>
        <w:tc>
          <w:tcPr>
            <w:tcW w:w="2190" w:type="dxa"/>
            <w:tcBorders>
              <w:top w:val="nil"/>
              <w:left w:val="single" w:sz="4" w:space="0" w:color="4F81BD"/>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b/>
                <w:color w:val="000000"/>
              </w:rPr>
            </w:pPr>
            <w:r w:rsidRPr="00EC3109">
              <w:rPr>
                <w:rFonts w:ascii="Calibri" w:hAnsi="Calibri"/>
                <w:b/>
                <w:color w:val="000000"/>
              </w:rPr>
              <w:t>Total</w:t>
            </w:r>
          </w:p>
        </w:tc>
        <w:tc>
          <w:tcPr>
            <w:tcW w:w="4043" w:type="dxa"/>
            <w:tcBorders>
              <w:top w:val="nil"/>
              <w:left w:val="nil"/>
              <w:bottom w:val="single" w:sz="4" w:space="0" w:color="4F81BD"/>
              <w:right w:val="single" w:sz="4" w:space="0" w:color="4F81BD"/>
            </w:tcBorders>
            <w:shd w:val="clear" w:color="auto" w:fill="auto"/>
            <w:noWrap/>
            <w:vAlign w:val="bottom"/>
            <w:hideMark/>
          </w:tcPr>
          <w:p w:rsidR="00EC3109" w:rsidRPr="00EC3109" w:rsidRDefault="00EC3109" w:rsidP="00CE2050">
            <w:pPr>
              <w:jc w:val="center"/>
              <w:rPr>
                <w:rFonts w:ascii="Calibri" w:hAnsi="Calibri"/>
                <w:b/>
                <w:color w:val="000000"/>
              </w:rPr>
            </w:pPr>
            <w:r w:rsidRPr="00EC3109">
              <w:rPr>
                <w:rFonts w:ascii="Calibri" w:hAnsi="Calibri"/>
                <w:b/>
                <w:color w:val="000000"/>
              </w:rPr>
              <w:t>694541</w:t>
            </w:r>
          </w:p>
        </w:tc>
      </w:tr>
    </w:tbl>
    <w:p w:rsidR="00EC3109" w:rsidRPr="00EC3109" w:rsidRDefault="00C13D5C" w:rsidP="00EC3109">
      <w:pPr>
        <w:rPr>
          <w:rFonts w:ascii="Calibri" w:hAnsi="Calibri"/>
        </w:rPr>
      </w:pPr>
      <w:r>
        <w:rPr>
          <w:rFonts w:ascii="Calibri" w:hAnsi="Calibri"/>
          <w:noProof/>
        </w:rPr>
        <w:pict>
          <v:shape id="_x0000_s1032" type="#_x0000_t202" style="position:absolute;margin-left:70.8pt;margin-top:4.3pt;width:281.25pt;height:35.35pt;z-index:251660288;mso-position-horizontal-relative:text;mso-position-vertical-relative:text;mso-width-relative:margin;mso-height-relative:margin" filled="f" stroked="f">
            <v:textbox style="mso-next-textbox:#_x0000_s1032">
              <w:txbxContent>
                <w:p w:rsidR="00137F64" w:rsidRPr="00087EA2" w:rsidRDefault="00137F64" w:rsidP="00137F64">
                  <w:pPr>
                    <w:jc w:val="center"/>
                    <w:rPr>
                      <w:rFonts w:ascii="Calibri" w:hAnsi="Calibri"/>
                      <w:i/>
                      <w:sz w:val="20"/>
                      <w:szCs w:val="20"/>
                    </w:rPr>
                  </w:pPr>
                  <w:r>
                    <w:rPr>
                      <w:rFonts w:ascii="Calibri" w:hAnsi="Calibri"/>
                      <w:i/>
                      <w:sz w:val="20"/>
                      <w:szCs w:val="20"/>
                    </w:rPr>
                    <w:t>Tabla 6</w:t>
                  </w:r>
                  <w:r w:rsidRPr="00087EA2">
                    <w:rPr>
                      <w:rFonts w:ascii="Calibri" w:hAnsi="Calibri"/>
                      <w:i/>
                      <w:sz w:val="20"/>
                      <w:szCs w:val="20"/>
                    </w:rPr>
                    <w:t xml:space="preserve">. Materia orgánica disponible </w:t>
                  </w:r>
                  <w:r>
                    <w:rPr>
                      <w:rFonts w:ascii="Calibri" w:hAnsi="Calibri"/>
                      <w:i/>
                      <w:sz w:val="20"/>
                      <w:szCs w:val="20"/>
                    </w:rPr>
                    <w:t>proveniente de los desechos de cultivos de temporada</w:t>
                  </w:r>
                  <w:r w:rsidRPr="00087EA2">
                    <w:rPr>
                      <w:rFonts w:ascii="Calibri" w:hAnsi="Calibri"/>
                      <w:i/>
                      <w:sz w:val="20"/>
                      <w:szCs w:val="20"/>
                    </w:rPr>
                    <w:t>.</w:t>
                  </w:r>
                </w:p>
                <w:p w:rsidR="00137F64" w:rsidRDefault="00137F64" w:rsidP="00137F64"/>
              </w:txbxContent>
            </v:textbox>
          </v:shape>
        </w:pict>
      </w:r>
    </w:p>
    <w:p w:rsidR="00EC3109" w:rsidRPr="00455D01" w:rsidRDefault="00EC3109" w:rsidP="00EC3109">
      <w:pPr>
        <w:rPr>
          <w:rFonts w:ascii="Calibri" w:hAnsi="Calibri"/>
        </w:rPr>
      </w:pPr>
    </w:p>
    <w:p w:rsidR="00EC3109" w:rsidRPr="00EC3109" w:rsidRDefault="00EC3109" w:rsidP="00EC3109">
      <w:pPr>
        <w:ind w:left="360"/>
        <w:rPr>
          <w:rFonts w:ascii="Calibri" w:hAnsi="Calibri"/>
        </w:rPr>
      </w:pPr>
    </w:p>
    <w:p w:rsidR="000241A2" w:rsidRPr="004576DC" w:rsidRDefault="000241A2" w:rsidP="004576DC">
      <w:pPr>
        <w:rPr>
          <w:rFonts w:ascii="Calibri" w:hAnsi="Calibri"/>
          <w:spacing w:val="-3"/>
          <w:lang w:val="es-ES_tradnl"/>
        </w:rPr>
      </w:pPr>
    </w:p>
    <w:p w:rsidR="004576DC" w:rsidRPr="00EC3109" w:rsidRDefault="00B14567" w:rsidP="004576DC">
      <w:pPr>
        <w:rPr>
          <w:rFonts w:ascii="Calibri" w:hAnsi="Calibri"/>
          <w:spacing w:val="-3"/>
          <w:sz w:val="32"/>
          <w:szCs w:val="32"/>
          <w:u w:val="single"/>
          <w:lang w:val="es-ES_tradnl"/>
        </w:rPr>
      </w:pPr>
      <w:ins w:id="17" w:author="ADMIN" w:date="2010-09-05T22:23:00Z">
        <w:r>
          <w:rPr>
            <w:rFonts w:ascii="Calibri" w:hAnsi="Calibri"/>
            <w:spacing w:val="-3"/>
            <w:sz w:val="32"/>
            <w:szCs w:val="32"/>
            <w:u w:val="single"/>
            <w:lang w:val="es-ES_tradnl"/>
          </w:rPr>
          <w:t xml:space="preserve">Discusiones y </w:t>
        </w:r>
      </w:ins>
      <w:r w:rsidR="004576DC" w:rsidRPr="00EC3109">
        <w:rPr>
          <w:rFonts w:ascii="Calibri" w:hAnsi="Calibri"/>
          <w:spacing w:val="-3"/>
          <w:sz w:val="32"/>
          <w:szCs w:val="32"/>
          <w:u w:val="single"/>
          <w:lang w:val="es-ES_tradnl"/>
        </w:rPr>
        <w:t>Conclusiones</w:t>
      </w:r>
    </w:p>
    <w:p w:rsidR="000241A2" w:rsidRDefault="000241A2" w:rsidP="004576DC">
      <w:pPr>
        <w:rPr>
          <w:rFonts w:ascii="Calibri" w:hAnsi="Calibri"/>
          <w:spacing w:val="-3"/>
          <w:sz w:val="32"/>
          <w:szCs w:val="32"/>
          <w:lang w:val="es-ES_tradnl"/>
        </w:rPr>
      </w:pPr>
    </w:p>
    <w:p w:rsidR="004452CB" w:rsidRDefault="002D4F5A" w:rsidP="00D17E0A">
      <w:pPr>
        <w:jc w:val="both"/>
        <w:rPr>
          <w:rFonts w:ascii="Calibri" w:hAnsi="Calibri" w:cs="Arial"/>
          <w:bCs/>
          <w:sz w:val="22"/>
          <w:szCs w:val="22"/>
        </w:rPr>
      </w:pPr>
      <w:r>
        <w:rPr>
          <w:rFonts w:ascii="Calibri" w:hAnsi="Calibri" w:cs="Arial"/>
          <w:bCs/>
          <w:sz w:val="22"/>
          <w:szCs w:val="22"/>
        </w:rPr>
        <w:t xml:space="preserve">A partir de las actividades agrícolas y de la agroindustria, se generan desechos en una cantidad de </w:t>
      </w:r>
      <w:commentRangeStart w:id="18"/>
      <w:r w:rsidR="004452CB" w:rsidRPr="004452CB">
        <w:rPr>
          <w:rFonts w:ascii="Calibri" w:hAnsi="Calibri" w:cs="Arial"/>
          <w:bCs/>
          <w:sz w:val="22"/>
          <w:szCs w:val="22"/>
        </w:rPr>
        <w:t>883</w:t>
      </w:r>
      <w:r w:rsidR="004452CB">
        <w:rPr>
          <w:rFonts w:ascii="Calibri" w:hAnsi="Calibri" w:cs="Arial"/>
          <w:bCs/>
          <w:sz w:val="22"/>
          <w:szCs w:val="22"/>
        </w:rPr>
        <w:t>.</w:t>
      </w:r>
      <w:r w:rsidR="004452CB" w:rsidRPr="004452CB">
        <w:rPr>
          <w:rFonts w:ascii="Calibri" w:hAnsi="Calibri" w:cs="Arial"/>
          <w:bCs/>
          <w:sz w:val="22"/>
          <w:szCs w:val="22"/>
        </w:rPr>
        <w:t>581</w:t>
      </w:r>
      <w:r>
        <w:rPr>
          <w:rFonts w:ascii="Calibri" w:hAnsi="Calibri" w:cs="Arial"/>
          <w:bCs/>
          <w:color w:val="FF0000"/>
          <w:sz w:val="22"/>
          <w:szCs w:val="22"/>
        </w:rPr>
        <w:t xml:space="preserve"> </w:t>
      </w:r>
      <w:r>
        <w:rPr>
          <w:rFonts w:ascii="Calibri" w:hAnsi="Calibri" w:cs="Arial"/>
          <w:bCs/>
          <w:sz w:val="22"/>
          <w:szCs w:val="22"/>
        </w:rPr>
        <w:t>toneladas por año (según la estimación realizada</w:t>
      </w:r>
      <w:ins w:id="19" w:author="FCFM" w:date="2010-09-06T17:05:00Z">
        <w:r w:rsidR="002643A8">
          <w:rPr>
            <w:rFonts w:ascii="Calibri" w:hAnsi="Calibri" w:cs="Arial"/>
            <w:bCs/>
            <w:sz w:val="22"/>
            <w:szCs w:val="22"/>
          </w:rPr>
          <w:t>, utilizar numero redondeados, por ejemplo 884.000</w:t>
        </w:r>
      </w:ins>
      <w:r>
        <w:rPr>
          <w:rFonts w:ascii="Calibri" w:hAnsi="Calibri" w:cs="Arial"/>
          <w:bCs/>
          <w:sz w:val="22"/>
          <w:szCs w:val="22"/>
        </w:rPr>
        <w:t xml:space="preserve">), </w:t>
      </w:r>
      <w:commentRangeEnd w:id="18"/>
      <w:r w:rsidR="00B14567">
        <w:rPr>
          <w:rStyle w:val="Refdecomentario"/>
        </w:rPr>
        <w:commentReference w:id="18"/>
      </w:r>
      <w:r>
        <w:rPr>
          <w:rFonts w:ascii="Calibri" w:hAnsi="Calibri" w:cs="Arial"/>
          <w:bCs/>
          <w:sz w:val="22"/>
          <w:szCs w:val="22"/>
        </w:rPr>
        <w:t xml:space="preserve">que podrían ser utilizados para la obtención de energía. </w:t>
      </w:r>
    </w:p>
    <w:p w:rsidR="004452CB" w:rsidRDefault="004452CB" w:rsidP="00D17E0A">
      <w:pPr>
        <w:jc w:val="both"/>
        <w:rPr>
          <w:rFonts w:ascii="Calibri" w:hAnsi="Calibri" w:cs="Arial"/>
          <w:bCs/>
          <w:sz w:val="22"/>
          <w:szCs w:val="22"/>
        </w:rPr>
      </w:pPr>
    </w:p>
    <w:p w:rsidR="004452CB" w:rsidRDefault="004452CB" w:rsidP="00D17E0A">
      <w:pPr>
        <w:jc w:val="both"/>
        <w:rPr>
          <w:rFonts w:ascii="Calibri" w:hAnsi="Calibri" w:cs="Arial"/>
          <w:bCs/>
          <w:sz w:val="22"/>
          <w:szCs w:val="22"/>
        </w:rPr>
      </w:pPr>
      <w:r>
        <w:rPr>
          <w:rFonts w:ascii="Calibri" w:hAnsi="Calibri" w:cs="Arial"/>
          <w:bCs/>
          <w:sz w:val="22"/>
          <w:szCs w:val="22"/>
        </w:rPr>
        <w:t xml:space="preserve">Es posible desprender de los datos que el 78,6% de los residuos de biomasa </w:t>
      </w:r>
      <w:r w:rsidR="00F86D14">
        <w:rPr>
          <w:rFonts w:ascii="Calibri" w:hAnsi="Calibri" w:cs="Arial"/>
          <w:bCs/>
          <w:sz w:val="22"/>
          <w:szCs w:val="22"/>
        </w:rPr>
        <w:t>considerados corresponde al generado por el sector agricultor, del cual sólo se tom</w:t>
      </w:r>
      <w:ins w:id="20" w:author="FCFM" w:date="2010-09-06T17:01:00Z">
        <w:r w:rsidR="00977AC9">
          <w:rPr>
            <w:rFonts w:ascii="Calibri" w:hAnsi="Calibri" w:cs="Arial"/>
            <w:bCs/>
            <w:sz w:val="22"/>
            <w:szCs w:val="22"/>
          </w:rPr>
          <w:t>ó</w:t>
        </w:r>
      </w:ins>
      <w:del w:id="21" w:author="FCFM" w:date="2010-09-06T17:01:00Z">
        <w:r w:rsidR="00F86D14" w:rsidDel="00977AC9">
          <w:rPr>
            <w:rFonts w:ascii="Calibri" w:hAnsi="Calibri" w:cs="Arial"/>
            <w:bCs/>
            <w:sz w:val="22"/>
            <w:szCs w:val="22"/>
          </w:rPr>
          <w:delText>o</w:delText>
        </w:r>
      </w:del>
      <w:r w:rsidR="00F86D14">
        <w:rPr>
          <w:rFonts w:ascii="Calibri" w:hAnsi="Calibri" w:cs="Arial"/>
          <w:bCs/>
          <w:sz w:val="22"/>
          <w:szCs w:val="22"/>
        </w:rPr>
        <w:t xml:space="preserve"> en cu</w:t>
      </w:r>
      <w:ins w:id="22" w:author="ADMIN" w:date="2010-09-05T22:20:00Z">
        <w:r w:rsidR="00B14567">
          <w:rPr>
            <w:rFonts w:ascii="Calibri" w:hAnsi="Calibri" w:cs="Arial"/>
            <w:bCs/>
            <w:sz w:val="22"/>
            <w:szCs w:val="22"/>
          </w:rPr>
          <w:t>e</w:t>
        </w:r>
      </w:ins>
      <w:del w:id="23" w:author="ADMIN" w:date="2010-09-05T22:20:00Z">
        <w:r w:rsidR="00F86D14" w:rsidDel="00B14567">
          <w:rPr>
            <w:rFonts w:ascii="Calibri" w:hAnsi="Calibri" w:cs="Arial"/>
            <w:bCs/>
            <w:sz w:val="22"/>
            <w:szCs w:val="22"/>
          </w:rPr>
          <w:delText>a</w:delText>
        </w:r>
      </w:del>
      <w:r w:rsidR="00F86D14">
        <w:rPr>
          <w:rFonts w:ascii="Calibri" w:hAnsi="Calibri" w:cs="Arial"/>
          <w:bCs/>
          <w:sz w:val="22"/>
          <w:szCs w:val="22"/>
        </w:rPr>
        <w:t>nta las actividades de cultivos de temporada.</w:t>
      </w:r>
    </w:p>
    <w:p w:rsidR="004452CB" w:rsidRDefault="004452CB" w:rsidP="00D17E0A">
      <w:pPr>
        <w:jc w:val="both"/>
        <w:rPr>
          <w:rFonts w:ascii="Calibri" w:hAnsi="Calibri" w:cs="Arial"/>
          <w:bCs/>
          <w:sz w:val="22"/>
          <w:szCs w:val="22"/>
        </w:rPr>
      </w:pPr>
    </w:p>
    <w:p w:rsidR="004576DC" w:rsidRDefault="002D4F5A" w:rsidP="00D17E0A">
      <w:pPr>
        <w:jc w:val="both"/>
        <w:rPr>
          <w:rFonts w:ascii="Calibri" w:hAnsi="Calibri" w:cs="Arial"/>
          <w:bCs/>
          <w:sz w:val="22"/>
          <w:szCs w:val="22"/>
        </w:rPr>
      </w:pPr>
      <w:commentRangeStart w:id="24"/>
      <w:r>
        <w:rPr>
          <w:rFonts w:ascii="Calibri" w:hAnsi="Calibri" w:cs="Arial"/>
          <w:bCs/>
          <w:sz w:val="22"/>
          <w:szCs w:val="22"/>
        </w:rPr>
        <w:t>A primera vista esta cifra</w:t>
      </w:r>
      <w:r w:rsidR="004452CB">
        <w:rPr>
          <w:rFonts w:ascii="Calibri" w:hAnsi="Calibri" w:cs="Arial"/>
          <w:bCs/>
          <w:sz w:val="22"/>
          <w:szCs w:val="22"/>
        </w:rPr>
        <w:t xml:space="preserve"> (el total de toneladas de desechos)</w:t>
      </w:r>
      <w:r>
        <w:rPr>
          <w:rFonts w:ascii="Calibri" w:hAnsi="Calibri" w:cs="Arial"/>
          <w:bCs/>
          <w:sz w:val="22"/>
          <w:szCs w:val="22"/>
        </w:rPr>
        <w:t xml:space="preserve"> nos induce a pensar que la no utilización de toda esta materia para producir energía, es una irresponsabilidad ecológica </w:t>
      </w:r>
      <w:r w:rsidR="008E5384">
        <w:rPr>
          <w:rFonts w:ascii="Calibri" w:hAnsi="Calibri" w:cs="Arial"/>
          <w:bCs/>
          <w:sz w:val="22"/>
          <w:szCs w:val="22"/>
        </w:rPr>
        <w:t>e irracional.</w:t>
      </w:r>
      <w:r w:rsidR="004452CB">
        <w:rPr>
          <w:rFonts w:ascii="Calibri" w:hAnsi="Calibri" w:cs="Arial"/>
          <w:bCs/>
          <w:sz w:val="22"/>
          <w:szCs w:val="22"/>
        </w:rPr>
        <w:t xml:space="preserve"> </w:t>
      </w:r>
      <w:r w:rsidR="008E5384">
        <w:rPr>
          <w:rFonts w:ascii="Calibri" w:hAnsi="Calibri" w:cs="Arial"/>
          <w:bCs/>
          <w:sz w:val="22"/>
          <w:szCs w:val="22"/>
        </w:rPr>
        <w:t>Sin embargo, para transformar toda esta biomasa en combustibles o utilizarla efectivamente como energía, esta debe ser recolectada,  transportada y procesada. Esto implica costos y gastos que no hacen sustentable la generación de energía, siendo esta la principal razón de que esta gran cantidad de biomasa se queme o se deseche</w:t>
      </w:r>
      <w:ins w:id="25" w:author="FCFM" w:date="2010-09-06T17:02:00Z">
        <w:r w:rsidR="00977AC9">
          <w:rPr>
            <w:rFonts w:ascii="Calibri" w:hAnsi="Calibri" w:cs="Arial"/>
            <w:bCs/>
            <w:sz w:val="22"/>
            <w:szCs w:val="22"/>
          </w:rPr>
          <w:t xml:space="preserve"> (pero Uds. Tienen los datos que justifican esta aseveración</w:t>
        </w:r>
        <w:proofErr w:type="gramStart"/>
        <w:r w:rsidR="00977AC9">
          <w:rPr>
            <w:rFonts w:ascii="Calibri" w:hAnsi="Calibri" w:cs="Arial"/>
            <w:bCs/>
            <w:sz w:val="22"/>
            <w:szCs w:val="22"/>
          </w:rPr>
          <w:t>???</w:t>
        </w:r>
        <w:proofErr w:type="gramEnd"/>
        <w:r w:rsidR="00977AC9">
          <w:rPr>
            <w:rFonts w:ascii="Calibri" w:hAnsi="Calibri" w:cs="Arial"/>
            <w:bCs/>
            <w:sz w:val="22"/>
            <w:szCs w:val="22"/>
          </w:rPr>
          <w:t>)</w:t>
        </w:r>
      </w:ins>
      <w:r w:rsidR="008E5384">
        <w:rPr>
          <w:rFonts w:ascii="Calibri" w:hAnsi="Calibri" w:cs="Arial"/>
          <w:bCs/>
          <w:sz w:val="22"/>
          <w:szCs w:val="22"/>
        </w:rPr>
        <w:t>. También, existen barreras geográficas o de transporte, es decir, los desechos recolectados tienen que llegar hasta la planta de procesamiento y esto implica un gasto energético que muchas veces no se justifica con la cantidad que se va a generar con la biomasa transportada.</w:t>
      </w:r>
      <w:commentRangeEnd w:id="24"/>
      <w:r w:rsidR="00B14567">
        <w:rPr>
          <w:rStyle w:val="Refdecomentario"/>
        </w:rPr>
        <w:commentReference w:id="24"/>
      </w:r>
    </w:p>
    <w:p w:rsidR="008E5384" w:rsidRDefault="008E5384" w:rsidP="00D17E0A">
      <w:pPr>
        <w:jc w:val="both"/>
        <w:rPr>
          <w:rFonts w:ascii="Calibri" w:hAnsi="Calibri" w:cs="Arial"/>
          <w:bCs/>
          <w:sz w:val="22"/>
          <w:szCs w:val="22"/>
        </w:rPr>
      </w:pPr>
    </w:p>
    <w:p w:rsidR="008E5384" w:rsidRPr="004576DC" w:rsidRDefault="008E5384" w:rsidP="00D17E0A">
      <w:pPr>
        <w:jc w:val="both"/>
        <w:rPr>
          <w:rFonts w:ascii="Calibri" w:hAnsi="Calibri" w:cs="Arial"/>
          <w:bCs/>
        </w:rPr>
      </w:pPr>
      <w:r>
        <w:rPr>
          <w:rFonts w:ascii="Calibri" w:hAnsi="Calibri" w:cs="Arial"/>
          <w:bCs/>
          <w:sz w:val="22"/>
          <w:szCs w:val="22"/>
        </w:rPr>
        <w:t xml:space="preserve">Con futura investigación y mejoramiento de eficiencia de transporte, procesamiento y recolección, </w:t>
      </w:r>
      <w:r w:rsidR="006531C0">
        <w:rPr>
          <w:rFonts w:ascii="Calibri" w:hAnsi="Calibri" w:cs="Arial"/>
          <w:bCs/>
          <w:sz w:val="22"/>
          <w:szCs w:val="22"/>
        </w:rPr>
        <w:t>los desechos agrícolas y agroindustriales podrían ser una magn</w:t>
      </w:r>
      <w:ins w:id="26" w:author="ADMIN" w:date="2010-09-05T22:24:00Z">
        <w:r w:rsidR="00B14567">
          <w:rPr>
            <w:rFonts w:ascii="Calibri" w:hAnsi="Calibri" w:cs="Arial"/>
            <w:bCs/>
            <w:sz w:val="22"/>
            <w:szCs w:val="22"/>
          </w:rPr>
          <w:t>í</w:t>
        </w:r>
      </w:ins>
      <w:del w:id="27" w:author="ADMIN" w:date="2010-09-05T22:24:00Z">
        <w:r w:rsidR="006531C0" w:rsidDel="00B14567">
          <w:rPr>
            <w:rFonts w:ascii="Calibri" w:hAnsi="Calibri" w:cs="Arial"/>
            <w:bCs/>
            <w:sz w:val="22"/>
            <w:szCs w:val="22"/>
          </w:rPr>
          <w:delText>i</w:delText>
        </w:r>
      </w:del>
      <w:r w:rsidR="006531C0">
        <w:rPr>
          <w:rFonts w:ascii="Calibri" w:hAnsi="Calibri" w:cs="Arial"/>
          <w:bCs/>
          <w:sz w:val="22"/>
          <w:szCs w:val="22"/>
        </w:rPr>
        <w:t>fica fuente de energía a partir de biomasa en el futuro, pues disponibilidad hay.</w:t>
      </w:r>
      <w:ins w:id="28" w:author="FCFM" w:date="2010-09-06T17:03:00Z">
        <w:r w:rsidR="00977AC9">
          <w:rPr>
            <w:rFonts w:ascii="Calibri" w:hAnsi="Calibri" w:cs="Arial"/>
            <w:bCs/>
            <w:sz w:val="22"/>
            <w:szCs w:val="22"/>
          </w:rPr>
          <w:t xml:space="preserve"> Luego se recomienda </w:t>
        </w:r>
        <w:proofErr w:type="spellStart"/>
        <w:r w:rsidR="00977AC9">
          <w:rPr>
            <w:rFonts w:ascii="Calibri" w:hAnsi="Calibri" w:cs="Arial"/>
            <w:bCs/>
            <w:sz w:val="22"/>
            <w:szCs w:val="22"/>
          </w:rPr>
          <w:t>xxxx</w:t>
        </w:r>
      </w:ins>
      <w:proofErr w:type="spellEnd"/>
    </w:p>
    <w:p w:rsidR="004576DC" w:rsidRPr="004576DC" w:rsidRDefault="004576DC" w:rsidP="005A6271">
      <w:pPr>
        <w:rPr>
          <w:rFonts w:ascii="Calibri" w:hAnsi="Calibri" w:cs="Arial"/>
          <w:bCs/>
        </w:rPr>
      </w:pPr>
    </w:p>
    <w:p w:rsidR="00393035" w:rsidRDefault="00393035" w:rsidP="005A6271">
      <w:pPr>
        <w:rPr>
          <w:rFonts w:ascii="Calibri" w:hAnsi="Calibri" w:cs="Arial"/>
          <w:bCs/>
          <w:sz w:val="32"/>
          <w:szCs w:val="32"/>
          <w:u w:val="single"/>
        </w:rPr>
      </w:pPr>
    </w:p>
    <w:p w:rsidR="00393035" w:rsidRDefault="00393035" w:rsidP="005A6271">
      <w:pPr>
        <w:rPr>
          <w:rFonts w:ascii="Calibri" w:hAnsi="Calibri" w:cs="Arial"/>
          <w:bCs/>
          <w:sz w:val="32"/>
          <w:szCs w:val="32"/>
          <w:u w:val="single"/>
        </w:rPr>
      </w:pPr>
    </w:p>
    <w:p w:rsidR="00393035" w:rsidRDefault="00393035" w:rsidP="005A6271">
      <w:pPr>
        <w:rPr>
          <w:rFonts w:ascii="Calibri" w:hAnsi="Calibri" w:cs="Arial"/>
          <w:bCs/>
          <w:sz w:val="32"/>
          <w:szCs w:val="32"/>
          <w:u w:val="single"/>
        </w:rPr>
      </w:pPr>
    </w:p>
    <w:p w:rsidR="00137F64" w:rsidRDefault="00137F64" w:rsidP="005A6271">
      <w:pPr>
        <w:rPr>
          <w:rFonts w:ascii="Calibri" w:hAnsi="Calibri" w:cs="Arial"/>
          <w:bCs/>
          <w:sz w:val="32"/>
          <w:szCs w:val="32"/>
          <w:u w:val="single"/>
        </w:rPr>
      </w:pPr>
    </w:p>
    <w:p w:rsidR="005A6271" w:rsidRPr="00EC3109" w:rsidRDefault="00320430" w:rsidP="005A6271">
      <w:pPr>
        <w:rPr>
          <w:rFonts w:ascii="Calibri" w:hAnsi="Calibri" w:cs="Arial"/>
          <w:bCs/>
          <w:sz w:val="32"/>
          <w:szCs w:val="32"/>
          <w:u w:val="single"/>
        </w:rPr>
      </w:pPr>
      <w:r w:rsidRPr="00EC3109">
        <w:rPr>
          <w:rFonts w:ascii="Calibri" w:hAnsi="Calibri" w:cs="Arial"/>
          <w:bCs/>
          <w:sz w:val="32"/>
          <w:szCs w:val="32"/>
          <w:u w:val="single"/>
        </w:rPr>
        <w:t>Bibliografía</w:t>
      </w:r>
    </w:p>
    <w:p w:rsidR="005A6271" w:rsidRDefault="005A6271" w:rsidP="005A6271">
      <w:pPr>
        <w:rPr>
          <w:rFonts w:ascii="Calibri" w:hAnsi="Calibri" w:cs="Arial"/>
          <w:bCs/>
        </w:rPr>
      </w:pPr>
    </w:p>
    <w:p w:rsidR="005A6271" w:rsidRPr="004452CB" w:rsidRDefault="005A6271" w:rsidP="00310ED5">
      <w:pPr>
        <w:numPr>
          <w:ilvl w:val="0"/>
          <w:numId w:val="1"/>
        </w:numPr>
        <w:rPr>
          <w:rFonts w:ascii="Calibri" w:hAnsi="Calibri"/>
          <w:sz w:val="22"/>
          <w:szCs w:val="22"/>
        </w:rPr>
      </w:pPr>
      <w:r w:rsidRPr="004452CB">
        <w:rPr>
          <w:rFonts w:ascii="Calibri" w:hAnsi="Calibri" w:cs="Arial"/>
          <w:bCs/>
          <w:sz w:val="22"/>
          <w:szCs w:val="22"/>
        </w:rPr>
        <w:t xml:space="preserve">Charla “Energía a base de biomasa y su disponibilidad” de </w:t>
      </w:r>
      <w:proofErr w:type="spellStart"/>
      <w:r w:rsidRPr="004452CB">
        <w:rPr>
          <w:rFonts w:ascii="Calibri" w:hAnsi="Calibri" w:cs="Arial"/>
          <w:bCs/>
          <w:sz w:val="22"/>
          <w:szCs w:val="22"/>
        </w:rPr>
        <w:t>Dr</w:t>
      </w:r>
      <w:proofErr w:type="spellEnd"/>
      <w:r w:rsidRPr="004452CB">
        <w:rPr>
          <w:rFonts w:ascii="Calibri" w:hAnsi="Calibri" w:cs="Arial"/>
          <w:bCs/>
          <w:sz w:val="22"/>
          <w:szCs w:val="22"/>
        </w:rPr>
        <w:t xml:space="preserve"> Alejandro García Mora. 25 de agosto 2010</w:t>
      </w:r>
      <w:r w:rsidR="00455D01" w:rsidRPr="004452CB">
        <w:rPr>
          <w:rFonts w:ascii="Calibri" w:hAnsi="Calibri" w:cs="Arial"/>
          <w:bCs/>
          <w:sz w:val="22"/>
          <w:szCs w:val="22"/>
        </w:rPr>
        <w:br/>
      </w:r>
    </w:p>
    <w:p w:rsidR="005A6271" w:rsidRPr="004452CB" w:rsidRDefault="005A6271" w:rsidP="00310ED5">
      <w:pPr>
        <w:numPr>
          <w:ilvl w:val="0"/>
          <w:numId w:val="1"/>
        </w:numPr>
        <w:rPr>
          <w:rFonts w:ascii="Calibri" w:hAnsi="Calibri"/>
          <w:sz w:val="22"/>
          <w:szCs w:val="22"/>
        </w:rPr>
      </w:pPr>
      <w:r w:rsidRPr="004452CB">
        <w:rPr>
          <w:rFonts w:ascii="Calibri" w:hAnsi="Calibri"/>
          <w:sz w:val="22"/>
          <w:szCs w:val="22"/>
        </w:rPr>
        <w:t xml:space="preserve">Rolando </w:t>
      </w:r>
      <w:proofErr w:type="spellStart"/>
      <w:r w:rsidRPr="004452CB">
        <w:rPr>
          <w:rFonts w:ascii="Calibri" w:hAnsi="Calibri"/>
          <w:sz w:val="22"/>
          <w:szCs w:val="22"/>
        </w:rPr>
        <w:t>Chamy</w:t>
      </w:r>
      <w:proofErr w:type="spellEnd"/>
      <w:r w:rsidRPr="004452CB">
        <w:rPr>
          <w:rFonts w:ascii="Calibri" w:hAnsi="Calibri"/>
          <w:sz w:val="22"/>
          <w:szCs w:val="22"/>
        </w:rPr>
        <w:t xml:space="preserve">, </w:t>
      </w:r>
      <w:proofErr w:type="spellStart"/>
      <w:r w:rsidRPr="004452CB">
        <w:rPr>
          <w:rFonts w:ascii="Calibri" w:hAnsi="Calibri"/>
          <w:sz w:val="22"/>
          <w:szCs w:val="22"/>
        </w:rPr>
        <w:t>Elva</w:t>
      </w:r>
      <w:proofErr w:type="spellEnd"/>
      <w:r w:rsidRPr="004452CB">
        <w:rPr>
          <w:rFonts w:ascii="Calibri" w:hAnsi="Calibri"/>
          <w:sz w:val="22"/>
          <w:szCs w:val="22"/>
        </w:rPr>
        <w:t xml:space="preserve"> Vivanco. “Potencial de Biogas. Identificación y </w:t>
      </w:r>
      <w:del w:id="29" w:author="ADMIN" w:date="2010-09-05T22:21:00Z">
        <w:r w:rsidRPr="004452CB" w:rsidDel="00B14567">
          <w:rPr>
            <w:rFonts w:ascii="Calibri" w:hAnsi="Calibri"/>
            <w:sz w:val="22"/>
            <w:szCs w:val="22"/>
          </w:rPr>
          <w:delText>calsificación</w:delText>
        </w:r>
      </w:del>
      <w:ins w:id="30" w:author="ADMIN" w:date="2010-09-05T22:21:00Z">
        <w:r w:rsidR="00B14567" w:rsidRPr="004452CB">
          <w:rPr>
            <w:rFonts w:ascii="Calibri" w:hAnsi="Calibri"/>
            <w:sz w:val="22"/>
            <w:szCs w:val="22"/>
          </w:rPr>
          <w:t>clasificación</w:t>
        </w:r>
      </w:ins>
      <w:r w:rsidRPr="004452CB">
        <w:rPr>
          <w:rFonts w:ascii="Calibri" w:hAnsi="Calibri"/>
          <w:sz w:val="22"/>
          <w:szCs w:val="22"/>
        </w:rPr>
        <w:t xml:space="preserve"> de los distintos tipos de biomasa disponibles en Chile para la generación de biogas.” </w:t>
      </w:r>
      <w:r w:rsidR="00455D01" w:rsidRPr="004452CB">
        <w:rPr>
          <w:rFonts w:ascii="Calibri" w:hAnsi="Calibri"/>
          <w:sz w:val="22"/>
          <w:szCs w:val="22"/>
        </w:rPr>
        <w:t>Páginas 21 a 28 y 46 a 48.</w:t>
      </w:r>
      <w:r w:rsidR="00455D01" w:rsidRPr="004452CB">
        <w:rPr>
          <w:rFonts w:ascii="Calibri" w:hAnsi="Calibri"/>
          <w:sz w:val="22"/>
          <w:szCs w:val="22"/>
        </w:rPr>
        <w:br/>
      </w:r>
    </w:p>
    <w:p w:rsidR="00970914" w:rsidRPr="004452CB" w:rsidRDefault="00455D01" w:rsidP="00310ED5">
      <w:pPr>
        <w:numPr>
          <w:ilvl w:val="0"/>
          <w:numId w:val="1"/>
        </w:numPr>
        <w:rPr>
          <w:rFonts w:ascii="Calibri" w:hAnsi="Calibri"/>
          <w:sz w:val="22"/>
          <w:szCs w:val="22"/>
        </w:rPr>
      </w:pPr>
      <w:r w:rsidRPr="004452CB">
        <w:rPr>
          <w:rFonts w:ascii="Calibri" w:hAnsi="Calibri" w:cs="Arial"/>
          <w:color w:val="000000"/>
          <w:sz w:val="22"/>
          <w:szCs w:val="22"/>
        </w:rPr>
        <w:t>http://www.joeskitchen.com/chile/facts/business/agriculture_es.htm</w:t>
      </w:r>
      <w:r w:rsidRPr="004452CB">
        <w:rPr>
          <w:rFonts w:ascii="Calibri" w:hAnsi="Calibri" w:cs="Arial"/>
          <w:color w:val="000000"/>
          <w:sz w:val="22"/>
          <w:szCs w:val="22"/>
        </w:rPr>
        <w:br/>
      </w:r>
    </w:p>
    <w:p w:rsidR="00455D01" w:rsidRPr="004452CB" w:rsidRDefault="00455D01" w:rsidP="00310ED5">
      <w:pPr>
        <w:numPr>
          <w:ilvl w:val="0"/>
          <w:numId w:val="1"/>
        </w:numPr>
        <w:rPr>
          <w:rFonts w:ascii="Calibri" w:hAnsi="Calibri"/>
          <w:sz w:val="22"/>
          <w:szCs w:val="22"/>
        </w:rPr>
      </w:pPr>
      <w:r w:rsidRPr="004452CB">
        <w:rPr>
          <w:rFonts w:ascii="Calibri" w:hAnsi="Calibri"/>
          <w:sz w:val="22"/>
          <w:szCs w:val="22"/>
        </w:rPr>
        <w:t xml:space="preserve">Página web ODEPA: </w:t>
      </w:r>
      <w:r w:rsidRPr="004452CB">
        <w:rPr>
          <w:rFonts w:ascii="Calibri" w:hAnsi="Calibri" w:cs="Arial"/>
          <w:color w:val="000000"/>
          <w:sz w:val="22"/>
          <w:szCs w:val="22"/>
        </w:rPr>
        <w:t>http://www.odepa.gob.cl/servlet/articulos.ServletMostrarDetalle;jsessionid=F5F9112445B6E1D09339BBAF6F4E559D?idcla=12&amp;idn=1736</w:t>
      </w:r>
    </w:p>
    <w:sectPr w:rsidR="00455D01" w:rsidRPr="004452CB" w:rsidSect="00EF62C1">
      <w:pgSz w:w="11906" w:h="16838"/>
      <w:pgMar w:top="1417" w:right="1701" w:bottom="1417"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6" w:author="ADMIN" w:date="2010-09-05T21:53:00Z" w:initials="A">
    <w:p w:rsidR="00FD5129" w:rsidRDefault="00FD5129">
      <w:pPr>
        <w:pStyle w:val="Textocomentario"/>
      </w:pPr>
      <w:r>
        <w:rPr>
          <w:rStyle w:val="Refdecomentario"/>
        </w:rPr>
        <w:annotationRef/>
      </w:r>
      <w:r>
        <w:t>Podrían haberlas mencionado</w:t>
      </w:r>
    </w:p>
  </w:comment>
  <w:comment w:id="7" w:author="ADMIN" w:date="2010-09-05T22:07:00Z" w:initials="A">
    <w:p w:rsidR="00FD5129" w:rsidRDefault="00FD5129">
      <w:pPr>
        <w:pStyle w:val="Textocomentario"/>
      </w:pPr>
      <w:r>
        <w:rPr>
          <w:rStyle w:val="Refdecomentario"/>
        </w:rPr>
        <w:annotationRef/>
      </w:r>
      <w:r>
        <w:t>Bien la descripción, pero es importante poner la</w:t>
      </w:r>
      <w:r w:rsidR="003D5B01">
        <w:t>s referencias de dónde sacan los datos o definiciones</w:t>
      </w:r>
      <w:r>
        <w:t>.</w:t>
      </w:r>
    </w:p>
  </w:comment>
  <w:comment w:id="9" w:author="ADMIN" w:date="2010-09-05T22:09:00Z" w:initials="A">
    <w:p w:rsidR="00D3480E" w:rsidRDefault="00D3480E">
      <w:pPr>
        <w:pStyle w:val="Textocomentario"/>
      </w:pPr>
      <w:r>
        <w:rPr>
          <w:rStyle w:val="Refdecomentario"/>
        </w:rPr>
        <w:annotationRef/>
      </w:r>
      <w:r>
        <w:t>Referencia</w:t>
      </w:r>
    </w:p>
  </w:comment>
  <w:comment w:id="10" w:author="ADMIN" w:date="2010-09-05T22:09:00Z" w:initials="A">
    <w:p w:rsidR="00D3480E" w:rsidRDefault="00D3480E">
      <w:pPr>
        <w:pStyle w:val="Textocomentario"/>
      </w:pPr>
      <w:r>
        <w:rPr>
          <w:rStyle w:val="Refdecomentario"/>
        </w:rPr>
        <w:annotationRef/>
      </w:r>
      <w:r>
        <w:t>Referencia</w:t>
      </w:r>
    </w:p>
  </w:comment>
  <w:comment w:id="13" w:author="ADMIN" w:date="2010-09-05T22:10:00Z" w:initials="A">
    <w:p w:rsidR="00D3480E" w:rsidRDefault="00D3480E">
      <w:pPr>
        <w:pStyle w:val="Textocomentario"/>
      </w:pPr>
      <w:r>
        <w:rPr>
          <w:rStyle w:val="Refdecomentario"/>
        </w:rPr>
        <w:annotationRef/>
      </w:r>
      <w:r>
        <w:t>Referencia</w:t>
      </w:r>
    </w:p>
  </w:comment>
  <w:comment w:id="14" w:author="ADMIN" w:date="2010-09-05T22:11:00Z" w:initials="A">
    <w:p w:rsidR="00D3480E" w:rsidRDefault="00D3480E">
      <w:pPr>
        <w:pStyle w:val="Textocomentario"/>
      </w:pPr>
      <w:r>
        <w:rPr>
          <w:rStyle w:val="Refdecomentario"/>
        </w:rPr>
        <w:annotationRef/>
      </w:r>
      <w:r>
        <w:t>Referencia</w:t>
      </w:r>
    </w:p>
  </w:comment>
  <w:comment w:id="15" w:author="ADMIN" w:date="2010-09-05T22:12:00Z" w:initials="A">
    <w:p w:rsidR="00D3480E" w:rsidRDefault="00D3480E">
      <w:pPr>
        <w:pStyle w:val="Textocomentario"/>
      </w:pPr>
      <w:r>
        <w:rPr>
          <w:rStyle w:val="Refdecomentario"/>
        </w:rPr>
        <w:annotationRef/>
      </w:r>
      <w:r>
        <w:t>referencias</w:t>
      </w:r>
    </w:p>
  </w:comment>
  <w:comment w:id="16" w:author="ADMIN" w:date="2010-09-05T22:33:00Z" w:initials="A">
    <w:p w:rsidR="00D3480E" w:rsidRDefault="00D3480E">
      <w:pPr>
        <w:pStyle w:val="Textocomentario"/>
      </w:pPr>
      <w:r>
        <w:rPr>
          <w:rStyle w:val="Refdecomentario"/>
        </w:rPr>
        <w:annotationRef/>
      </w:r>
      <w:r w:rsidR="00EF2AEA">
        <w:t>Sí</w:t>
      </w:r>
      <w:r>
        <w:t xml:space="preserve"> existe un crecimiento. Revisar</w:t>
      </w:r>
    </w:p>
    <w:p w:rsidR="00D3480E" w:rsidRDefault="00C13D5C">
      <w:pPr>
        <w:pStyle w:val="Textocomentario"/>
      </w:pPr>
      <w:hyperlink r:id="rId1" w:history="1">
        <w:r w:rsidR="00D3480E" w:rsidRPr="00171C16">
          <w:rPr>
            <w:rStyle w:val="Hipervnculo"/>
          </w:rPr>
          <w:t>http://www.odepa.gob.cl/odepaweb/servicios-informacion/publica/Agricultura2014.pdf</w:t>
        </w:r>
      </w:hyperlink>
    </w:p>
    <w:p w:rsidR="00D3480E" w:rsidRDefault="00D3480E">
      <w:pPr>
        <w:pStyle w:val="Textocomentario"/>
      </w:pPr>
    </w:p>
  </w:comment>
  <w:comment w:id="18" w:author="ADMIN" w:date="2010-09-05T22:33:00Z" w:initials="A">
    <w:p w:rsidR="00B14567" w:rsidRDefault="00B14567">
      <w:pPr>
        <w:pStyle w:val="Textocomentario"/>
      </w:pPr>
      <w:r>
        <w:rPr>
          <w:rStyle w:val="Refdecomentario"/>
        </w:rPr>
        <w:annotationRef/>
      </w:r>
      <w:r>
        <w:t>Ponerlo como resultado no como conclusión.</w:t>
      </w:r>
    </w:p>
  </w:comment>
  <w:comment w:id="24" w:author="ADMIN" w:date="2010-09-05T22:24:00Z" w:initials="A">
    <w:p w:rsidR="00B14567" w:rsidRDefault="00B14567">
      <w:pPr>
        <w:pStyle w:val="Textocomentario"/>
      </w:pPr>
      <w:r>
        <w:rPr>
          <w:rStyle w:val="Refdecomentario"/>
        </w:rPr>
        <w:annotationRef/>
      </w:r>
      <w:r>
        <w:t>Esto es una discusión, no una conclusión, por eso les cambié el título</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85E14"/>
    <w:multiLevelType w:val="hybridMultilevel"/>
    <w:tmpl w:val="B7582058"/>
    <w:lvl w:ilvl="0" w:tplc="E10E7E16">
      <w:start w:val="1"/>
      <w:numFmt w:val="bullet"/>
      <w:lvlText w:val="-"/>
      <w:lvlJc w:val="left"/>
      <w:pPr>
        <w:ind w:left="720" w:hanging="360"/>
      </w:pPr>
      <w:rPr>
        <w:rFonts w:ascii="Calibri" w:eastAsia="Calibr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0C0E2703"/>
    <w:multiLevelType w:val="hybridMultilevel"/>
    <w:tmpl w:val="CBC8778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30001B3F"/>
    <w:multiLevelType w:val="hybridMultilevel"/>
    <w:tmpl w:val="73201058"/>
    <w:lvl w:ilvl="0" w:tplc="E4F06DF2">
      <w:start w:val="1"/>
      <w:numFmt w:val="decimal"/>
      <w:lvlText w:val="%1."/>
      <w:lvlJc w:val="left"/>
      <w:pPr>
        <w:ind w:left="720" w:hanging="360"/>
      </w:pPr>
      <w:rPr>
        <w:rFonts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0FE21A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60450A04"/>
    <w:multiLevelType w:val="hybridMultilevel"/>
    <w:tmpl w:val="8438DAB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trackRevisions/>
  <w:defaultTabStop w:val="708"/>
  <w:hyphenationZone w:val="425"/>
  <w:noPunctuationKerning/>
  <w:characterSpacingControl w:val="doNotCompress"/>
  <w:compat/>
  <w:rsids>
    <w:rsidRoot w:val="00F9264C"/>
    <w:rsid w:val="000241A2"/>
    <w:rsid w:val="00087EA2"/>
    <w:rsid w:val="00137F64"/>
    <w:rsid w:val="0021289C"/>
    <w:rsid w:val="00237908"/>
    <w:rsid w:val="002643A8"/>
    <w:rsid w:val="00283927"/>
    <w:rsid w:val="002D4F5A"/>
    <w:rsid w:val="00310ED5"/>
    <w:rsid w:val="00320430"/>
    <w:rsid w:val="00353B8B"/>
    <w:rsid w:val="00393035"/>
    <w:rsid w:val="003D5B01"/>
    <w:rsid w:val="004258B2"/>
    <w:rsid w:val="004452CB"/>
    <w:rsid w:val="00453563"/>
    <w:rsid w:val="00455D01"/>
    <w:rsid w:val="004576DC"/>
    <w:rsid w:val="00575368"/>
    <w:rsid w:val="005A6271"/>
    <w:rsid w:val="005E275A"/>
    <w:rsid w:val="006531C0"/>
    <w:rsid w:val="007229BE"/>
    <w:rsid w:val="0084312F"/>
    <w:rsid w:val="008E5384"/>
    <w:rsid w:val="00952C0E"/>
    <w:rsid w:val="00970914"/>
    <w:rsid w:val="00977AC9"/>
    <w:rsid w:val="009E7A70"/>
    <w:rsid w:val="00A73798"/>
    <w:rsid w:val="00B062D6"/>
    <w:rsid w:val="00B14567"/>
    <w:rsid w:val="00C13D5C"/>
    <w:rsid w:val="00CE2050"/>
    <w:rsid w:val="00D17E0A"/>
    <w:rsid w:val="00D3480E"/>
    <w:rsid w:val="00D47D7D"/>
    <w:rsid w:val="00DD3479"/>
    <w:rsid w:val="00EC3109"/>
    <w:rsid w:val="00ED0C38"/>
    <w:rsid w:val="00EF2AEA"/>
    <w:rsid w:val="00EF62C1"/>
    <w:rsid w:val="00F12296"/>
    <w:rsid w:val="00F86D14"/>
    <w:rsid w:val="00F9264C"/>
    <w:rsid w:val="00FB2133"/>
    <w:rsid w:val="00FD5129"/>
    <w:rsid w:val="00FE42B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62C1"/>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F9264C"/>
    <w:pPr>
      <w:spacing w:before="100" w:beforeAutospacing="1" w:after="100" w:afterAutospacing="1"/>
    </w:pPr>
  </w:style>
  <w:style w:type="character" w:styleId="nfasis">
    <w:name w:val="Emphasis"/>
    <w:basedOn w:val="Fuentedeprrafopredeter"/>
    <w:qFormat/>
    <w:rsid w:val="00F9264C"/>
    <w:rPr>
      <w:i/>
      <w:iCs/>
    </w:rPr>
  </w:style>
  <w:style w:type="character" w:customStyle="1" w:styleId="MTEquationSection">
    <w:name w:val="MTEquationSection"/>
    <w:basedOn w:val="Fuentedeprrafopredeter"/>
    <w:rsid w:val="007229BE"/>
    <w:rPr>
      <w:vanish/>
      <w:color w:val="FF0000"/>
    </w:rPr>
  </w:style>
  <w:style w:type="paragraph" w:styleId="Prrafodelista">
    <w:name w:val="List Paragraph"/>
    <w:basedOn w:val="Normal"/>
    <w:uiPriority w:val="34"/>
    <w:qFormat/>
    <w:rsid w:val="00EC3109"/>
    <w:pPr>
      <w:spacing w:after="200" w:line="276" w:lineRule="auto"/>
      <w:ind w:left="720"/>
      <w:contextualSpacing/>
    </w:pPr>
    <w:rPr>
      <w:rFonts w:ascii="Calibri" w:eastAsia="Calibri" w:hAnsi="Calibri"/>
      <w:sz w:val="22"/>
      <w:szCs w:val="22"/>
      <w:lang w:val="es-CL" w:eastAsia="en-US"/>
    </w:rPr>
  </w:style>
  <w:style w:type="character" w:customStyle="1" w:styleId="apple-style-span">
    <w:name w:val="apple-style-span"/>
    <w:basedOn w:val="Fuentedeprrafopredeter"/>
    <w:rsid w:val="00EC3109"/>
  </w:style>
  <w:style w:type="character" w:customStyle="1" w:styleId="apple-converted-space">
    <w:name w:val="apple-converted-space"/>
    <w:basedOn w:val="Fuentedeprrafopredeter"/>
    <w:rsid w:val="00EC3109"/>
  </w:style>
  <w:style w:type="character" w:styleId="Hipervnculo">
    <w:name w:val="Hyperlink"/>
    <w:basedOn w:val="Fuentedeprrafopredeter"/>
    <w:rsid w:val="00455D01"/>
    <w:rPr>
      <w:color w:val="0000FF"/>
      <w:u w:val="single"/>
    </w:rPr>
  </w:style>
  <w:style w:type="character" w:styleId="Refdecomentario">
    <w:name w:val="annotation reference"/>
    <w:basedOn w:val="Fuentedeprrafopredeter"/>
    <w:rsid w:val="00FD5129"/>
    <w:rPr>
      <w:sz w:val="16"/>
      <w:szCs w:val="16"/>
    </w:rPr>
  </w:style>
  <w:style w:type="paragraph" w:styleId="Textocomentario">
    <w:name w:val="annotation text"/>
    <w:basedOn w:val="Normal"/>
    <w:link w:val="TextocomentarioCar"/>
    <w:rsid w:val="00FD5129"/>
    <w:rPr>
      <w:sz w:val="20"/>
      <w:szCs w:val="20"/>
    </w:rPr>
  </w:style>
  <w:style w:type="character" w:customStyle="1" w:styleId="TextocomentarioCar">
    <w:name w:val="Texto comentario Car"/>
    <w:basedOn w:val="Fuentedeprrafopredeter"/>
    <w:link w:val="Textocomentario"/>
    <w:rsid w:val="00FD5129"/>
    <w:rPr>
      <w:lang w:val="es-ES" w:eastAsia="es-ES"/>
    </w:rPr>
  </w:style>
  <w:style w:type="paragraph" w:styleId="Asuntodelcomentario">
    <w:name w:val="annotation subject"/>
    <w:basedOn w:val="Textocomentario"/>
    <w:next w:val="Textocomentario"/>
    <w:link w:val="AsuntodelcomentarioCar"/>
    <w:rsid w:val="00FD5129"/>
    <w:rPr>
      <w:b/>
      <w:bCs/>
    </w:rPr>
  </w:style>
  <w:style w:type="character" w:customStyle="1" w:styleId="AsuntodelcomentarioCar">
    <w:name w:val="Asunto del comentario Car"/>
    <w:basedOn w:val="TextocomentarioCar"/>
    <w:link w:val="Asuntodelcomentario"/>
    <w:rsid w:val="00FD5129"/>
    <w:rPr>
      <w:b/>
      <w:bCs/>
    </w:rPr>
  </w:style>
  <w:style w:type="paragraph" w:styleId="Textodeglobo">
    <w:name w:val="Balloon Text"/>
    <w:basedOn w:val="Normal"/>
    <w:link w:val="TextodegloboCar"/>
    <w:rsid w:val="00FD5129"/>
    <w:rPr>
      <w:rFonts w:ascii="Tahoma" w:hAnsi="Tahoma" w:cs="Tahoma"/>
      <w:sz w:val="16"/>
      <w:szCs w:val="16"/>
    </w:rPr>
  </w:style>
  <w:style w:type="character" w:customStyle="1" w:styleId="TextodegloboCar">
    <w:name w:val="Texto de globo Car"/>
    <w:basedOn w:val="Fuentedeprrafopredeter"/>
    <w:link w:val="Textodeglobo"/>
    <w:rsid w:val="00FD5129"/>
    <w:rPr>
      <w:rFonts w:ascii="Tahoma" w:hAnsi="Tahoma" w:cs="Tahoma"/>
      <w:sz w:val="16"/>
      <w:szCs w:val="16"/>
      <w:lang w:val="es-ES" w:eastAsia="es-ES"/>
    </w:rPr>
  </w:style>
  <w:style w:type="table" w:styleId="Tablaconcuadrcula">
    <w:name w:val="Table Grid"/>
    <w:basedOn w:val="Tablanormal"/>
    <w:rsid w:val="00FD512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762697">
      <w:bodyDiv w:val="1"/>
      <w:marLeft w:val="0"/>
      <w:marRight w:val="0"/>
      <w:marTop w:val="0"/>
      <w:marBottom w:val="0"/>
      <w:divBdr>
        <w:top w:val="none" w:sz="0" w:space="0" w:color="auto"/>
        <w:left w:val="none" w:sz="0" w:space="0" w:color="auto"/>
        <w:bottom w:val="none" w:sz="0" w:space="0" w:color="auto"/>
        <w:right w:val="none" w:sz="0" w:space="0" w:color="auto"/>
      </w:divBdr>
    </w:div>
    <w:div w:id="214973396">
      <w:bodyDiv w:val="1"/>
      <w:marLeft w:val="0"/>
      <w:marRight w:val="0"/>
      <w:marTop w:val="0"/>
      <w:marBottom w:val="0"/>
      <w:divBdr>
        <w:top w:val="none" w:sz="0" w:space="0" w:color="auto"/>
        <w:left w:val="none" w:sz="0" w:space="0" w:color="auto"/>
        <w:bottom w:val="none" w:sz="0" w:space="0" w:color="auto"/>
        <w:right w:val="none" w:sz="0" w:space="0" w:color="auto"/>
      </w:divBdr>
    </w:div>
    <w:div w:id="799803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www.odepa.gob.cl/odepaweb/servicios-informacion/publica/Agricultura2014.pdf" TargetMode="External"/></Relationship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1572</Words>
  <Characters>8647</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DEFINICION DESECHOS SEGÚN CIIU Clasificación Industrial Internacional Uniforme</vt:lpstr>
    </vt:vector>
  </TitlesOfParts>
  <Company>.</Company>
  <LinksUpToDate>false</LinksUpToDate>
  <CharactersWithSpaces>10199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DEFINICION DESECHOS SEGÚN CIIU Clasificación Industrial Internacional Uniforme</dc:title>
  <dc:creator>.</dc:creator>
  <cp:lastModifiedBy>FCFM</cp:lastModifiedBy>
  <cp:revision>3</cp:revision>
  <cp:lastPrinted>2010-09-01T20:03:00Z</cp:lastPrinted>
  <dcterms:created xsi:type="dcterms:W3CDTF">2010-09-06T21:05:00Z</dcterms:created>
  <dcterms:modified xsi:type="dcterms:W3CDTF">2010-09-06T21:05:00Z</dcterms:modified>
</cp:coreProperties>
</file>