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8954" w:type="dxa"/>
        <w:jc w:val="center"/>
        <w:tblLook w:val="04A0"/>
      </w:tblPr>
      <w:tblGrid>
        <w:gridCol w:w="2276"/>
        <w:gridCol w:w="1451"/>
        <w:gridCol w:w="5227"/>
      </w:tblGrid>
      <w:tr w:rsidR="00FD5129" w:rsidTr="00FB2133">
        <w:trPr>
          <w:jc w:val="center"/>
        </w:trPr>
        <w:tc>
          <w:tcPr>
            <w:tcW w:w="2172" w:type="dxa"/>
          </w:tcPr>
          <w:p w:rsidR="00FD5129" w:rsidRPr="003D5B01" w:rsidRDefault="003D5B01" w:rsidP="007229BE">
            <w:pPr>
              <w:rPr>
                <w:b/>
                <w:sz w:val="36"/>
              </w:rPr>
            </w:pPr>
            <w:r w:rsidRPr="003D5B01">
              <w:rPr>
                <w:b/>
                <w:sz w:val="36"/>
              </w:rPr>
              <w:t>Pauta de evaluación</w:t>
            </w:r>
          </w:p>
        </w:tc>
        <w:tc>
          <w:tcPr>
            <w:tcW w:w="1457" w:type="dxa"/>
          </w:tcPr>
          <w:p w:rsidR="00FD5129" w:rsidRPr="003D5B01" w:rsidRDefault="003D5B01" w:rsidP="007229BE">
            <w:pPr>
              <w:rPr>
                <w:b/>
                <w:sz w:val="36"/>
              </w:rPr>
            </w:pPr>
            <w:r w:rsidRPr="003D5B01">
              <w:rPr>
                <w:b/>
                <w:sz w:val="36"/>
              </w:rPr>
              <w:t>Puntos</w:t>
            </w:r>
          </w:p>
        </w:tc>
        <w:tc>
          <w:tcPr>
            <w:tcW w:w="5325" w:type="dxa"/>
          </w:tcPr>
          <w:p w:rsidR="00FD5129" w:rsidRPr="003D5B01" w:rsidRDefault="003D5B01" w:rsidP="007229BE">
            <w:pPr>
              <w:rPr>
                <w:b/>
                <w:sz w:val="36"/>
              </w:rPr>
            </w:pPr>
            <w:r w:rsidRPr="003D5B01">
              <w:rPr>
                <w:b/>
                <w:sz w:val="36"/>
              </w:rPr>
              <w:t>Comentarios</w:t>
            </w:r>
          </w:p>
        </w:tc>
      </w:tr>
      <w:tr w:rsidR="00FD5129" w:rsidTr="00FB2133">
        <w:trPr>
          <w:jc w:val="center"/>
        </w:trPr>
        <w:tc>
          <w:tcPr>
            <w:tcW w:w="2172" w:type="dxa"/>
          </w:tcPr>
          <w:p w:rsidR="00FD5129" w:rsidRPr="003D5B01" w:rsidRDefault="003D5B01" w:rsidP="007229BE">
            <w:pPr>
              <w:rPr>
                <w:sz w:val="36"/>
              </w:rPr>
            </w:pPr>
            <w:r w:rsidRPr="003D5B01">
              <w:rPr>
                <w:sz w:val="36"/>
              </w:rPr>
              <w:t>Descripción del tipo de biomasa</w:t>
            </w:r>
          </w:p>
        </w:tc>
        <w:tc>
          <w:tcPr>
            <w:tcW w:w="1457" w:type="dxa"/>
          </w:tcPr>
          <w:p w:rsidR="00FD5129" w:rsidRPr="003D5B01" w:rsidRDefault="002729E7" w:rsidP="007229BE">
            <w:pPr>
              <w:rPr>
                <w:sz w:val="36"/>
              </w:rPr>
            </w:pPr>
            <w:r>
              <w:rPr>
                <w:sz w:val="36"/>
              </w:rPr>
              <w:t>1,8</w:t>
            </w:r>
            <w:r w:rsidR="003D5B01" w:rsidRPr="003D5B01">
              <w:rPr>
                <w:sz w:val="36"/>
              </w:rPr>
              <w:t>/2,0</w:t>
            </w:r>
          </w:p>
        </w:tc>
        <w:tc>
          <w:tcPr>
            <w:tcW w:w="5325" w:type="dxa"/>
          </w:tcPr>
          <w:p w:rsidR="002729E7" w:rsidRDefault="002729E7" w:rsidP="002729E7">
            <w:pPr>
              <w:rPr>
                <w:sz w:val="18"/>
                <w:szCs w:val="18"/>
              </w:rPr>
            </w:pPr>
            <w:r w:rsidRPr="002729E7">
              <w:rPr>
                <w:sz w:val="18"/>
                <w:szCs w:val="18"/>
              </w:rPr>
              <w:t xml:space="preserve">Muy bien el uso de los datos 2007 y su extrapolación por el PIB. Faltó sentar la base de cálculo (composición estimada o supuesta), para otorgar algún valor energético a los RILes, es decir, </w:t>
            </w:r>
            <w:r w:rsidR="005B474A" w:rsidRPr="002729E7">
              <w:rPr>
                <w:sz w:val="18"/>
                <w:szCs w:val="18"/>
              </w:rPr>
              <w:t>alguna</w:t>
            </w:r>
            <w:r w:rsidRPr="002729E7">
              <w:rPr>
                <w:sz w:val="18"/>
                <w:szCs w:val="18"/>
              </w:rPr>
              <w:t xml:space="preserve"> relación entre orgánicos (medidos como DQO) con energía. -0.2</w:t>
            </w:r>
          </w:p>
          <w:p w:rsidR="00FD5129" w:rsidRPr="00A85B1F" w:rsidRDefault="00FD5129" w:rsidP="007229BE">
            <w:pPr>
              <w:rPr>
                <w:sz w:val="18"/>
                <w:szCs w:val="18"/>
              </w:rPr>
            </w:pPr>
          </w:p>
        </w:tc>
      </w:tr>
      <w:tr w:rsidR="00FD5129" w:rsidTr="00FB2133">
        <w:trPr>
          <w:jc w:val="center"/>
        </w:trPr>
        <w:tc>
          <w:tcPr>
            <w:tcW w:w="2172" w:type="dxa"/>
          </w:tcPr>
          <w:p w:rsidR="00FD5129" w:rsidRPr="003D5B01" w:rsidRDefault="003D5B01" w:rsidP="007229BE">
            <w:pPr>
              <w:rPr>
                <w:sz w:val="36"/>
              </w:rPr>
            </w:pPr>
            <w:r w:rsidRPr="003D5B01">
              <w:rPr>
                <w:sz w:val="36"/>
              </w:rPr>
              <w:t>Estimación de la disponibilidad de biomasa</w:t>
            </w:r>
          </w:p>
        </w:tc>
        <w:tc>
          <w:tcPr>
            <w:tcW w:w="1457" w:type="dxa"/>
          </w:tcPr>
          <w:p w:rsidR="00FD5129" w:rsidRPr="003D5B01" w:rsidRDefault="002729E7" w:rsidP="007229BE">
            <w:pPr>
              <w:rPr>
                <w:sz w:val="36"/>
              </w:rPr>
            </w:pPr>
            <w:r>
              <w:rPr>
                <w:sz w:val="36"/>
              </w:rPr>
              <w:t>2,4</w:t>
            </w:r>
            <w:r w:rsidR="003D5B01" w:rsidRPr="003D5B01">
              <w:rPr>
                <w:sz w:val="36"/>
              </w:rPr>
              <w:t>/3,0</w:t>
            </w:r>
          </w:p>
        </w:tc>
        <w:tc>
          <w:tcPr>
            <w:tcW w:w="5325" w:type="dxa"/>
          </w:tcPr>
          <w:p w:rsidR="002729E7" w:rsidRPr="00A85B1F" w:rsidRDefault="002729E7" w:rsidP="00A85B1F">
            <w:pPr>
              <w:rPr>
                <w:sz w:val="18"/>
                <w:szCs w:val="18"/>
              </w:rPr>
            </w:pPr>
            <w:r w:rsidRPr="002729E7">
              <w:rPr>
                <w:sz w:val="18"/>
                <w:szCs w:val="18"/>
              </w:rPr>
              <w:t>El potencial energético no es sólo de la alternativa de producir biogás. Eventualmente, ¿cómo encontraríamos la eficiencia  energética de la producción de biogás? Lo compararíamos con un contenido energético total que incluye la biomasa. Es eso lo que les pedíamos estimar. -0.5 Ojo con sus cifras significativas. -0.1</w:t>
            </w:r>
          </w:p>
        </w:tc>
      </w:tr>
      <w:tr w:rsidR="00FD5129" w:rsidTr="00FB2133">
        <w:trPr>
          <w:jc w:val="center"/>
        </w:trPr>
        <w:tc>
          <w:tcPr>
            <w:tcW w:w="2172" w:type="dxa"/>
          </w:tcPr>
          <w:p w:rsidR="00FD5129" w:rsidRPr="003D5B01" w:rsidRDefault="005E275A" w:rsidP="007229BE">
            <w:pPr>
              <w:rPr>
                <w:sz w:val="36"/>
              </w:rPr>
            </w:pPr>
            <w:r>
              <w:rPr>
                <w:sz w:val="36"/>
              </w:rPr>
              <w:t xml:space="preserve">Discusiones y </w:t>
            </w:r>
            <w:r w:rsidR="003D5B01" w:rsidRPr="003D5B01">
              <w:rPr>
                <w:sz w:val="36"/>
              </w:rPr>
              <w:t>Conclusiones</w:t>
            </w:r>
          </w:p>
        </w:tc>
        <w:tc>
          <w:tcPr>
            <w:tcW w:w="1457" w:type="dxa"/>
          </w:tcPr>
          <w:p w:rsidR="00FD5129" w:rsidRPr="003D5B01" w:rsidRDefault="002729E7" w:rsidP="007229BE">
            <w:pPr>
              <w:rPr>
                <w:sz w:val="36"/>
              </w:rPr>
            </w:pPr>
            <w:r>
              <w:rPr>
                <w:sz w:val="36"/>
              </w:rPr>
              <w:t>0,8</w:t>
            </w:r>
            <w:r w:rsidR="003D5B01" w:rsidRPr="003D5B01">
              <w:rPr>
                <w:sz w:val="36"/>
              </w:rPr>
              <w:t>/1,0</w:t>
            </w:r>
          </w:p>
        </w:tc>
        <w:tc>
          <w:tcPr>
            <w:tcW w:w="5325" w:type="dxa"/>
          </w:tcPr>
          <w:p w:rsidR="00FD5129" w:rsidRPr="00A85B1F" w:rsidRDefault="002729E7" w:rsidP="002729E7">
            <w:pPr>
              <w:rPr>
                <w:sz w:val="18"/>
                <w:szCs w:val="18"/>
              </w:rPr>
            </w:pPr>
            <w:r w:rsidRPr="002729E7">
              <w:rPr>
                <w:sz w:val="18"/>
                <w:szCs w:val="18"/>
              </w:rPr>
              <w:t xml:space="preserve">La </w:t>
            </w:r>
            <w:r>
              <w:rPr>
                <w:sz w:val="18"/>
                <w:szCs w:val="18"/>
              </w:rPr>
              <w:t>producción de Biogás</w:t>
            </w:r>
            <w:r w:rsidRPr="002729E7">
              <w:rPr>
                <w:sz w:val="18"/>
                <w:szCs w:val="18"/>
              </w:rPr>
              <w:t xml:space="preserve"> no es la única alternativa. El total sobre el que hablo anteriormente no fue discutido. ¿Cómo tomaríamos por base sus cálculos, si </w:t>
            </w:r>
            <w:r w:rsidR="005B474A" w:rsidRPr="002729E7">
              <w:rPr>
                <w:sz w:val="18"/>
                <w:szCs w:val="18"/>
              </w:rPr>
              <w:t>estuviéramos</w:t>
            </w:r>
            <w:r w:rsidRPr="002729E7">
              <w:rPr>
                <w:sz w:val="18"/>
                <w:szCs w:val="18"/>
              </w:rPr>
              <w:t xml:space="preserve"> desarrollando un proyecto de biogás? -0.2 Ojo con sus cifras significativas.</w:t>
            </w:r>
          </w:p>
        </w:tc>
      </w:tr>
      <w:tr w:rsidR="00FD5129" w:rsidTr="00FB2133">
        <w:trPr>
          <w:jc w:val="center"/>
        </w:trPr>
        <w:tc>
          <w:tcPr>
            <w:tcW w:w="2172" w:type="dxa"/>
          </w:tcPr>
          <w:p w:rsidR="00FD5129" w:rsidRPr="003D5B01" w:rsidRDefault="00B14567" w:rsidP="007229BE">
            <w:pPr>
              <w:rPr>
                <w:sz w:val="36"/>
              </w:rPr>
            </w:pPr>
            <w:proofErr w:type="spellStart"/>
            <w:r>
              <w:rPr>
                <w:sz w:val="36"/>
              </w:rPr>
              <w:t>Bo</w:t>
            </w:r>
            <w:r w:rsidR="003D5B01" w:rsidRPr="003D5B01">
              <w:rPr>
                <w:sz w:val="36"/>
              </w:rPr>
              <w:t>nus</w:t>
            </w:r>
            <w:proofErr w:type="spellEnd"/>
            <w:r w:rsidR="005E275A">
              <w:rPr>
                <w:sz w:val="36"/>
              </w:rPr>
              <w:t>: bibliografías</w:t>
            </w:r>
          </w:p>
        </w:tc>
        <w:tc>
          <w:tcPr>
            <w:tcW w:w="1457" w:type="dxa"/>
          </w:tcPr>
          <w:p w:rsidR="00FD5129" w:rsidRPr="003D5B01" w:rsidRDefault="002729E7" w:rsidP="007229BE">
            <w:pPr>
              <w:rPr>
                <w:sz w:val="36"/>
              </w:rPr>
            </w:pPr>
            <w:r>
              <w:rPr>
                <w:sz w:val="36"/>
              </w:rPr>
              <w:t>0,5</w:t>
            </w:r>
            <w:r w:rsidR="003D5B01" w:rsidRPr="003D5B01">
              <w:rPr>
                <w:sz w:val="36"/>
              </w:rPr>
              <w:t>/0,5</w:t>
            </w:r>
          </w:p>
        </w:tc>
        <w:tc>
          <w:tcPr>
            <w:tcW w:w="5325" w:type="dxa"/>
          </w:tcPr>
          <w:p w:rsidR="00FD5129" w:rsidRPr="00A85B1F" w:rsidRDefault="002729E7" w:rsidP="007229BE">
            <w:pPr>
              <w:rPr>
                <w:color w:val="1F497D" w:themeColor="text2"/>
                <w:sz w:val="18"/>
                <w:szCs w:val="18"/>
              </w:rPr>
            </w:pPr>
            <w:r>
              <w:rPr>
                <w:sz w:val="18"/>
                <w:szCs w:val="18"/>
              </w:rPr>
              <w:t>Bien la bibliografía.</w:t>
            </w:r>
          </w:p>
        </w:tc>
      </w:tr>
      <w:tr w:rsidR="00B14567" w:rsidTr="00FB2133">
        <w:trPr>
          <w:jc w:val="center"/>
        </w:trPr>
        <w:tc>
          <w:tcPr>
            <w:tcW w:w="2172" w:type="dxa"/>
          </w:tcPr>
          <w:p w:rsidR="00B14567" w:rsidRPr="003D5B01" w:rsidRDefault="00B14567" w:rsidP="007229BE">
            <w:pPr>
              <w:rPr>
                <w:b/>
                <w:sz w:val="36"/>
              </w:rPr>
            </w:pPr>
            <w:r>
              <w:rPr>
                <w:b/>
                <w:sz w:val="36"/>
              </w:rPr>
              <w:t>Puntos totales</w:t>
            </w:r>
          </w:p>
        </w:tc>
        <w:tc>
          <w:tcPr>
            <w:tcW w:w="1457" w:type="dxa"/>
          </w:tcPr>
          <w:p w:rsidR="00B14567" w:rsidRDefault="002729E7" w:rsidP="007229BE">
            <w:pPr>
              <w:rPr>
                <w:sz w:val="36"/>
              </w:rPr>
            </w:pPr>
            <w:r>
              <w:rPr>
                <w:sz w:val="36"/>
              </w:rPr>
              <w:t>5,0</w:t>
            </w:r>
            <w:r w:rsidR="00B14567">
              <w:rPr>
                <w:sz w:val="36"/>
              </w:rPr>
              <w:t>/6,0</w:t>
            </w:r>
          </w:p>
          <w:p w:rsidR="002729E7" w:rsidRPr="003D5B01" w:rsidRDefault="002729E7" w:rsidP="007229BE">
            <w:pPr>
              <w:rPr>
                <w:sz w:val="36"/>
              </w:rPr>
            </w:pPr>
            <w:r>
              <w:rPr>
                <w:sz w:val="36"/>
              </w:rPr>
              <w:t>+0,5</w:t>
            </w:r>
          </w:p>
        </w:tc>
        <w:tc>
          <w:tcPr>
            <w:tcW w:w="5325" w:type="dxa"/>
          </w:tcPr>
          <w:p w:rsidR="00B14567" w:rsidRPr="00A85B1F" w:rsidRDefault="00B14567" w:rsidP="007229BE">
            <w:pPr>
              <w:rPr>
                <w:sz w:val="18"/>
                <w:szCs w:val="18"/>
              </w:rPr>
            </w:pPr>
          </w:p>
        </w:tc>
      </w:tr>
      <w:tr w:rsidR="003D5B01" w:rsidTr="00FB2133">
        <w:trPr>
          <w:jc w:val="center"/>
        </w:trPr>
        <w:tc>
          <w:tcPr>
            <w:tcW w:w="2172" w:type="dxa"/>
          </w:tcPr>
          <w:p w:rsidR="003D5B01" w:rsidRPr="003D5B01" w:rsidRDefault="003D5B01" w:rsidP="007229BE">
            <w:pPr>
              <w:rPr>
                <w:b/>
                <w:sz w:val="36"/>
              </w:rPr>
            </w:pPr>
            <w:r w:rsidRPr="003D5B01">
              <w:rPr>
                <w:b/>
                <w:sz w:val="36"/>
              </w:rPr>
              <w:t>Nota</w:t>
            </w:r>
          </w:p>
        </w:tc>
        <w:tc>
          <w:tcPr>
            <w:tcW w:w="1457" w:type="dxa"/>
          </w:tcPr>
          <w:p w:rsidR="003D5B01" w:rsidRPr="003D5B01" w:rsidRDefault="002729E7" w:rsidP="007229BE">
            <w:pPr>
              <w:rPr>
                <w:sz w:val="36"/>
              </w:rPr>
            </w:pPr>
            <w:r>
              <w:rPr>
                <w:sz w:val="36"/>
              </w:rPr>
              <w:t>6,5</w:t>
            </w:r>
          </w:p>
        </w:tc>
        <w:tc>
          <w:tcPr>
            <w:tcW w:w="5325" w:type="dxa"/>
          </w:tcPr>
          <w:p w:rsidR="003D5B01" w:rsidRPr="003D5B01" w:rsidRDefault="003D5B01" w:rsidP="007229BE">
            <w:pPr>
              <w:rPr>
                <w:sz w:val="36"/>
              </w:rPr>
            </w:pPr>
          </w:p>
        </w:tc>
      </w:tr>
    </w:tbl>
    <w:p w:rsidR="00FD5129" w:rsidRDefault="00FD5129" w:rsidP="007229BE"/>
    <w:p w:rsidR="00FD5129" w:rsidRDefault="00FD5129" w:rsidP="007229BE"/>
    <w:p w:rsidR="003D5B01" w:rsidRDefault="00DB343E" w:rsidP="007229BE">
      <w:r>
        <w:fldChar w:fldCharType="begin"/>
      </w:r>
      <w:r w:rsidR="007229BE">
        <w:instrText xml:space="preserve"> MACROBUTTON MTEditEquationSection2 </w:instrText>
      </w:r>
      <w:r w:rsidR="007229BE" w:rsidRPr="00992C38">
        <w:rPr>
          <w:rStyle w:val="MTEquationSection"/>
        </w:rPr>
        <w:instrText>Equation Chapter 1 Section 1</w:instrText>
      </w:r>
      <w:r>
        <w:fldChar w:fldCharType="begin"/>
      </w:r>
      <w:r w:rsidR="007229BE">
        <w:instrText xml:space="preserve"> SEQ MTEqn \r \h \* MERGEFORMAT </w:instrText>
      </w:r>
      <w:r>
        <w:fldChar w:fldCharType="end"/>
      </w:r>
      <w:r>
        <w:fldChar w:fldCharType="begin"/>
      </w:r>
      <w:r w:rsidR="007229BE">
        <w:instrText xml:space="preserve"> SEQ MTSec \r 1 \h \* MERGEFORMAT </w:instrText>
      </w:r>
      <w:r>
        <w:fldChar w:fldCharType="end"/>
      </w:r>
      <w:r>
        <w:fldChar w:fldCharType="begin"/>
      </w:r>
      <w:r w:rsidR="007229BE">
        <w:instrText xml:space="preserve"> SEQ MTChap \r 1 \h \* MERGEFORMAT </w:instrText>
      </w:r>
      <w:r>
        <w:fldChar w:fldCharType="end"/>
      </w:r>
      <w:r>
        <w:fldChar w:fldCharType="end"/>
      </w:r>
    </w:p>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5B474A" w:rsidRDefault="005B474A" w:rsidP="007229BE"/>
    <w:p w:rsidR="005B474A" w:rsidRPr="00682D71" w:rsidRDefault="005B474A" w:rsidP="005B474A">
      <w:pPr>
        <w:rPr>
          <w:rFonts w:cstheme="minorHAnsi"/>
          <w:szCs w:val="28"/>
        </w:rPr>
      </w:pPr>
      <w:r w:rsidRPr="00682D71">
        <w:rPr>
          <w:rFonts w:cstheme="minorHAnsi"/>
          <w:noProof/>
          <w:szCs w:val="28"/>
        </w:rPr>
        <w:lastRenderedPageBreak/>
        <w:drawing>
          <wp:anchor distT="0" distB="0" distL="114300" distR="114300" simplePos="0" relativeHeight="251659264" behindDoc="0" locked="0" layoutInCell="1" allowOverlap="1">
            <wp:simplePos x="0" y="0"/>
            <wp:positionH relativeFrom="column">
              <wp:posOffset>-355600</wp:posOffset>
            </wp:positionH>
            <wp:positionV relativeFrom="paragraph">
              <wp:posOffset>-80010</wp:posOffset>
            </wp:positionV>
            <wp:extent cx="1138555" cy="923925"/>
            <wp:effectExtent l="0" t="0" r="4445" b="0"/>
            <wp:wrapSquare wrapText="bothSides"/>
            <wp:docPr id="19" name="Picture 0" descr="fcf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cfm.png"/>
                    <pic:cNvPicPr>
                      <a:picLocks noChangeAspect="1" noChangeArrowheads="1"/>
                    </pic:cNvPicPr>
                  </pic:nvPicPr>
                  <pic:blipFill>
                    <a:blip r:embed="rId5" cstate="print"/>
                    <a:srcRect/>
                    <a:stretch>
                      <a:fillRect/>
                    </a:stretch>
                  </pic:blipFill>
                  <pic:spPr bwMode="auto">
                    <a:xfrm>
                      <a:off x="0" y="0"/>
                      <a:ext cx="1138555" cy="923925"/>
                    </a:xfrm>
                    <a:prstGeom prst="rect">
                      <a:avLst/>
                    </a:prstGeom>
                    <a:noFill/>
                    <a:ln w="9525">
                      <a:noFill/>
                      <a:miter lim="800000"/>
                      <a:headEnd/>
                      <a:tailEnd/>
                    </a:ln>
                  </pic:spPr>
                </pic:pic>
              </a:graphicData>
            </a:graphic>
          </wp:anchor>
        </w:drawing>
      </w:r>
      <w:r w:rsidRPr="00682D71">
        <w:rPr>
          <w:rFonts w:cstheme="minorHAnsi"/>
          <w:szCs w:val="28"/>
          <w:lang w:val="es-MX"/>
        </w:rPr>
        <w:t>Universidad de Chile</w:t>
      </w:r>
      <w:r w:rsidRPr="00682D71">
        <w:rPr>
          <w:rFonts w:cstheme="minorHAnsi"/>
          <w:szCs w:val="28"/>
          <w:lang w:val="es-MX"/>
        </w:rPr>
        <w:br/>
        <w:t>Facultad de Ciencias Físicas y Matemáticas</w:t>
      </w:r>
      <w:r w:rsidRPr="00682D71">
        <w:rPr>
          <w:rFonts w:cstheme="minorHAnsi"/>
          <w:szCs w:val="28"/>
          <w:lang w:val="es-MX"/>
        </w:rPr>
        <w:br/>
        <w:t>Departamento de Ingeniería Química y Biotecnología</w:t>
      </w:r>
      <w:r w:rsidRPr="00682D71">
        <w:rPr>
          <w:rFonts w:cstheme="minorHAnsi"/>
          <w:szCs w:val="28"/>
          <w:lang w:val="es-MX"/>
        </w:rPr>
        <w:br/>
      </w:r>
      <w:r>
        <w:rPr>
          <w:rFonts w:cstheme="minorHAnsi"/>
          <w:szCs w:val="28"/>
        </w:rPr>
        <w:t>BT4551</w:t>
      </w:r>
      <w:r w:rsidRPr="00682D71">
        <w:rPr>
          <w:rFonts w:cstheme="minorHAnsi"/>
          <w:szCs w:val="28"/>
        </w:rPr>
        <w:t xml:space="preserve"> – </w:t>
      </w:r>
      <w:r>
        <w:rPr>
          <w:rFonts w:cstheme="minorHAnsi"/>
          <w:szCs w:val="28"/>
        </w:rPr>
        <w:t>Energía Renovable a Partir de Biomasas</w:t>
      </w:r>
    </w:p>
    <w:p w:rsidR="005B474A" w:rsidRPr="00682D71" w:rsidRDefault="005B474A" w:rsidP="005B474A">
      <w:pPr>
        <w:spacing w:line="360" w:lineRule="auto"/>
        <w:jc w:val="both"/>
        <w:rPr>
          <w:rFonts w:cstheme="minorHAnsi"/>
        </w:rPr>
      </w:pPr>
    </w:p>
    <w:p w:rsidR="005B474A" w:rsidRPr="00682D71" w:rsidRDefault="005B474A" w:rsidP="005B474A">
      <w:pPr>
        <w:pStyle w:val="Ttulo"/>
        <w:spacing w:line="360" w:lineRule="auto"/>
        <w:jc w:val="both"/>
        <w:rPr>
          <w:rFonts w:asciiTheme="minorHAnsi" w:hAnsiTheme="minorHAnsi" w:cstheme="minorHAnsi"/>
        </w:rPr>
      </w:pPr>
    </w:p>
    <w:p w:rsidR="005B474A" w:rsidRPr="00B211FD" w:rsidRDefault="005B474A" w:rsidP="005B474A">
      <w:pPr>
        <w:pStyle w:val="Ttulo"/>
        <w:spacing w:line="360" w:lineRule="auto"/>
        <w:jc w:val="both"/>
        <w:rPr>
          <w:rFonts w:asciiTheme="minorHAnsi" w:hAnsiTheme="minorHAnsi" w:cstheme="minorHAnsi"/>
          <w:lang w:val="es-CL"/>
        </w:rPr>
      </w:pPr>
    </w:p>
    <w:p w:rsidR="005B474A" w:rsidRPr="00B211FD" w:rsidRDefault="005B474A" w:rsidP="005B474A">
      <w:pPr>
        <w:pStyle w:val="Ttulo"/>
        <w:jc w:val="center"/>
        <w:rPr>
          <w:rFonts w:asciiTheme="minorHAnsi" w:hAnsiTheme="minorHAnsi" w:cstheme="minorHAnsi"/>
          <w:color w:val="000000"/>
          <w:sz w:val="44"/>
          <w:szCs w:val="44"/>
          <w:lang w:val="es-ES_tradnl" w:eastAsia="es-CL"/>
        </w:rPr>
      </w:pPr>
      <w:r w:rsidRPr="00B211FD">
        <w:rPr>
          <w:rFonts w:asciiTheme="minorHAnsi" w:hAnsiTheme="minorHAnsi" w:cstheme="minorHAnsi"/>
          <w:color w:val="000000"/>
          <w:sz w:val="44"/>
          <w:szCs w:val="44"/>
          <w:lang w:val="es-ES_tradnl" w:eastAsia="es-CL"/>
        </w:rPr>
        <w:t>Tarea Nº1:</w:t>
      </w:r>
    </w:p>
    <w:p w:rsidR="005B474A" w:rsidRPr="00682D71" w:rsidRDefault="005B474A" w:rsidP="005B474A">
      <w:pPr>
        <w:pStyle w:val="Ttulo"/>
        <w:jc w:val="center"/>
      </w:pPr>
      <w:r>
        <w:t>Disponibilidad de biomasa en Residuos Industriales Líquidos Chilenos</w:t>
      </w:r>
    </w:p>
    <w:p w:rsidR="005B474A" w:rsidRDefault="005B474A" w:rsidP="005B474A">
      <w:pPr>
        <w:spacing w:line="360" w:lineRule="auto"/>
        <w:jc w:val="both"/>
        <w:rPr>
          <w:rFonts w:cstheme="minorHAnsi"/>
        </w:rPr>
      </w:pPr>
    </w:p>
    <w:p w:rsidR="005B474A" w:rsidRDefault="005B474A" w:rsidP="005B474A">
      <w:pPr>
        <w:spacing w:line="360" w:lineRule="auto"/>
        <w:jc w:val="both"/>
        <w:rPr>
          <w:rFonts w:cstheme="minorHAnsi"/>
        </w:rPr>
      </w:pPr>
    </w:p>
    <w:p w:rsidR="005B474A" w:rsidRDefault="005B474A" w:rsidP="005B474A">
      <w:pPr>
        <w:spacing w:line="360" w:lineRule="auto"/>
        <w:jc w:val="both"/>
        <w:rPr>
          <w:rFonts w:cstheme="minorHAnsi"/>
        </w:rPr>
      </w:pPr>
    </w:p>
    <w:p w:rsidR="005B474A" w:rsidRDefault="005B474A" w:rsidP="005B474A">
      <w:pPr>
        <w:jc w:val="right"/>
        <w:rPr>
          <w:rFonts w:cstheme="minorHAnsi"/>
          <w:sz w:val="28"/>
          <w:szCs w:val="28"/>
        </w:rPr>
      </w:pPr>
    </w:p>
    <w:p w:rsidR="005B474A" w:rsidRDefault="005B474A" w:rsidP="005B474A">
      <w:pPr>
        <w:jc w:val="right"/>
        <w:rPr>
          <w:rFonts w:cstheme="minorHAnsi"/>
          <w:sz w:val="28"/>
          <w:szCs w:val="28"/>
        </w:rPr>
      </w:pPr>
    </w:p>
    <w:p w:rsidR="005B474A" w:rsidRDefault="005B474A" w:rsidP="005B474A">
      <w:pPr>
        <w:jc w:val="right"/>
        <w:rPr>
          <w:rFonts w:cstheme="minorHAnsi"/>
          <w:sz w:val="28"/>
          <w:szCs w:val="28"/>
        </w:rPr>
      </w:pPr>
    </w:p>
    <w:p w:rsidR="005B474A" w:rsidRPr="00682D71" w:rsidRDefault="005B474A" w:rsidP="005B474A">
      <w:pPr>
        <w:jc w:val="right"/>
        <w:rPr>
          <w:rFonts w:cstheme="minorHAnsi"/>
          <w:sz w:val="28"/>
          <w:szCs w:val="28"/>
        </w:rPr>
      </w:pPr>
      <w:r w:rsidRPr="00682D71">
        <w:rPr>
          <w:rFonts w:cstheme="minorHAnsi"/>
          <w:sz w:val="28"/>
          <w:szCs w:val="28"/>
        </w:rPr>
        <w:t xml:space="preserve">                              </w:t>
      </w:r>
    </w:p>
    <w:tbl>
      <w:tblPr>
        <w:tblStyle w:val="Tablaconcuadrcula"/>
        <w:tblW w:w="0" w:type="auto"/>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A0"/>
      </w:tblPr>
      <w:tblGrid>
        <w:gridCol w:w="2752"/>
      </w:tblGrid>
      <w:tr w:rsidR="005B474A" w:rsidRPr="00682D71" w:rsidTr="00F836FE">
        <w:trPr>
          <w:jc w:val="right"/>
        </w:trPr>
        <w:tc>
          <w:tcPr>
            <w:tcW w:w="2752" w:type="dxa"/>
          </w:tcPr>
          <w:p w:rsidR="005B474A" w:rsidRPr="00682D71" w:rsidRDefault="005B474A" w:rsidP="00F836FE">
            <w:pPr>
              <w:rPr>
                <w:rFonts w:asciiTheme="minorHAnsi" w:hAnsiTheme="minorHAnsi" w:cstheme="minorHAnsi"/>
                <w:b/>
              </w:rPr>
            </w:pPr>
            <w:r>
              <w:rPr>
                <w:rFonts w:asciiTheme="minorHAnsi" w:hAnsiTheme="minorHAnsi" w:cstheme="minorHAnsi"/>
                <w:b/>
              </w:rPr>
              <w:t>Grupo: 6</w:t>
            </w:r>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r w:rsidRPr="00682D71">
              <w:rPr>
                <w:rFonts w:asciiTheme="minorHAnsi" w:hAnsiTheme="minorHAnsi" w:cstheme="minorHAnsi"/>
                <w:b/>
              </w:rPr>
              <w:t>Integrantes</w:t>
            </w:r>
            <w:r w:rsidRPr="00682D71">
              <w:rPr>
                <w:rFonts w:asciiTheme="minorHAnsi" w:hAnsiTheme="minorHAnsi" w:cstheme="minorHAnsi"/>
              </w:rPr>
              <w:t>:</w:t>
            </w:r>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r>
              <w:rPr>
                <w:rFonts w:asciiTheme="minorHAnsi" w:hAnsiTheme="minorHAnsi" w:cstheme="minorHAnsi"/>
              </w:rPr>
              <w:t>Sergio Ortega M.</w:t>
            </w:r>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proofErr w:type="spellStart"/>
            <w:r>
              <w:rPr>
                <w:rFonts w:asciiTheme="minorHAnsi" w:hAnsiTheme="minorHAnsi" w:cstheme="minorHAnsi"/>
              </w:rPr>
              <w:t>Rual</w:t>
            </w:r>
            <w:proofErr w:type="spellEnd"/>
            <w:r>
              <w:rPr>
                <w:rFonts w:asciiTheme="minorHAnsi" w:hAnsiTheme="minorHAnsi" w:cstheme="minorHAnsi"/>
              </w:rPr>
              <w:t xml:space="preserve"> Saldes A.</w:t>
            </w:r>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r>
              <w:rPr>
                <w:rFonts w:asciiTheme="minorHAnsi" w:hAnsiTheme="minorHAnsi" w:cstheme="minorHAnsi"/>
              </w:rPr>
              <w:t xml:space="preserve">Diego de la Fuente </w:t>
            </w:r>
            <w:proofErr w:type="spellStart"/>
            <w:r>
              <w:rPr>
                <w:rFonts w:asciiTheme="minorHAnsi" w:hAnsiTheme="minorHAnsi" w:cstheme="minorHAnsi"/>
              </w:rPr>
              <w:t>Ll.</w:t>
            </w:r>
            <w:proofErr w:type="spellEnd"/>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p>
        </w:tc>
      </w:tr>
      <w:tr w:rsidR="005B474A" w:rsidRPr="00682D71" w:rsidTr="00F836FE">
        <w:trPr>
          <w:jc w:val="right"/>
        </w:trPr>
        <w:tc>
          <w:tcPr>
            <w:tcW w:w="2752" w:type="dxa"/>
          </w:tcPr>
          <w:p w:rsidR="005B474A" w:rsidRPr="00682D71" w:rsidRDefault="005B474A" w:rsidP="00F836FE">
            <w:pPr>
              <w:rPr>
                <w:rFonts w:asciiTheme="minorHAnsi" w:hAnsiTheme="minorHAnsi" w:cstheme="minorHAnsi"/>
              </w:rPr>
            </w:pPr>
            <w:r w:rsidRPr="00682D71">
              <w:rPr>
                <w:rFonts w:asciiTheme="minorHAnsi" w:hAnsiTheme="minorHAnsi" w:cstheme="minorHAnsi"/>
                <w:b/>
              </w:rPr>
              <w:t>Profesores</w:t>
            </w:r>
            <w:r w:rsidRPr="00682D71">
              <w:rPr>
                <w:rFonts w:asciiTheme="minorHAnsi" w:hAnsiTheme="minorHAnsi" w:cstheme="minorHAnsi"/>
              </w:rPr>
              <w:t xml:space="preserve">: </w:t>
            </w:r>
          </w:p>
        </w:tc>
      </w:tr>
      <w:tr w:rsidR="005B474A" w:rsidRPr="00682D71" w:rsidTr="00F836FE">
        <w:trPr>
          <w:jc w:val="right"/>
        </w:trPr>
        <w:tc>
          <w:tcPr>
            <w:tcW w:w="2752" w:type="dxa"/>
          </w:tcPr>
          <w:p w:rsidR="005B474A" w:rsidRPr="00682D71" w:rsidRDefault="005B474A" w:rsidP="00F83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rPr>
            </w:pPr>
            <w:r>
              <w:rPr>
                <w:rFonts w:asciiTheme="minorHAnsi" w:hAnsiTheme="minorHAnsi" w:cstheme="minorHAnsi"/>
              </w:rPr>
              <w:t>María Elena Lienqueo</w:t>
            </w:r>
            <w:r w:rsidRPr="00682D71">
              <w:rPr>
                <w:rFonts w:asciiTheme="minorHAnsi" w:hAnsiTheme="minorHAnsi" w:cstheme="minorHAnsi"/>
              </w:rPr>
              <w:t xml:space="preserve"> </w:t>
            </w:r>
          </w:p>
        </w:tc>
      </w:tr>
      <w:tr w:rsidR="005B474A" w:rsidRPr="00682D71" w:rsidTr="00F836FE">
        <w:trPr>
          <w:jc w:val="right"/>
        </w:trPr>
        <w:tc>
          <w:tcPr>
            <w:tcW w:w="2752" w:type="dxa"/>
          </w:tcPr>
          <w:p w:rsidR="005B474A" w:rsidRDefault="005B474A" w:rsidP="00F83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rPr>
            </w:pPr>
            <w:r>
              <w:rPr>
                <w:rFonts w:asciiTheme="minorHAnsi" w:hAnsiTheme="minorHAnsi" w:cstheme="minorHAnsi"/>
              </w:rPr>
              <w:t>Francisco Gracia</w:t>
            </w:r>
          </w:p>
          <w:p w:rsidR="005B474A" w:rsidRPr="00682D71" w:rsidRDefault="005B474A" w:rsidP="00F83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rPr>
            </w:pPr>
            <w:r>
              <w:rPr>
                <w:rFonts w:asciiTheme="minorHAnsi" w:hAnsiTheme="minorHAnsi" w:cstheme="minorHAnsi"/>
              </w:rPr>
              <w:t>Oriana Salazar</w:t>
            </w:r>
          </w:p>
        </w:tc>
      </w:tr>
    </w:tbl>
    <w:p w:rsidR="005B474A" w:rsidRDefault="005B474A" w:rsidP="005B474A">
      <w:pPr>
        <w:pStyle w:val="Ttulo1"/>
        <w:pageBreakBefore/>
        <w:numPr>
          <w:ilvl w:val="0"/>
          <w:numId w:val="7"/>
        </w:numPr>
      </w:pPr>
      <w:r>
        <w:lastRenderedPageBreak/>
        <w:t>Índice.</w:t>
      </w:r>
    </w:p>
    <w:p w:rsidR="005B474A" w:rsidRDefault="005B474A" w:rsidP="005B474A"/>
    <w:p w:rsidR="005B474A" w:rsidRDefault="005B474A" w:rsidP="005B474A">
      <w:r>
        <w:t>1. Introducción............................................................................................. 3</w:t>
      </w:r>
    </w:p>
    <w:p w:rsidR="005B474A" w:rsidRDefault="005B474A" w:rsidP="005B474A">
      <w:r>
        <w:t>2. Disponibilidad de RILes utilizables como biomasa en el país................... 5</w:t>
      </w:r>
    </w:p>
    <w:p w:rsidR="005B474A" w:rsidRDefault="005B474A" w:rsidP="005B474A">
      <w:r>
        <w:t>3. Conclusiones............................................................................................. 7</w:t>
      </w:r>
    </w:p>
    <w:p w:rsidR="005B474A" w:rsidRDefault="005B474A" w:rsidP="005B474A">
      <w:r>
        <w:t>4. Bibliografía................................................................................................ 8</w:t>
      </w:r>
    </w:p>
    <w:p w:rsidR="005B474A" w:rsidRDefault="005B474A" w:rsidP="005B474A">
      <w:r>
        <w:t>5. Anexos....................................................................................................... 9</w:t>
      </w:r>
    </w:p>
    <w:p w:rsidR="005B474A" w:rsidRDefault="005B474A" w:rsidP="005B474A">
      <w:pPr>
        <w:rPr>
          <w:rFonts w:asciiTheme="majorHAnsi" w:eastAsiaTheme="majorEastAsia" w:hAnsiTheme="majorHAnsi" w:cstheme="majorBidi"/>
          <w:color w:val="365F91" w:themeColor="accent1" w:themeShade="BF"/>
          <w:sz w:val="28"/>
          <w:szCs w:val="28"/>
        </w:rPr>
      </w:pPr>
      <w:r>
        <w:br w:type="page"/>
      </w:r>
    </w:p>
    <w:p w:rsidR="005B474A" w:rsidRPr="00900C5C" w:rsidRDefault="005B474A" w:rsidP="005B474A">
      <w:pPr>
        <w:pStyle w:val="Ttulo1"/>
        <w:numPr>
          <w:ilvl w:val="0"/>
          <w:numId w:val="7"/>
        </w:numPr>
        <w:spacing w:before="360" w:after="360"/>
      </w:pPr>
      <w:r>
        <w:lastRenderedPageBreak/>
        <w:t>Introducción</w:t>
      </w:r>
    </w:p>
    <w:p w:rsidR="005B474A" w:rsidRDefault="005B474A" w:rsidP="005B474A">
      <w:pPr>
        <w:tabs>
          <w:tab w:val="left" w:pos="426"/>
        </w:tabs>
        <w:jc w:val="both"/>
      </w:pPr>
      <w:r>
        <w:tab/>
        <w:t xml:space="preserve">Cada día los habitantes de este planeta consumimos más y más energía. Se requiere de ésta por distintos motivos, desde los más básicos y trascendentales como respirar o pensar, hasta los más sofisticados y complejos como mover grandes máquinas o procesar enormes cantidades de información. Es por eso, que últimamente los esfuerzos han estado enfocándose en métodos de obtención de energía que cubran parte de esa creciente demanda y que, a la vez, tengan el menor impacto en el medio ambiente posible. Ante esa premisa, el concepto de biomasa irrumpe con fuerzas en los tiempos que se están viviendo. La biomasa es definida por la RAE como: materia orgánica originada en un proceso biológico, espontáneo o provocado, utilizable como fuente de energía. Luego, en vista que existe una fuente energética relativamente limpia que puede ser explotada, es fundamental que se sepa dónde se puede conseguir. </w:t>
      </w:r>
    </w:p>
    <w:p w:rsidR="005B474A" w:rsidRPr="00913DC9" w:rsidRDefault="005B474A" w:rsidP="005B474A">
      <w:pPr>
        <w:tabs>
          <w:tab w:val="left" w:pos="426"/>
        </w:tabs>
        <w:jc w:val="both"/>
      </w:pPr>
      <w:r>
        <w:tab/>
        <w:t xml:space="preserve">Desde siempre se ha podido obtener biomasa de cualquier parte del planeta donde exista vida, ya que para que ésta exista es necesaria la generación de compuestos orgánicos que la sustenten y por lo tanto será una fuente que no se agotará mientras vivamos. Sin embargo, la idea no es conseguir biomasa sin haberla aprovechado en otros quehaceres, por lo tanto es prudente encontrar fuentes donde se deseche para que pueda ser reutilizada en algo tan práctico como la generación de energía. La biomasa se puede encontrar en desechos agrícolas o agroindustriales,  en desechos madereros, desechos animales o humanos. En este trabajo en particular, se abordarán los Residuos Líquidos Industriales (RILes) como fuente importante de biomasa y se hará una estimación de la cantidad que se puede obtener desde esta fuente en Chile. </w:t>
      </w:r>
    </w:p>
    <w:p w:rsidR="005B474A" w:rsidRDefault="005B474A" w:rsidP="005B474A">
      <w:pPr>
        <w:ind w:firstLine="360"/>
        <w:jc w:val="both"/>
      </w:pPr>
      <w:r>
        <w:t>Para poder realizar una estimación de la cantidad de biomasa que se puede obtener a través de los Residuos Líquidos Industriales (RILes) es necesario describir que son, y además cual es el tipo de RILes que se desechan en la industria chilena (industria minera, agrícola, maderera, etc.).</w:t>
      </w:r>
    </w:p>
    <w:p w:rsidR="005B474A" w:rsidRDefault="005B474A" w:rsidP="005B474A">
      <w:pPr>
        <w:ind w:firstLine="360"/>
        <w:jc w:val="both"/>
      </w:pPr>
      <w:r>
        <w:t>Los RILes son aquellos líquidos de desecho que son generados en establecimientos industriales a través de la realización de procesos, actividades o servicios. La calidad de estos líquidos determina si son contaminantes o no.</w:t>
      </w:r>
    </w:p>
    <w:p w:rsidR="005B474A" w:rsidRDefault="005B474A" w:rsidP="005B474A">
      <w:pPr>
        <w:ind w:firstLine="360"/>
        <w:jc w:val="both"/>
      </w:pPr>
      <w:r>
        <w:t xml:space="preserve">La emisión de RILes se clasifica en clases que dependen del nivel de pureza de los líquidos que se desechan y además </w:t>
      </w:r>
      <w:proofErr w:type="spellStart"/>
      <w:r>
        <w:t>esta</w:t>
      </w:r>
      <w:proofErr w:type="spellEnd"/>
      <w:r>
        <w:t xml:space="preserve"> regulada por ley.</w:t>
      </w:r>
    </w:p>
    <w:p w:rsidR="005B474A" w:rsidRDefault="005B474A" w:rsidP="005B474A">
      <w:pPr>
        <w:ind w:firstLine="360"/>
        <w:jc w:val="both"/>
      </w:pPr>
      <w:r>
        <w:t>La clasificación que la CONAMA constituye para los RILes es la siguiente:</w:t>
      </w:r>
    </w:p>
    <w:p w:rsidR="005B474A" w:rsidRDefault="005B474A" w:rsidP="005B474A">
      <w:pPr>
        <w:pStyle w:val="Prrafodelista"/>
        <w:numPr>
          <w:ilvl w:val="0"/>
          <w:numId w:val="6"/>
        </w:numPr>
        <w:jc w:val="both"/>
      </w:pPr>
      <w:r>
        <w:t xml:space="preserve">Con constituyentes minerales: contienen metales, complejos, compuestos </w:t>
      </w:r>
      <w:proofErr w:type="spellStart"/>
      <w:r>
        <w:t>halogenados</w:t>
      </w:r>
      <w:proofErr w:type="spellEnd"/>
      <w:r>
        <w:t xml:space="preserve"> y sustancias inorgánicas con elevado índice de toxicidad. Industrias metalúrgicas y siderúrgicas, minería, industria petroquímica y procesos plásticos son los responsables de estos desechos.</w:t>
      </w:r>
    </w:p>
    <w:p w:rsidR="005B474A" w:rsidRDefault="005B474A" w:rsidP="005B474A">
      <w:pPr>
        <w:pStyle w:val="Prrafodelista"/>
        <w:numPr>
          <w:ilvl w:val="0"/>
          <w:numId w:val="6"/>
        </w:numPr>
        <w:jc w:val="both"/>
      </w:pPr>
      <w:r>
        <w:t xml:space="preserve">Con constituyentes orgánicos: Sustancias orgánicas como la celulosa, taninos, compuestos azufrados y clorados, difíciles de </w:t>
      </w:r>
      <w:proofErr w:type="spellStart"/>
      <w:r>
        <w:t>biodegradar</w:t>
      </w:r>
      <w:proofErr w:type="spellEnd"/>
      <w:r>
        <w:t>. Industria farmacéutica y alimentaria, entre otras.</w:t>
      </w:r>
    </w:p>
    <w:p w:rsidR="005B474A" w:rsidRDefault="005B474A" w:rsidP="005B474A">
      <w:pPr>
        <w:pStyle w:val="Prrafodelista"/>
        <w:numPr>
          <w:ilvl w:val="0"/>
          <w:numId w:val="6"/>
        </w:numPr>
        <w:jc w:val="both"/>
      </w:pPr>
      <w:r>
        <w:t>Constituyentes minerales y orgánicos: Combinación de los 2 anteriores.</w:t>
      </w:r>
    </w:p>
    <w:p w:rsidR="005B474A" w:rsidRDefault="005B474A" w:rsidP="005B474A">
      <w:pPr>
        <w:pStyle w:val="Prrafodelista"/>
        <w:numPr>
          <w:ilvl w:val="0"/>
          <w:numId w:val="6"/>
        </w:numPr>
        <w:jc w:val="both"/>
      </w:pPr>
      <w:r>
        <w:t>Con constituyentes de naturaleza radiactiva: materiales de elevada peligrosidad además de su larga vida media (persistencia). Procesos como reactores nucleares, laboratorios de investigación, entre otras.</w:t>
      </w:r>
    </w:p>
    <w:p w:rsidR="005B474A" w:rsidRDefault="005B474A" w:rsidP="005B474A">
      <w:pPr>
        <w:pStyle w:val="Prrafodelista"/>
        <w:numPr>
          <w:ilvl w:val="0"/>
          <w:numId w:val="6"/>
        </w:numPr>
        <w:jc w:val="both"/>
      </w:pPr>
      <w:r>
        <w:t>Que producen contaminación térmica: Vertidos que provocan cambios de temperatura al ser desechados. Cualquier emisión de vapor o líquidos enfriados son responsables de estos desechos.</w:t>
      </w:r>
    </w:p>
    <w:p w:rsidR="005B474A" w:rsidRDefault="005B474A" w:rsidP="005B474A">
      <w:pPr>
        <w:ind w:firstLine="360"/>
        <w:jc w:val="both"/>
      </w:pPr>
      <w:r>
        <w:lastRenderedPageBreak/>
        <w:t>Luego de clasificar el tipo de RILes que se desechan en nuestro país, es necesario determinar cuáles son útiles para la obtención de biomasa y que permitan que ésta sea utilizada para generar algún tipo de energía.</w:t>
      </w:r>
    </w:p>
    <w:p w:rsidR="005B474A" w:rsidRDefault="005B474A" w:rsidP="005B474A">
      <w:pPr>
        <w:ind w:firstLine="360"/>
        <w:jc w:val="both"/>
      </w:pPr>
      <w:r>
        <w:t>Para poder obtener biomasa a partir de los residuos líquidos hay que considerar los constituidos por materia orgánica, es decir, los que poseen constituyentes orgánicos o constituyentes minerales y orgánicos. De ambas fuentes se puede generar energía y como es considerada biomasa húmeda, su utilización es bien aprovechada en la generación de biogás.</w:t>
      </w:r>
    </w:p>
    <w:p w:rsidR="005B474A" w:rsidRDefault="005B474A" w:rsidP="005B474A">
      <w:pPr>
        <w:ind w:firstLine="360"/>
        <w:jc w:val="both"/>
      </w:pPr>
      <w:r>
        <w:t>Se llama biogás a la mezcla constituida por metano CH</w:t>
      </w:r>
      <w:commentRangeStart w:id="0"/>
      <w:r w:rsidRPr="002A3E92">
        <w:rPr>
          <w:vertAlign w:val="subscript"/>
        </w:rPr>
        <w:t>4</w:t>
      </w:r>
      <w:commentRangeEnd w:id="0"/>
      <w:r w:rsidR="002A3E92">
        <w:rPr>
          <w:rStyle w:val="Refdecomentario"/>
        </w:rPr>
        <w:commentReference w:id="0"/>
      </w:r>
      <w:r>
        <w:t xml:space="preserve"> en una proporción que oscila entre un 50% a un 70% y dióxido de carbono conteniendo pequeñas proporciones de otros gases como hidrógeno, nitrógeno y sulfuro de hidrógeno. Por lo tanto, para estimar la cantidad de RILes que se consideren como biomasa propiamente tal, es necesario estimar la cantidad de estos desechos que pueden ser </w:t>
      </w:r>
      <w:proofErr w:type="spellStart"/>
      <w:r>
        <w:t>metanizados</w:t>
      </w:r>
      <w:proofErr w:type="spellEnd"/>
      <w:r>
        <w:t xml:space="preserve"> a través de procesos bioquímicos o físico-químicos. </w:t>
      </w:r>
    </w:p>
    <w:p w:rsidR="005B474A" w:rsidRDefault="005B474A" w:rsidP="005B474A">
      <w:pPr>
        <w:ind w:firstLine="360"/>
        <w:jc w:val="both"/>
      </w:pPr>
      <w:r>
        <w:t>Hoy en día muchas de las empresas que trabajan con estos residuos ya hacen su propio tratamiento de RILes. Dentro de los sistemas implementados por dichas empresas, algunos contemplan lodos activados que generan una importante cantidad de lodos producto del crecimiento de la biomasa microbiana que degrada la materia orgánica presente en el RIL. También existen plantas de tratamiento físico-químico, que generan lodos orgánicos que deben ser dispuestos en lugares autorizados. Por esto, es importante que se sepa la cantidad de riles tratados y los que no lo son. Para eso, la Superintendencia de Servicios Sanitarios (SISS) publica informes con los que se pueden estimar las industrias que no tratan sus desechos.</w:t>
      </w:r>
    </w:p>
    <w:p w:rsidR="005B474A" w:rsidRDefault="005B474A" w:rsidP="005B474A">
      <w:pPr>
        <w:ind w:firstLine="360"/>
        <w:jc w:val="both"/>
      </w:pPr>
      <w:r>
        <w:t xml:space="preserve">Un concepto importante que hay que manejar, es el de DQO, una medida indirecta de la cantidad de materia orgánica capaz de ser oxidada </w:t>
      </w:r>
      <w:commentRangeStart w:id="1"/>
      <w:r>
        <w:t>químicamente</w:t>
      </w:r>
      <w:commentRangeEnd w:id="1"/>
      <w:r w:rsidR="002A3E92">
        <w:rPr>
          <w:rStyle w:val="Refdecomentario"/>
        </w:rPr>
        <w:commentReference w:id="1"/>
      </w:r>
      <w:r>
        <w:t>. Representa la cantidad de oxígeno (0</w:t>
      </w:r>
      <w:r>
        <w:rPr>
          <w:vertAlign w:val="subscript"/>
        </w:rPr>
        <w:t>2</w:t>
      </w:r>
      <w:r>
        <w:t xml:space="preserve">) necesario para oxidar completamente la materia orgánica. Luego, la materia orgánica de las RILes puede ser expresada como DQO aunque no toda es </w:t>
      </w:r>
      <w:proofErr w:type="spellStart"/>
      <w:r>
        <w:t>metanizable</w:t>
      </w:r>
      <w:proofErr w:type="spellEnd"/>
      <w:r>
        <w:t>. Finalmente se puede estimar la biomasa que se puede obtener de los desechos líquidos industriales del país y la cantidad que puede ser aprovechada para producir energía.</w:t>
      </w:r>
    </w:p>
    <w:p w:rsidR="005B474A" w:rsidRDefault="005B474A" w:rsidP="005B474A">
      <w:r>
        <w:br w:type="page"/>
      </w:r>
    </w:p>
    <w:p w:rsidR="005B474A" w:rsidRDefault="005B474A" w:rsidP="005B474A">
      <w:pPr>
        <w:pStyle w:val="Ttulo1"/>
        <w:numPr>
          <w:ilvl w:val="0"/>
          <w:numId w:val="7"/>
        </w:numPr>
        <w:spacing w:before="360" w:after="360"/>
      </w:pPr>
      <w:r>
        <w:lastRenderedPageBreak/>
        <w:t>Disponibilidad de RILes utilizables como biomasa en el país.</w:t>
      </w:r>
    </w:p>
    <w:p w:rsidR="005B474A" w:rsidRDefault="005B474A" w:rsidP="005B474A">
      <w:pPr>
        <w:pStyle w:val="Ttulo2"/>
        <w:spacing w:after="240"/>
      </w:pPr>
      <w:r>
        <w:t xml:space="preserve">3.1 Estimación de la cantidad de biomasa obtenida a partir de Riles </w:t>
      </w:r>
    </w:p>
    <w:p w:rsidR="005B474A" w:rsidRDefault="005B474A" w:rsidP="005B474A">
      <w:pPr>
        <w:keepNext/>
        <w:jc w:val="both"/>
      </w:pPr>
      <w:r>
        <w:tab/>
        <w:t>A continuación se realzará una estimación de la cantidad de biomasa que se puede obtener a partir de los Riles.</w:t>
      </w:r>
    </w:p>
    <w:p w:rsidR="005B474A" w:rsidRDefault="005B474A" w:rsidP="005B474A">
      <w:pPr>
        <w:keepNext/>
        <w:jc w:val="both"/>
      </w:pPr>
      <w:r>
        <w:t xml:space="preserve"> Para ello, se anexaron y analizaron datos de la cantidad de desechos orgánicos utilizables a partir de Riles en del año 2007 por región y la evolución del PIB chileno en los últimos años.</w:t>
      </w:r>
    </w:p>
    <w:p w:rsidR="005B474A" w:rsidRDefault="005B474A" w:rsidP="005B474A">
      <w:pPr>
        <w:keepNext/>
        <w:jc w:val="both"/>
      </w:pPr>
      <w:r>
        <w:tab/>
        <w:t>En la Tabla 1 se muestra la cantidad de biomasa presente en residuos industriales líquidos expresada como DQO en las distintas regiones del país. Las columnas clasifican los RILes de la siguiente forma:</w:t>
      </w:r>
    </w:p>
    <w:p w:rsidR="005B474A" w:rsidRDefault="005B474A" w:rsidP="005B474A">
      <w:pPr>
        <w:keepNext/>
        <w:jc w:val="both"/>
      </w:pPr>
      <w:r>
        <w:t>1</w:t>
      </w:r>
      <w:r w:rsidRPr="00654808">
        <w:rPr>
          <w:vertAlign w:val="superscript"/>
        </w:rPr>
        <w:t>era</w:t>
      </w:r>
      <w:r>
        <w:t xml:space="preserve"> Columna: Riles generados por industrias que poseen plantas de tratamiento y evacuan cuerpos superficiales o infiltran (informan a la SISS)</w:t>
      </w:r>
    </w:p>
    <w:p w:rsidR="005B474A" w:rsidRDefault="005B474A" w:rsidP="005B474A">
      <w:pPr>
        <w:keepNext/>
        <w:jc w:val="both"/>
      </w:pPr>
      <w:r>
        <w:t>2ª Columna: Riles generados por industrias que no tienen tratamiento y evacuan a cuerpos superficiales o infiltran y han informado a la SISS de sus características.</w:t>
      </w:r>
    </w:p>
    <w:p w:rsidR="005B474A" w:rsidRDefault="005B474A" w:rsidP="005B474A">
      <w:pPr>
        <w:keepNext/>
        <w:jc w:val="both"/>
      </w:pPr>
      <w:r>
        <w:t>3ª Columna: Riles generados por industrias que no tienen tratamiento y evacuan cuerpos superficiales o infiltran y no han informado a la SISS de sus características. Es una estimación a partir del número de empresas que no han informado en relación con las que sí lo han hecho.</w:t>
      </w:r>
    </w:p>
    <w:p w:rsidR="005B474A" w:rsidRDefault="005B474A" w:rsidP="005B474A">
      <w:pPr>
        <w:keepNext/>
        <w:jc w:val="both"/>
      </w:pPr>
      <w:r>
        <w:t>4ª Columna: Empresas que descargan directamente al alcantarillado. Información recogida por las sanitarias</w:t>
      </w:r>
    </w:p>
    <w:p w:rsidR="005B474A" w:rsidRDefault="005B474A" w:rsidP="005B474A">
      <w:pPr>
        <w:rPr>
          <w:rFonts w:cs="Arial"/>
          <w:b/>
          <w:bCs/>
        </w:rPr>
      </w:pPr>
      <w:r>
        <w:t xml:space="preserve"> </w:t>
      </w:r>
      <w:r w:rsidR="00DB343E">
        <w:pict>
          <v:shapetype id="_x0000_t202" coordsize="21600,21600" o:spt="202" path="m,l,21600r21600,l21600,xe">
            <v:stroke joinstyle="miter"/>
            <v:path gradientshapeok="t" o:connecttype="rect"/>
          </v:shapetype>
          <v:shape id="_x0000_s1026" type="#_x0000_t202" style="width:424.3pt;height:242.65pt;mso-wrap-distance-left:0;mso-wrap-distance-right:0;mso-position-horizontal-relative:char;mso-position-vertical-relative:line" stroked="f">
            <v:fill color2="black"/>
            <v:textbox inset="0,0,0,0">
              <w:txbxContent>
                <w:p w:rsidR="005B474A" w:rsidRDefault="005B474A" w:rsidP="005B474A">
                  <w:pPr>
                    <w:pStyle w:val="Tabla"/>
                    <w:jc w:val="center"/>
                    <w:rPr>
                      <w:vertAlign w:val="superscript"/>
                    </w:rPr>
                  </w:pPr>
                  <w:r>
                    <w:rPr>
                      <w:noProof/>
                      <w:lang w:eastAsia="es-ES"/>
                    </w:rPr>
                    <w:drawing>
                      <wp:inline distT="0" distB="0" distL="0" distR="0">
                        <wp:extent cx="5391150" cy="263842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391150" cy="2638425"/>
                                </a:xfrm>
                                <a:prstGeom prst="rect">
                                  <a:avLst/>
                                </a:prstGeom>
                                <a:noFill/>
                                <a:ln w="9525">
                                  <a:noFill/>
                                  <a:miter lim="800000"/>
                                  <a:headEnd/>
                                  <a:tailEnd/>
                                </a:ln>
                              </pic:spPr>
                            </pic:pic>
                          </a:graphicData>
                        </a:graphic>
                      </wp:inline>
                    </w:drawing>
                  </w:r>
                  <w:r>
                    <w:t xml:space="preserve">Tabla </w:t>
                  </w:r>
                  <w:fldSimple w:instr=" SEQ &quot;Tabla&quot; \*Arabic ">
                    <w:r>
                      <w:t>1</w:t>
                    </w:r>
                  </w:fldSimple>
                  <w:r>
                    <w:t xml:space="preserve">: Biomasa presente en RILes por regiones </w:t>
                  </w:r>
                  <w:r>
                    <w:rPr>
                      <w:vertAlign w:val="superscript"/>
                    </w:rPr>
                    <w:t>(3)</w:t>
                  </w:r>
                </w:p>
                <w:p w:rsidR="005B474A" w:rsidRDefault="005B474A" w:rsidP="005B474A">
                  <w:pPr>
                    <w:pStyle w:val="Tabla"/>
                    <w:rPr>
                      <w:vertAlign w:val="subscript"/>
                    </w:rPr>
                  </w:pPr>
                </w:p>
              </w:txbxContent>
            </v:textbox>
            <w10:wrap type="none"/>
            <w10:anchorlock/>
          </v:shape>
        </w:pict>
      </w:r>
    </w:p>
    <w:tbl>
      <w:tblPr>
        <w:tblW w:w="0" w:type="auto"/>
        <w:tblInd w:w="87" w:type="dxa"/>
        <w:tblLayout w:type="fixed"/>
        <w:tblLook w:val="0000"/>
      </w:tblPr>
      <w:tblGrid>
        <w:gridCol w:w="5205"/>
        <w:gridCol w:w="2265"/>
        <w:gridCol w:w="30"/>
      </w:tblGrid>
      <w:tr w:rsidR="005B474A" w:rsidTr="00F836FE">
        <w:trPr>
          <w:gridAfter w:val="1"/>
          <w:wAfter w:w="30" w:type="dxa"/>
          <w:trHeight w:val="255"/>
        </w:trPr>
        <w:tc>
          <w:tcPr>
            <w:tcW w:w="5205" w:type="dxa"/>
            <w:shd w:val="clear" w:color="auto" w:fill="FFFFFF"/>
          </w:tcPr>
          <w:p w:rsidR="005B474A" w:rsidRDefault="005B474A" w:rsidP="00F836FE">
            <w:pPr>
              <w:snapToGrid w:val="0"/>
              <w:spacing w:line="100" w:lineRule="atLeast"/>
              <w:rPr>
                <w:rFonts w:cs="Arial"/>
                <w:b/>
                <w:bCs/>
              </w:rPr>
            </w:pPr>
            <w:r>
              <w:rPr>
                <w:rFonts w:cs="Arial"/>
                <w:b/>
                <w:bCs/>
              </w:rPr>
              <w:t xml:space="preserve">Producto interno bruto chileno a partir del </w:t>
            </w:r>
            <w:commentRangeStart w:id="2"/>
            <w:r>
              <w:rPr>
                <w:rFonts w:cs="Arial"/>
                <w:b/>
                <w:bCs/>
              </w:rPr>
              <w:t>año</w:t>
            </w:r>
            <w:commentRangeEnd w:id="2"/>
            <w:r w:rsidR="002A3E92">
              <w:rPr>
                <w:rStyle w:val="Refdecomentario"/>
              </w:rPr>
              <w:commentReference w:id="2"/>
            </w:r>
            <w:r>
              <w:rPr>
                <w:rFonts w:cs="Arial"/>
                <w:b/>
                <w:bCs/>
              </w:rPr>
              <w:t xml:space="preserve"> 2003:</w:t>
            </w:r>
          </w:p>
        </w:tc>
        <w:tc>
          <w:tcPr>
            <w:tcW w:w="2265" w:type="dxa"/>
            <w:shd w:val="clear" w:color="auto" w:fill="FFFFFF"/>
          </w:tcPr>
          <w:p w:rsidR="005B474A" w:rsidRDefault="005B474A" w:rsidP="00F836FE">
            <w:pPr>
              <w:snapToGrid w:val="0"/>
              <w:spacing w:line="100" w:lineRule="atLeast"/>
            </w:pP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b/>
                <w:bCs/>
              </w:rPr>
            </w:pPr>
            <w:r>
              <w:rPr>
                <w:rFonts w:cs="Arial"/>
                <w:b/>
                <w:bCs/>
              </w:rPr>
              <w:t>Año</w:t>
            </w:r>
          </w:p>
        </w:tc>
        <w:tc>
          <w:tcPr>
            <w:tcW w:w="2295" w:type="dxa"/>
            <w:gridSpan w:val="2"/>
            <w:tcBorders>
              <w:top w:val="single" w:sz="4" w:space="0" w:color="808080"/>
              <w:left w:val="single" w:sz="4" w:space="0" w:color="808080"/>
              <w:right w:val="single" w:sz="4" w:space="0" w:color="808080"/>
            </w:tcBorders>
            <w:shd w:val="clear" w:color="auto" w:fill="FFFFFF"/>
          </w:tcPr>
          <w:p w:rsidR="005B474A" w:rsidRDefault="005B474A" w:rsidP="00F836FE">
            <w:pPr>
              <w:snapToGrid w:val="0"/>
              <w:spacing w:line="100" w:lineRule="atLeast"/>
              <w:rPr>
                <w:rFonts w:cs="Arial"/>
                <w:b/>
                <w:bCs/>
              </w:rPr>
            </w:pPr>
            <w:r>
              <w:rPr>
                <w:rFonts w:cs="Arial"/>
                <w:b/>
                <w:bCs/>
              </w:rPr>
              <w:t>PIB</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2003</w:t>
            </w:r>
          </w:p>
        </w:tc>
        <w:tc>
          <w:tcPr>
            <w:tcW w:w="2295" w:type="dxa"/>
            <w:gridSpan w:val="2"/>
            <w:tcBorders>
              <w:top w:val="single" w:sz="4" w:space="0" w:color="808080"/>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51.156.415</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2004</w:t>
            </w:r>
          </w:p>
        </w:tc>
        <w:tc>
          <w:tcPr>
            <w:tcW w:w="2295" w:type="dxa"/>
            <w:gridSpan w:val="2"/>
            <w:tcBorders>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54.246.819</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2005</w:t>
            </w:r>
          </w:p>
        </w:tc>
        <w:tc>
          <w:tcPr>
            <w:tcW w:w="2295" w:type="dxa"/>
            <w:gridSpan w:val="2"/>
            <w:tcBorders>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57.262.645</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2006</w:t>
            </w:r>
          </w:p>
        </w:tc>
        <w:tc>
          <w:tcPr>
            <w:tcW w:w="2295" w:type="dxa"/>
            <w:gridSpan w:val="2"/>
            <w:tcBorders>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59.890.971</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2007</w:t>
            </w:r>
          </w:p>
        </w:tc>
        <w:tc>
          <w:tcPr>
            <w:tcW w:w="2295" w:type="dxa"/>
            <w:gridSpan w:val="2"/>
            <w:tcBorders>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62.646.126</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2008</w:t>
            </w:r>
          </w:p>
        </w:tc>
        <w:tc>
          <w:tcPr>
            <w:tcW w:w="2295" w:type="dxa"/>
            <w:gridSpan w:val="2"/>
            <w:tcBorders>
              <w:left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64.954.930</w:t>
            </w:r>
          </w:p>
        </w:tc>
      </w:tr>
      <w:tr w:rsidR="005B474A" w:rsidTr="00F836FE">
        <w:trPr>
          <w:trHeight w:val="236"/>
        </w:trPr>
        <w:tc>
          <w:tcPr>
            <w:tcW w:w="5205" w:type="dxa"/>
            <w:shd w:val="clear" w:color="auto" w:fill="FFFFFF"/>
          </w:tcPr>
          <w:p w:rsidR="005B474A" w:rsidRDefault="005B474A" w:rsidP="00F836FE">
            <w:pPr>
              <w:snapToGrid w:val="0"/>
              <w:spacing w:line="100" w:lineRule="atLeast"/>
              <w:rPr>
                <w:rFonts w:cs="Arial"/>
              </w:rPr>
            </w:pPr>
            <w:r>
              <w:rPr>
                <w:rFonts w:cs="Arial"/>
              </w:rPr>
              <w:lastRenderedPageBreak/>
              <w:t xml:space="preserve">2009 </w:t>
            </w:r>
          </w:p>
        </w:tc>
        <w:tc>
          <w:tcPr>
            <w:tcW w:w="2295" w:type="dxa"/>
            <w:gridSpan w:val="2"/>
            <w:tcBorders>
              <w:left w:val="single" w:sz="4" w:space="0" w:color="808080"/>
              <w:bottom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63.963.490</w:t>
            </w:r>
          </w:p>
        </w:tc>
      </w:tr>
      <w:tr w:rsidR="005B474A" w:rsidTr="00F836FE">
        <w:trPr>
          <w:trHeight w:val="255"/>
        </w:trPr>
        <w:tc>
          <w:tcPr>
            <w:tcW w:w="5205" w:type="dxa"/>
            <w:shd w:val="clear" w:color="auto" w:fill="FFFFFF"/>
          </w:tcPr>
          <w:p w:rsidR="005B474A" w:rsidRDefault="005B474A" w:rsidP="00F836FE">
            <w:pPr>
              <w:snapToGrid w:val="0"/>
              <w:spacing w:line="100" w:lineRule="atLeast"/>
              <w:rPr>
                <w:rFonts w:cs="Arial"/>
              </w:rPr>
            </w:pPr>
            <w:r>
              <w:rPr>
                <w:rFonts w:cs="Arial"/>
              </w:rPr>
              <w:t>2010(*)</w:t>
            </w:r>
          </w:p>
        </w:tc>
        <w:tc>
          <w:tcPr>
            <w:tcW w:w="2295" w:type="dxa"/>
            <w:gridSpan w:val="2"/>
            <w:tcBorders>
              <w:left w:val="single" w:sz="4" w:space="0" w:color="808080"/>
              <w:bottom w:val="single" w:sz="4" w:space="0" w:color="808080"/>
              <w:right w:val="single" w:sz="4" w:space="0" w:color="808080"/>
            </w:tcBorders>
            <w:shd w:val="clear" w:color="auto" w:fill="FFFFFF"/>
          </w:tcPr>
          <w:p w:rsidR="005B474A" w:rsidRDefault="005B474A" w:rsidP="00F836FE">
            <w:pPr>
              <w:snapToGrid w:val="0"/>
              <w:spacing w:line="100" w:lineRule="atLeast"/>
              <w:jc w:val="right"/>
              <w:rPr>
                <w:rFonts w:cs="Arial"/>
              </w:rPr>
            </w:pPr>
            <w:r>
              <w:rPr>
                <w:rFonts w:cs="Arial"/>
              </w:rPr>
              <w:t>67.161.664</w:t>
            </w:r>
          </w:p>
        </w:tc>
      </w:tr>
    </w:tbl>
    <w:p w:rsidR="005B474A" w:rsidRDefault="005B474A" w:rsidP="005B474A">
      <w:pPr>
        <w:jc w:val="both"/>
      </w:pPr>
      <w:r>
        <w:t>(*)Para el presente año, el Banco central estima el crecimiento del PIB para este año entre un 4.5 y un 5.5 por ciento.  (2)</w:t>
      </w:r>
    </w:p>
    <w:p w:rsidR="005B474A" w:rsidRDefault="005B474A" w:rsidP="005B474A">
      <w:pPr>
        <w:ind w:firstLine="360"/>
        <w:jc w:val="both"/>
      </w:pPr>
      <w:r>
        <w:t xml:space="preserve">Con los datos anteriores, considerando el aumento del producto interno bruto entre el año 2007 (año de publicación de los datos) y el año 2010 (utilizando estimación del banco central), se tiene un crecimiento del 6.72 por ciento. </w:t>
      </w:r>
    </w:p>
    <w:p w:rsidR="005B474A" w:rsidRDefault="005B474A" w:rsidP="005B474A">
      <w:pPr>
        <w:ind w:firstLine="360"/>
        <w:jc w:val="both"/>
        <w:rPr>
          <w:b/>
        </w:rPr>
      </w:pPr>
      <w:r>
        <w:t xml:space="preserve">Suponiendo que, a nivel nacional, el aumento de descargas de Riles es directamente proporcional a la producción anual, se estima un aumento de éstas en un 6.72  por ciento para el año 2010 respecto a al año 2007. Esto implica que se tendría, por los datos de la tabla 1, </w:t>
      </w:r>
      <w:r w:rsidRPr="00FD2A8C">
        <w:rPr>
          <w:b/>
        </w:rPr>
        <w:t>una canti</w:t>
      </w:r>
      <w:r>
        <w:rPr>
          <w:b/>
        </w:rPr>
        <w:t>dad de 147.195*(1.0672)=157.086,</w:t>
      </w:r>
      <w:r w:rsidRPr="00FD2A8C">
        <w:rPr>
          <w:b/>
        </w:rPr>
        <w:t>5 toneladas de materia orgánica utilizable (biomasa)</w:t>
      </w:r>
      <w:r>
        <w:rPr>
          <w:b/>
        </w:rPr>
        <w:t xml:space="preserve"> para el año 2010</w:t>
      </w:r>
      <w:r w:rsidRPr="00FD2A8C">
        <w:rPr>
          <w:b/>
        </w:rPr>
        <w:t>.</w:t>
      </w:r>
    </w:p>
    <w:p w:rsidR="005B474A" w:rsidRDefault="005B474A" w:rsidP="005B474A">
      <w:pPr>
        <w:ind w:firstLine="360"/>
        <w:jc w:val="both"/>
      </w:pPr>
      <w:r>
        <w:t>Sobre los valores calculados se puede obtener el potencial teórico de biogás de residuo industrial líquido (RIL). En la Tabla N°2 del anexo, se muestra dicho potencial para el año 2007, donde el cálculo se estableció sobre una base conservadora, tomando en consideración un rendimiento de los sistemas anaerobios de tratamiento del 65% y una conversión de DQO a metano de 0,3 m</w:t>
      </w:r>
      <w:r>
        <w:rPr>
          <w:vertAlign w:val="superscript"/>
        </w:rPr>
        <w:t>3</w:t>
      </w:r>
      <w:r>
        <w:t>/kg DQO degradado. Luego, según la Tabla 2, la cantidad de biogás que se podía obtener en el año 2007 era de 28703000 [m</w:t>
      </w:r>
      <w:r>
        <w:rPr>
          <w:vertAlign w:val="superscript"/>
        </w:rPr>
        <w:t>3</w:t>
      </w:r>
      <w:r>
        <w:t>/año] y utilizando la tasa de crecimiento desde ese año hasta el 2010, se estima que para este año la cantidad actual que se podría obtener es de:</w:t>
      </w:r>
    </w:p>
    <w:p w:rsidR="005B474A" w:rsidRDefault="005B474A" w:rsidP="005B474A">
      <w:pPr>
        <w:ind w:firstLine="708"/>
        <w:jc w:val="center"/>
        <w:rPr>
          <w:rFonts w:eastAsiaTheme="minorEastAsia"/>
        </w:rPr>
      </w:pPr>
      <m:oMathPara>
        <m:oMath>
          <m:r>
            <w:rPr>
              <w:rFonts w:ascii="Cambria Math" w:hAnsi="Cambria Math"/>
            </w:rPr>
            <m:t>28.703.000[</m:t>
          </m:r>
          <m:f>
            <m:fPr>
              <m:ctrlPr>
                <w:rPr>
                  <w:rFonts w:ascii="Cambria Math" w:hAnsi="Cambria Math"/>
                  <w:i/>
                </w:rPr>
              </m:ctrlPr>
            </m:fPr>
            <m:num>
              <m:r>
                <w:rPr>
                  <w:rFonts w:ascii="Cambria Math" w:hAnsi="Cambria Math"/>
                </w:rPr>
                <m:t>m</m:t>
              </m:r>
              <m:r>
                <w:rPr>
                  <w:rFonts w:ascii="Cambria Math" w:hAnsi="Cambria Math"/>
                  <w:vertAlign w:val="superscript"/>
                </w:rPr>
                <m:t>3</m:t>
              </m:r>
              <m:ctrlPr>
                <w:rPr>
                  <w:rFonts w:ascii="Cambria Math" w:hAnsi="Cambria Math"/>
                  <w:i/>
                  <w:vertAlign w:val="superscript"/>
                </w:rPr>
              </m:ctrlPr>
            </m:num>
            <m:den>
              <m:r>
                <w:rPr>
                  <w:rFonts w:ascii="Cambria Math" w:hAnsi="Cambria Math"/>
                </w:rPr>
                <m:t>año 2007</m:t>
              </m:r>
            </m:den>
          </m:f>
          <m:r>
            <w:rPr>
              <w:rFonts w:ascii="Cambria Math" w:hAnsi="Cambria Math"/>
            </w:rPr>
            <m:t>]*1,0672=30.631.841,6 [</m:t>
          </m:r>
          <m:f>
            <m:fPr>
              <m:ctrlPr>
                <w:rPr>
                  <w:rFonts w:ascii="Cambria Math" w:hAnsi="Cambria Math"/>
                  <w:i/>
                </w:rPr>
              </m:ctrlPr>
            </m:fPr>
            <m:num>
              <m:r>
                <w:rPr>
                  <w:rFonts w:ascii="Cambria Math" w:hAnsi="Cambria Math"/>
                </w:rPr>
                <m:t>m</m:t>
              </m:r>
              <m:r>
                <w:rPr>
                  <w:rFonts w:ascii="Cambria Math" w:hAnsi="Cambria Math"/>
                  <w:vertAlign w:val="superscript"/>
                </w:rPr>
                <m:t>3</m:t>
              </m:r>
              <m:ctrlPr>
                <w:rPr>
                  <w:rFonts w:ascii="Cambria Math" w:hAnsi="Cambria Math"/>
                  <w:i/>
                  <w:vertAlign w:val="superscript"/>
                </w:rPr>
              </m:ctrlPr>
            </m:num>
            <m:den>
              <m:r>
                <w:rPr>
                  <w:rFonts w:ascii="Cambria Math" w:hAnsi="Cambria Math"/>
                </w:rPr>
                <m:t>año 2010</m:t>
              </m:r>
            </m:den>
          </m:f>
          <m:r>
            <w:rPr>
              <w:rFonts w:ascii="Cambria Math" w:hAnsi="Cambria Math"/>
            </w:rPr>
            <m:t>]</m:t>
          </m:r>
        </m:oMath>
      </m:oMathPara>
    </w:p>
    <w:p w:rsidR="005B474A" w:rsidRDefault="005B474A" w:rsidP="005B474A">
      <w:pPr>
        <w:ind w:firstLine="360"/>
        <w:jc w:val="both"/>
        <w:rPr>
          <w:rFonts w:ascii="Calibri" w:eastAsia="Calibri" w:hAnsi="Calibri"/>
          <w:b/>
        </w:rPr>
      </w:pPr>
      <w:r>
        <w:rPr>
          <w:rFonts w:ascii="Calibri" w:eastAsia="Calibri" w:hAnsi="Calibri"/>
        </w:rPr>
        <w:t>Se tiene que el poder calorífico del metano es de 8.569Kcal/m3, equivalente a 9,9KWh/m3, por</w:t>
      </w:r>
      <w:r>
        <w:rPr>
          <w:rFonts w:ascii="Calibri" w:eastAsia="Calibri" w:hAnsi="Calibri"/>
          <w:b/>
        </w:rPr>
        <w:t xml:space="preserve"> </w:t>
      </w:r>
      <w:r w:rsidRPr="0041210E">
        <w:rPr>
          <w:rFonts w:ascii="Calibri" w:eastAsia="Calibri" w:hAnsi="Calibri"/>
        </w:rPr>
        <w:t>lo que</w:t>
      </w:r>
      <w:r>
        <w:rPr>
          <w:rFonts w:ascii="Calibri" w:eastAsia="Calibri" w:hAnsi="Calibri"/>
          <w:b/>
        </w:rPr>
        <w:t xml:space="preserve"> se puede obtener una cantidad de 305,18MWh para el año 2010</w:t>
      </w:r>
      <w:r>
        <w:rPr>
          <w:b/>
        </w:rPr>
        <w:t>, a partir de lo</w:t>
      </w:r>
      <w:r>
        <w:rPr>
          <w:rFonts w:ascii="Calibri" w:eastAsia="Calibri" w:hAnsi="Calibri"/>
          <w:b/>
        </w:rPr>
        <w:t>s Riles orgánicos utilizables.</w:t>
      </w:r>
    </w:p>
    <w:p w:rsidR="005B474A" w:rsidRDefault="005B474A" w:rsidP="005B474A">
      <w:pPr>
        <w:ind w:firstLine="360"/>
        <w:jc w:val="both"/>
      </w:pPr>
    </w:p>
    <w:p w:rsidR="005B474A" w:rsidRDefault="005B474A" w:rsidP="005B474A">
      <w:pPr>
        <w:ind w:firstLine="360"/>
        <w:jc w:val="both"/>
      </w:pPr>
    </w:p>
    <w:p w:rsidR="005B474A" w:rsidRDefault="005B474A" w:rsidP="005B474A">
      <w:pPr>
        <w:ind w:firstLine="360"/>
        <w:jc w:val="both"/>
      </w:pPr>
    </w:p>
    <w:p w:rsidR="005B474A" w:rsidRDefault="005B474A" w:rsidP="005B474A">
      <w:pPr>
        <w:ind w:firstLine="360"/>
        <w:jc w:val="both"/>
      </w:pPr>
    </w:p>
    <w:p w:rsidR="005B474A" w:rsidRDefault="005B474A" w:rsidP="005B474A">
      <w:pPr>
        <w:ind w:firstLine="360"/>
        <w:jc w:val="both"/>
      </w:pPr>
    </w:p>
    <w:p w:rsidR="005B474A" w:rsidRDefault="005B474A" w:rsidP="005B474A">
      <w:pPr>
        <w:pStyle w:val="Ttulo1"/>
        <w:numPr>
          <w:ilvl w:val="0"/>
          <w:numId w:val="7"/>
        </w:numPr>
        <w:spacing w:before="360" w:after="360"/>
      </w:pPr>
      <w:r>
        <w:t>Conclusión</w:t>
      </w:r>
    </w:p>
    <w:p w:rsidR="005B474A" w:rsidRDefault="005B474A" w:rsidP="005B474A">
      <w:pPr>
        <w:pStyle w:val="Ttulo1"/>
        <w:spacing w:before="360" w:after="360"/>
        <w:jc w:val="both"/>
        <w:rPr>
          <w:rFonts w:asciiTheme="minorHAnsi" w:eastAsiaTheme="minorHAnsi" w:hAnsiTheme="minorHAnsi" w:cstheme="minorBidi"/>
          <w:b w:val="0"/>
          <w:bCs w:val="0"/>
          <w:color w:val="auto"/>
          <w:sz w:val="22"/>
          <w:szCs w:val="22"/>
        </w:rPr>
      </w:pPr>
      <w:r>
        <w:tab/>
      </w:r>
      <w:r w:rsidRPr="00CA2C0A">
        <w:rPr>
          <w:rFonts w:asciiTheme="minorHAnsi" w:eastAsiaTheme="minorHAnsi" w:hAnsiTheme="minorHAnsi" w:cstheme="minorBidi"/>
          <w:b w:val="0"/>
          <w:bCs w:val="0"/>
          <w:color w:val="auto"/>
          <w:sz w:val="22"/>
          <w:szCs w:val="22"/>
        </w:rPr>
        <w:t>Es posible</w:t>
      </w:r>
      <w:r>
        <w:rPr>
          <w:rFonts w:asciiTheme="minorHAnsi" w:eastAsiaTheme="minorHAnsi" w:hAnsiTheme="minorHAnsi" w:cstheme="minorBidi"/>
          <w:b w:val="0"/>
          <w:bCs w:val="0"/>
          <w:color w:val="auto"/>
          <w:sz w:val="22"/>
          <w:szCs w:val="22"/>
        </w:rPr>
        <w:t xml:space="preserve"> obtener energía de los Residuos Líquidos Industriales (RILes), ya que parte de </w:t>
      </w:r>
      <w:ins w:id="3" w:author="FCFM" w:date="2010-09-21T19:29:00Z">
        <w:r w:rsidR="002A3E92">
          <w:rPr>
            <w:rFonts w:asciiTheme="minorHAnsi" w:eastAsiaTheme="minorHAnsi" w:hAnsiTheme="minorHAnsi" w:cstheme="minorBidi"/>
            <w:b w:val="0"/>
            <w:bCs w:val="0"/>
            <w:color w:val="auto"/>
            <w:sz w:val="22"/>
            <w:szCs w:val="22"/>
          </w:rPr>
          <w:t>é</w:t>
        </w:r>
      </w:ins>
      <w:del w:id="4" w:author="FCFM" w:date="2010-09-21T19:28:00Z">
        <w:r w:rsidDel="002A3E92">
          <w:rPr>
            <w:rFonts w:asciiTheme="minorHAnsi" w:eastAsiaTheme="minorHAnsi" w:hAnsiTheme="minorHAnsi" w:cstheme="minorBidi"/>
            <w:b w:val="0"/>
            <w:bCs w:val="0"/>
            <w:color w:val="auto"/>
            <w:sz w:val="22"/>
            <w:szCs w:val="22"/>
          </w:rPr>
          <w:delText>e</w:delText>
        </w:r>
      </w:del>
      <w:r>
        <w:rPr>
          <w:rFonts w:asciiTheme="minorHAnsi" w:eastAsiaTheme="minorHAnsi" w:hAnsiTheme="minorHAnsi" w:cstheme="minorBidi"/>
          <w:b w:val="0"/>
          <w:bCs w:val="0"/>
          <w:color w:val="auto"/>
          <w:sz w:val="22"/>
          <w:szCs w:val="22"/>
        </w:rPr>
        <w:t xml:space="preserve">stos están compuestos por materia orgánica que puede ser </w:t>
      </w:r>
      <w:proofErr w:type="spellStart"/>
      <w:r>
        <w:rPr>
          <w:rFonts w:asciiTheme="minorHAnsi" w:eastAsiaTheme="minorHAnsi" w:hAnsiTheme="minorHAnsi" w:cstheme="minorBidi"/>
          <w:b w:val="0"/>
          <w:bCs w:val="0"/>
          <w:color w:val="auto"/>
          <w:sz w:val="22"/>
          <w:szCs w:val="22"/>
        </w:rPr>
        <w:t>metanizada</w:t>
      </w:r>
      <w:proofErr w:type="spellEnd"/>
      <w:r>
        <w:rPr>
          <w:rFonts w:asciiTheme="minorHAnsi" w:eastAsiaTheme="minorHAnsi" w:hAnsiTheme="minorHAnsi" w:cstheme="minorBidi"/>
          <w:b w:val="0"/>
          <w:bCs w:val="0"/>
          <w:color w:val="auto"/>
          <w:sz w:val="22"/>
          <w:szCs w:val="22"/>
        </w:rPr>
        <w:t xml:space="preserve">, ya sea en lodos activados con el consecuente crecimiento de biomasa o a través de tratamientos físico-químicos que requieren de autorización para poder operar. </w:t>
      </w:r>
    </w:p>
    <w:p w:rsidR="005B474A" w:rsidRPr="00C71608" w:rsidRDefault="005B474A" w:rsidP="005B474A">
      <w:r>
        <w:tab/>
        <w:t xml:space="preserve">Al ser biomasa húmeda, el mejor uso energético que se le puede dar, es </w:t>
      </w:r>
      <w:del w:id="5" w:author="FCFM" w:date="2010-09-21T19:29:00Z">
        <w:r w:rsidDel="002A3E92">
          <w:delText>conviritendola</w:delText>
        </w:r>
      </w:del>
      <w:ins w:id="6" w:author="FCFM" w:date="2010-09-21T19:29:00Z">
        <w:r w:rsidR="002A3E92">
          <w:t>convirtiéndola</w:t>
        </w:r>
      </w:ins>
      <w:r>
        <w:t xml:space="preserve"> en biogás.</w:t>
      </w:r>
    </w:p>
    <w:p w:rsidR="005B474A" w:rsidRDefault="005B474A" w:rsidP="005B474A">
      <w:pPr>
        <w:pStyle w:val="Ttulo1"/>
        <w:spacing w:before="360" w:after="360"/>
        <w:jc w:val="both"/>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lastRenderedPageBreak/>
        <w:tab/>
        <w:t xml:space="preserve">La cantidad de biomasa que se puede obtener de los RILes es estimada utilizando valores de materia orgánica que puede ser oxidada y que fueron medidos en el año 2007 por la </w:t>
      </w:r>
      <w:ins w:id="7" w:author="FCFM" w:date="2010-09-21T19:29:00Z">
        <w:r w:rsidR="002A3E92">
          <w:rPr>
            <w:rFonts w:asciiTheme="minorHAnsi" w:eastAsiaTheme="minorHAnsi" w:hAnsiTheme="minorHAnsi" w:cstheme="minorBidi"/>
            <w:b w:val="0"/>
            <w:bCs w:val="0"/>
            <w:color w:val="auto"/>
            <w:sz w:val="22"/>
            <w:szCs w:val="22"/>
          </w:rPr>
          <w:t>C</w:t>
        </w:r>
      </w:ins>
      <w:del w:id="8" w:author="FCFM" w:date="2010-09-21T19:29:00Z">
        <w:r w:rsidDel="002A3E92">
          <w:rPr>
            <w:rFonts w:asciiTheme="minorHAnsi" w:eastAsiaTheme="minorHAnsi" w:hAnsiTheme="minorHAnsi" w:cstheme="minorBidi"/>
            <w:b w:val="0"/>
            <w:bCs w:val="0"/>
            <w:color w:val="auto"/>
            <w:sz w:val="22"/>
            <w:szCs w:val="22"/>
          </w:rPr>
          <w:delText>c</w:delText>
        </w:r>
      </w:del>
      <w:r>
        <w:rPr>
          <w:rFonts w:asciiTheme="minorHAnsi" w:eastAsiaTheme="minorHAnsi" w:hAnsiTheme="minorHAnsi" w:cstheme="minorBidi"/>
          <w:b w:val="0"/>
          <w:bCs w:val="0"/>
          <w:color w:val="auto"/>
          <w:sz w:val="22"/>
          <w:szCs w:val="22"/>
        </w:rPr>
        <w:t xml:space="preserve">omisión </w:t>
      </w:r>
      <w:del w:id="9" w:author="FCFM" w:date="2010-09-21T19:29:00Z">
        <w:r w:rsidDel="002A3E92">
          <w:rPr>
            <w:rFonts w:asciiTheme="minorHAnsi" w:eastAsiaTheme="minorHAnsi" w:hAnsiTheme="minorHAnsi" w:cstheme="minorBidi"/>
            <w:b w:val="0"/>
            <w:bCs w:val="0"/>
            <w:color w:val="auto"/>
            <w:sz w:val="22"/>
            <w:szCs w:val="22"/>
          </w:rPr>
          <w:delText>na</w:delText>
        </w:r>
      </w:del>
      <w:ins w:id="10" w:author="FCFM" w:date="2010-09-21T19:29:00Z">
        <w:r w:rsidR="002A3E92">
          <w:rPr>
            <w:rFonts w:asciiTheme="minorHAnsi" w:eastAsiaTheme="minorHAnsi" w:hAnsiTheme="minorHAnsi" w:cstheme="minorBidi"/>
            <w:b w:val="0"/>
            <w:bCs w:val="0"/>
            <w:color w:val="auto"/>
            <w:sz w:val="22"/>
            <w:szCs w:val="22"/>
          </w:rPr>
          <w:t>Na</w:t>
        </w:r>
      </w:ins>
      <w:r>
        <w:rPr>
          <w:rFonts w:asciiTheme="minorHAnsi" w:eastAsiaTheme="minorHAnsi" w:hAnsiTheme="minorHAnsi" w:cstheme="minorBidi"/>
          <w:b w:val="0"/>
          <w:bCs w:val="0"/>
          <w:color w:val="auto"/>
          <w:sz w:val="22"/>
          <w:szCs w:val="22"/>
        </w:rPr>
        <w:t xml:space="preserve">cional de </w:t>
      </w:r>
      <w:del w:id="11" w:author="FCFM" w:date="2010-09-21T19:29:00Z">
        <w:r w:rsidDel="002A3E92">
          <w:rPr>
            <w:rFonts w:asciiTheme="minorHAnsi" w:eastAsiaTheme="minorHAnsi" w:hAnsiTheme="minorHAnsi" w:cstheme="minorBidi"/>
            <w:b w:val="0"/>
            <w:bCs w:val="0"/>
            <w:color w:val="auto"/>
            <w:sz w:val="22"/>
            <w:szCs w:val="22"/>
          </w:rPr>
          <w:delText>e</w:delText>
        </w:r>
      </w:del>
      <w:ins w:id="12" w:author="FCFM" w:date="2010-09-21T19:29:00Z">
        <w:r w:rsidR="002A3E92">
          <w:rPr>
            <w:rFonts w:asciiTheme="minorHAnsi" w:eastAsiaTheme="minorHAnsi" w:hAnsiTheme="minorHAnsi" w:cstheme="minorBidi"/>
            <w:b w:val="0"/>
            <w:bCs w:val="0"/>
            <w:color w:val="auto"/>
            <w:sz w:val="22"/>
            <w:szCs w:val="22"/>
          </w:rPr>
          <w:t>E</w:t>
        </w:r>
      </w:ins>
      <w:r>
        <w:rPr>
          <w:rFonts w:asciiTheme="minorHAnsi" w:eastAsiaTheme="minorHAnsi" w:hAnsiTheme="minorHAnsi" w:cstheme="minorBidi"/>
          <w:b w:val="0"/>
          <w:bCs w:val="0"/>
          <w:color w:val="auto"/>
          <w:sz w:val="22"/>
          <w:szCs w:val="22"/>
        </w:rPr>
        <w:t>nergía. Con este dato y a través del indicador PIB, se trajeron dichos valores al año 2010. De esta forma, se estima que en el presente año, la biomasa disponible para generar biocombustible es de 157.08</w:t>
      </w:r>
      <w:ins w:id="13" w:author="FCFM" w:date="2010-09-21T19:29:00Z">
        <w:r w:rsidR="002A3E92">
          <w:rPr>
            <w:rFonts w:asciiTheme="minorHAnsi" w:eastAsiaTheme="minorHAnsi" w:hAnsiTheme="minorHAnsi" w:cstheme="minorBidi"/>
            <w:b w:val="0"/>
            <w:bCs w:val="0"/>
            <w:color w:val="auto"/>
            <w:sz w:val="22"/>
            <w:szCs w:val="22"/>
          </w:rPr>
          <w:t>7</w:t>
        </w:r>
      </w:ins>
      <w:del w:id="14" w:author="FCFM" w:date="2010-09-21T19:29:00Z">
        <w:r w:rsidDel="002A3E92">
          <w:rPr>
            <w:rFonts w:asciiTheme="minorHAnsi" w:eastAsiaTheme="minorHAnsi" w:hAnsiTheme="minorHAnsi" w:cstheme="minorBidi"/>
            <w:b w:val="0"/>
            <w:bCs w:val="0"/>
            <w:color w:val="auto"/>
            <w:sz w:val="22"/>
            <w:szCs w:val="22"/>
          </w:rPr>
          <w:delText xml:space="preserve">6,5 </w:delText>
        </w:r>
      </w:del>
      <w:r>
        <w:rPr>
          <w:rFonts w:asciiTheme="minorHAnsi" w:eastAsiaTheme="minorHAnsi" w:hAnsiTheme="minorHAnsi" w:cstheme="minorBidi"/>
          <w:b w:val="0"/>
          <w:bCs w:val="0"/>
          <w:color w:val="auto"/>
          <w:sz w:val="22"/>
          <w:szCs w:val="22"/>
        </w:rPr>
        <w:t xml:space="preserve">toneladas, las que se calcula que tienen un potencial teórico para producir 305,18 </w:t>
      </w:r>
      <w:proofErr w:type="spellStart"/>
      <w:r>
        <w:rPr>
          <w:rFonts w:asciiTheme="minorHAnsi" w:eastAsiaTheme="minorHAnsi" w:hAnsiTheme="minorHAnsi" w:cstheme="minorBidi"/>
          <w:b w:val="0"/>
          <w:bCs w:val="0"/>
          <w:color w:val="auto"/>
          <w:sz w:val="22"/>
          <w:szCs w:val="22"/>
        </w:rPr>
        <w:t>MWh</w:t>
      </w:r>
      <w:proofErr w:type="spellEnd"/>
      <w:r>
        <w:rPr>
          <w:rFonts w:asciiTheme="minorHAnsi" w:eastAsiaTheme="minorHAnsi" w:hAnsiTheme="minorHAnsi" w:cstheme="minorBidi"/>
          <w:b w:val="0"/>
          <w:bCs w:val="0"/>
          <w:color w:val="auto"/>
          <w:sz w:val="22"/>
          <w:szCs w:val="22"/>
        </w:rPr>
        <w:t xml:space="preserve"> para este año.</w:t>
      </w:r>
    </w:p>
    <w:p w:rsidR="005B474A" w:rsidRDefault="005B474A" w:rsidP="005B474A">
      <w:pPr>
        <w:pStyle w:val="Ttulo1"/>
        <w:spacing w:before="360" w:after="360"/>
        <w:jc w:val="both"/>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ab/>
        <w:t xml:space="preserve">Cabe señalar que el potencial teórico es sólo la cantidad total de biomasa que es producida o generada de forma de residuos sin considerar restricciones técnicas o </w:t>
      </w:r>
      <w:commentRangeStart w:id="15"/>
      <w:r>
        <w:rPr>
          <w:rFonts w:asciiTheme="minorHAnsi" w:eastAsiaTheme="minorHAnsi" w:hAnsiTheme="minorHAnsi" w:cstheme="minorBidi"/>
          <w:b w:val="0"/>
          <w:bCs w:val="0"/>
          <w:color w:val="auto"/>
          <w:sz w:val="22"/>
          <w:szCs w:val="22"/>
        </w:rPr>
        <w:t>económicas</w:t>
      </w:r>
      <w:commentRangeEnd w:id="15"/>
      <w:r w:rsidR="002A3E92">
        <w:rPr>
          <w:rStyle w:val="Refdecomentario"/>
          <w:rFonts w:ascii="Times New Roman" w:eastAsia="Times New Roman" w:hAnsi="Times New Roman" w:cs="Times New Roman"/>
          <w:b w:val="0"/>
          <w:bCs w:val="0"/>
          <w:color w:val="auto"/>
          <w:lang w:val="es-ES" w:eastAsia="es-ES"/>
        </w:rPr>
        <w:commentReference w:id="15"/>
      </w:r>
      <w:r>
        <w:rPr>
          <w:rFonts w:asciiTheme="minorHAnsi" w:eastAsiaTheme="minorHAnsi" w:hAnsiTheme="minorHAnsi" w:cstheme="minorBidi"/>
          <w:b w:val="0"/>
          <w:bCs w:val="0"/>
          <w:color w:val="auto"/>
          <w:sz w:val="22"/>
          <w:szCs w:val="22"/>
        </w:rPr>
        <w:t xml:space="preserve">. Por lo tanto, la energía aprovechable a partir de la cantidad de biomasa que se puede transformar factiblemente en energía, es menor que la mencionada. </w:t>
      </w:r>
    </w:p>
    <w:p w:rsidR="005B474A" w:rsidRDefault="005B474A" w:rsidP="005B474A">
      <w:r>
        <w:br w:type="page"/>
      </w:r>
    </w:p>
    <w:p w:rsidR="005B474A" w:rsidRDefault="005B474A" w:rsidP="005B474A">
      <w:pPr>
        <w:pStyle w:val="Ttulo1"/>
        <w:numPr>
          <w:ilvl w:val="0"/>
          <w:numId w:val="7"/>
        </w:numPr>
        <w:spacing w:before="360" w:after="360"/>
      </w:pPr>
      <w:r>
        <w:lastRenderedPageBreak/>
        <w:t xml:space="preserve">Bibliografía </w:t>
      </w:r>
    </w:p>
    <w:p w:rsidR="005B474A" w:rsidRPr="000B1EC5" w:rsidRDefault="005B474A" w:rsidP="005B474A">
      <w:pPr>
        <w:pStyle w:val="Ttulo2"/>
        <w:rPr>
          <w:rFonts w:asciiTheme="minorHAnsi" w:eastAsiaTheme="minorHAnsi" w:hAnsiTheme="minorHAnsi" w:cstheme="minorBidi"/>
          <w:b w:val="0"/>
          <w:bCs w:val="0"/>
          <w:color w:val="auto"/>
          <w:sz w:val="22"/>
          <w:szCs w:val="22"/>
        </w:rPr>
      </w:pPr>
      <w:r w:rsidRPr="000B1EC5">
        <w:rPr>
          <w:rFonts w:asciiTheme="minorHAnsi" w:eastAsiaTheme="minorHAnsi" w:hAnsiTheme="minorHAnsi" w:cstheme="minorBidi"/>
          <w:b w:val="0"/>
          <w:bCs w:val="0"/>
          <w:color w:val="auto"/>
          <w:sz w:val="22"/>
          <w:szCs w:val="22"/>
          <w:lang w:val="es-ES"/>
        </w:rPr>
        <w:t>[1</w:t>
      </w:r>
      <w:r>
        <w:rPr>
          <w:rFonts w:asciiTheme="minorHAnsi" w:eastAsiaTheme="minorHAnsi" w:hAnsiTheme="minorHAnsi" w:cstheme="minorBidi"/>
          <w:b w:val="0"/>
          <w:bCs w:val="0"/>
          <w:color w:val="auto"/>
          <w:sz w:val="22"/>
          <w:szCs w:val="22"/>
          <w:lang w:val="es-ES"/>
        </w:rPr>
        <w:t>]</w:t>
      </w:r>
      <w:r>
        <w:rPr>
          <w:rFonts w:asciiTheme="minorHAnsi" w:eastAsiaTheme="minorHAnsi" w:hAnsiTheme="minorHAnsi" w:cstheme="minorBidi"/>
          <w:b w:val="0"/>
          <w:bCs w:val="0"/>
          <w:color w:val="auto"/>
          <w:sz w:val="22"/>
          <w:szCs w:val="22"/>
          <w:lang w:val="es-ES"/>
        </w:rPr>
        <w:tab/>
      </w:r>
      <w:r w:rsidRPr="000B1EC5">
        <w:rPr>
          <w:rFonts w:asciiTheme="minorHAnsi" w:eastAsiaTheme="minorHAnsi" w:hAnsiTheme="minorHAnsi" w:cstheme="minorBidi"/>
          <w:b w:val="0"/>
          <w:bCs w:val="0"/>
          <w:color w:val="auto"/>
          <w:sz w:val="22"/>
          <w:szCs w:val="22"/>
        </w:rPr>
        <w:t>MERCOSUR, Banco Central de Chile mantiene su estimación del PIB en 2010</w:t>
      </w:r>
      <w:r>
        <w:rPr>
          <w:rFonts w:asciiTheme="minorHAnsi" w:eastAsiaTheme="minorHAnsi" w:hAnsiTheme="minorHAnsi" w:cstheme="minorBidi"/>
          <w:b w:val="0"/>
          <w:bCs w:val="0"/>
          <w:color w:val="auto"/>
          <w:sz w:val="22"/>
          <w:szCs w:val="22"/>
        </w:rPr>
        <w:t>. [</w:t>
      </w:r>
      <w:proofErr w:type="gramStart"/>
      <w:r>
        <w:rPr>
          <w:rFonts w:asciiTheme="minorHAnsi" w:eastAsiaTheme="minorHAnsi" w:hAnsiTheme="minorHAnsi" w:cstheme="minorBidi"/>
          <w:b w:val="0"/>
          <w:bCs w:val="0"/>
          <w:color w:val="auto"/>
          <w:sz w:val="22"/>
          <w:szCs w:val="22"/>
        </w:rPr>
        <w:t>en</w:t>
      </w:r>
      <w:proofErr w:type="gramEnd"/>
      <w:r>
        <w:rPr>
          <w:rFonts w:asciiTheme="minorHAnsi" w:eastAsiaTheme="minorHAnsi" w:hAnsiTheme="minorHAnsi" w:cstheme="minorBidi"/>
          <w:b w:val="0"/>
          <w:bCs w:val="0"/>
          <w:color w:val="auto"/>
          <w:sz w:val="22"/>
          <w:szCs w:val="22"/>
        </w:rPr>
        <w:t xml:space="preserve"> línea]</w:t>
      </w:r>
    </w:p>
    <w:p w:rsidR="005B474A" w:rsidRDefault="005B474A" w:rsidP="005B474A">
      <w:pPr>
        <w:pStyle w:val="Prrafodelista1"/>
        <w:ind w:left="720" w:hanging="436"/>
        <w:jc w:val="both"/>
      </w:pPr>
      <w:r>
        <w:rPr>
          <w:lang w:val="es-CL"/>
        </w:rPr>
        <w:tab/>
        <w:t>&lt;</w:t>
      </w:r>
      <w:hyperlink r:id="rId8" w:history="1">
        <w:r>
          <w:rPr>
            <w:rStyle w:val="Hipervnculo"/>
          </w:rPr>
          <w:t>http://www.mercosur.com/?nId=14312&amp;type=media&amp;language=es</w:t>
        </w:r>
      </w:hyperlink>
      <w:r>
        <w:t xml:space="preserve">&gt; </w:t>
      </w:r>
      <w:r w:rsidRPr="000B1EC5">
        <w:rPr>
          <w:rFonts w:asciiTheme="minorHAnsi" w:eastAsiaTheme="minorHAnsi" w:hAnsiTheme="minorHAnsi" w:cstheme="minorBidi"/>
          <w:bCs/>
          <w:color w:val="auto"/>
        </w:rPr>
        <w:t>[</w:t>
      </w:r>
      <w:r>
        <w:rPr>
          <w:rFonts w:asciiTheme="minorHAnsi" w:eastAsiaTheme="minorHAnsi" w:hAnsiTheme="minorHAnsi" w:cstheme="minorBidi"/>
          <w:bCs/>
          <w:color w:val="auto"/>
        </w:rPr>
        <w:t>consulta</w:t>
      </w:r>
      <w:r>
        <w:rPr>
          <w:rFonts w:asciiTheme="minorHAnsi" w:eastAsiaTheme="minorHAnsi" w:hAnsiTheme="minorHAnsi" w:cstheme="minorBidi"/>
          <w:bCs/>
          <w:color w:val="auto"/>
          <w:lang w:val="es-CL"/>
        </w:rPr>
        <w:t xml:space="preserve">: </w:t>
      </w:r>
      <w:proofErr w:type="gramStart"/>
      <w:r>
        <w:rPr>
          <w:rFonts w:asciiTheme="minorHAnsi" w:eastAsiaTheme="minorHAnsi" w:hAnsiTheme="minorHAnsi" w:cstheme="minorBidi"/>
          <w:bCs/>
          <w:color w:val="auto"/>
          <w:lang w:val="es-CL"/>
        </w:rPr>
        <w:t>Martes 31 de Agosto</w:t>
      </w:r>
      <w:proofErr w:type="gramEnd"/>
      <w:r>
        <w:rPr>
          <w:rFonts w:asciiTheme="minorHAnsi" w:eastAsiaTheme="minorHAnsi" w:hAnsiTheme="minorHAnsi" w:cstheme="minorBidi"/>
          <w:bCs/>
          <w:color w:val="auto"/>
          <w:lang w:val="es-CL"/>
        </w:rPr>
        <w:t xml:space="preserve"> del 2010</w:t>
      </w:r>
      <w:r w:rsidRPr="000B1EC5">
        <w:rPr>
          <w:rFonts w:asciiTheme="minorHAnsi" w:eastAsiaTheme="minorHAnsi" w:hAnsiTheme="minorHAnsi" w:cstheme="minorBidi"/>
          <w:bCs/>
          <w:color w:val="auto"/>
        </w:rPr>
        <w:t>]</w:t>
      </w:r>
    </w:p>
    <w:p w:rsidR="005B474A" w:rsidRDefault="005B474A" w:rsidP="005B474A">
      <w:pPr>
        <w:ind w:left="705" w:hanging="705"/>
        <w:jc w:val="both"/>
      </w:pPr>
      <w:r w:rsidRPr="00B53730">
        <w:t>[</w:t>
      </w:r>
      <w:r>
        <w:t>2</w:t>
      </w:r>
      <w:r w:rsidRPr="00B53730">
        <w:t>]</w:t>
      </w:r>
      <w:r w:rsidRPr="00B53730">
        <w:tab/>
      </w:r>
      <w:r>
        <w:tab/>
      </w:r>
      <w:r w:rsidRPr="00B53730">
        <w:t>CHAMY, R., VIVANCO, E</w:t>
      </w:r>
      <w:r>
        <w:t>., ESCUELA DE INGENIERÍA. Santiago, Proyecto Energías Renovables no convencionales en Chile (CNE-GNZ), 2007. 80 p.</w:t>
      </w:r>
    </w:p>
    <w:p w:rsidR="005B474A" w:rsidRDefault="005B474A" w:rsidP="005B474A">
      <w:pPr>
        <w:ind w:left="705" w:hanging="675"/>
        <w:rPr>
          <w:bCs/>
        </w:rPr>
      </w:pPr>
      <w:r w:rsidRPr="00322895">
        <w:t>[3]</w:t>
      </w:r>
      <w:r w:rsidRPr="00322895">
        <w:tab/>
        <w:t>DICCIONARIO DE LA LENGUA ESPA</w:t>
      </w:r>
      <w:r>
        <w:t xml:space="preserve">ÑOLA-VIGÉSIMO SEGUNDA EDICIÓN, </w:t>
      </w:r>
      <w:r w:rsidRPr="00322895">
        <w:rPr>
          <w:bCs/>
        </w:rPr>
        <w:t xml:space="preserve">[en línea] </w:t>
      </w:r>
      <w:r>
        <w:t>&lt;</w:t>
      </w:r>
      <w:hyperlink r:id="rId9" w:history="1">
        <w:r w:rsidRPr="0064272D">
          <w:rPr>
            <w:rStyle w:val="Hipervnculo"/>
          </w:rPr>
          <w:t>http://buscon.rae.es/draeI/SrvltConsulta?TIPO_BUS=3&amp;LEMA=biomasa</w:t>
        </w:r>
      </w:hyperlink>
      <w:r>
        <w:t>&gt;</w:t>
      </w:r>
      <w:r>
        <w:tab/>
        <w:t xml:space="preserve">   </w:t>
      </w:r>
      <w:r>
        <w:tab/>
        <w:t xml:space="preserve">    </w:t>
      </w:r>
      <w:r w:rsidRPr="00322895">
        <w:rPr>
          <w:bCs/>
        </w:rPr>
        <w:t xml:space="preserve">[consulta: </w:t>
      </w:r>
      <w:proofErr w:type="gramStart"/>
      <w:r w:rsidRPr="00322895">
        <w:rPr>
          <w:bCs/>
        </w:rPr>
        <w:t>Martes 31 de Agosto</w:t>
      </w:r>
      <w:proofErr w:type="gramEnd"/>
      <w:r w:rsidRPr="00322895">
        <w:rPr>
          <w:bCs/>
        </w:rPr>
        <w:t xml:space="preserve"> del 2010]</w:t>
      </w:r>
      <w:r>
        <w:rPr>
          <w:bCs/>
        </w:rPr>
        <w:t>.</w:t>
      </w:r>
    </w:p>
    <w:p w:rsidR="005B474A" w:rsidRDefault="005B474A" w:rsidP="005B474A">
      <w:pPr>
        <w:ind w:left="705" w:hanging="705"/>
        <w:rPr>
          <w:bCs/>
        </w:rPr>
      </w:pPr>
      <w:r w:rsidRPr="00322895">
        <w:t>[4]</w:t>
      </w:r>
      <w:r>
        <w:tab/>
      </w:r>
      <w:r w:rsidRPr="00322895">
        <w:tab/>
        <w:t xml:space="preserve">COMISIÓN NACIONAL DE ENERGÍA, Energías Renovables No Contaminantes </w:t>
      </w:r>
      <w:r w:rsidRPr="00322895">
        <w:rPr>
          <w:bCs/>
        </w:rPr>
        <w:t xml:space="preserve">[en línea] </w:t>
      </w:r>
      <w:r>
        <w:t>&lt;</w:t>
      </w:r>
      <w:hyperlink r:id="rId10" w:history="1">
        <w:r w:rsidRPr="0064272D">
          <w:rPr>
            <w:rStyle w:val="Hipervnculo"/>
          </w:rPr>
          <w:t>http://www.cne.cl/cnewww/opencms/09_Medio_Ambiente/Archivos_Generacion_Electrica/ERNC.html</w:t>
        </w:r>
      </w:hyperlink>
      <w:r>
        <w:t>&gt;</w:t>
      </w:r>
      <w:r>
        <w:tab/>
        <w:t xml:space="preserve"> </w:t>
      </w:r>
      <w:r w:rsidRPr="00322895">
        <w:rPr>
          <w:bCs/>
        </w:rPr>
        <w:t xml:space="preserve">[consulta: </w:t>
      </w:r>
      <w:proofErr w:type="gramStart"/>
      <w:r w:rsidRPr="00322895">
        <w:rPr>
          <w:bCs/>
        </w:rPr>
        <w:t>Martes 31 de Agosto</w:t>
      </w:r>
      <w:proofErr w:type="gramEnd"/>
      <w:r w:rsidRPr="00322895">
        <w:rPr>
          <w:bCs/>
        </w:rPr>
        <w:t xml:space="preserve"> del 2010].</w:t>
      </w:r>
    </w:p>
    <w:p w:rsidR="005B474A" w:rsidRPr="00322895" w:rsidRDefault="005B474A" w:rsidP="005B474A">
      <w:pPr>
        <w:ind w:left="705" w:hanging="705"/>
      </w:pPr>
      <w:r w:rsidRPr="00E31544">
        <w:t>[5]</w:t>
      </w:r>
      <w:r>
        <w:tab/>
      </w:r>
      <w:r w:rsidRPr="00E31544">
        <w:tab/>
        <w:t xml:space="preserve">TEXTOS CIENTÍFICOS, Fermentación anaeróbica </w:t>
      </w:r>
      <w:r w:rsidRPr="00E31544">
        <w:rPr>
          <w:bCs/>
        </w:rPr>
        <w:t xml:space="preserve">[en línea] </w:t>
      </w:r>
      <w:r>
        <w:t>&lt;</w:t>
      </w:r>
      <w:hyperlink r:id="rId11" w:history="1">
        <w:r w:rsidRPr="0064272D">
          <w:rPr>
            <w:rStyle w:val="Hipervnculo"/>
          </w:rPr>
          <w:t>http://www.textoscientificos.com/energia/biogas</w:t>
        </w:r>
      </w:hyperlink>
      <w:r>
        <w:t xml:space="preserve">&gt; </w:t>
      </w:r>
      <w:r w:rsidRPr="00E31544">
        <w:rPr>
          <w:bCs/>
        </w:rPr>
        <w:t xml:space="preserve">[consulta: </w:t>
      </w:r>
      <w:proofErr w:type="gramStart"/>
      <w:r w:rsidRPr="00E31544">
        <w:rPr>
          <w:bCs/>
        </w:rPr>
        <w:t>Martes 31 de Agosto</w:t>
      </w:r>
      <w:proofErr w:type="gramEnd"/>
      <w:r w:rsidRPr="00E31544">
        <w:rPr>
          <w:bCs/>
        </w:rPr>
        <w:t xml:space="preserve"> del 2010].</w:t>
      </w:r>
    </w:p>
    <w:p w:rsidR="005B474A" w:rsidRDefault="005B474A" w:rsidP="005B474A">
      <w:pPr>
        <w:pStyle w:val="Prrafodelista"/>
      </w:pPr>
    </w:p>
    <w:p w:rsidR="005B474A" w:rsidRPr="00F75C09" w:rsidRDefault="005B474A" w:rsidP="005B474A">
      <w:pPr>
        <w:pStyle w:val="Ttulo1"/>
        <w:spacing w:before="360" w:after="360"/>
        <w:jc w:val="both"/>
        <w:rPr>
          <w:b w:val="0"/>
          <w:bCs w:val="0"/>
          <w:noProof/>
          <w:lang w:eastAsia="es-ES"/>
        </w:rPr>
      </w:pPr>
    </w:p>
    <w:p w:rsidR="005B474A" w:rsidRPr="0020278F" w:rsidRDefault="005B474A" w:rsidP="005B474A">
      <w:pPr>
        <w:pStyle w:val="Ttulo1"/>
        <w:spacing w:before="360" w:after="360"/>
        <w:jc w:val="both"/>
        <w:rPr>
          <w:rFonts w:asciiTheme="minorHAnsi" w:eastAsiaTheme="minorHAnsi" w:hAnsiTheme="minorHAnsi" w:cstheme="minorBidi"/>
          <w:b w:val="0"/>
          <w:bCs w:val="0"/>
          <w:color w:val="auto"/>
          <w:sz w:val="22"/>
          <w:szCs w:val="22"/>
        </w:rPr>
      </w:pPr>
      <w:r>
        <w:br w:type="page"/>
      </w:r>
    </w:p>
    <w:p w:rsidR="005B474A" w:rsidRDefault="005B474A" w:rsidP="005B474A">
      <w:pPr>
        <w:pStyle w:val="Ttulo1"/>
        <w:numPr>
          <w:ilvl w:val="0"/>
          <w:numId w:val="7"/>
        </w:numPr>
        <w:spacing w:before="360" w:after="360"/>
      </w:pPr>
      <w:r>
        <w:lastRenderedPageBreak/>
        <w:t>Anexos</w:t>
      </w:r>
    </w:p>
    <w:p w:rsidR="005B474A" w:rsidRDefault="005B474A" w:rsidP="005B474A">
      <w:pPr>
        <w:pStyle w:val="Prrafodelista"/>
        <w:ind w:left="0"/>
        <w:jc w:val="center"/>
      </w:pPr>
      <w:r w:rsidRPr="00F75C09">
        <w:rPr>
          <w:noProof/>
          <w:lang w:val="es-ES" w:eastAsia="es-ES"/>
        </w:rPr>
        <w:drawing>
          <wp:inline distT="0" distB="0" distL="0" distR="0">
            <wp:extent cx="4871927" cy="3107520"/>
            <wp:effectExtent l="19050" t="0" r="4873"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871927" cy="3107520"/>
                    </a:xfrm>
                    <a:prstGeom prst="rect">
                      <a:avLst/>
                    </a:prstGeom>
                    <a:noFill/>
                    <a:ln w="9525">
                      <a:noFill/>
                      <a:miter lim="800000"/>
                      <a:headEnd/>
                      <a:tailEnd/>
                    </a:ln>
                  </pic:spPr>
                </pic:pic>
              </a:graphicData>
            </a:graphic>
          </wp:inline>
        </w:drawing>
      </w:r>
    </w:p>
    <w:p w:rsidR="005B474A" w:rsidRPr="00F75C09" w:rsidRDefault="005B474A" w:rsidP="005B474A">
      <w:pPr>
        <w:tabs>
          <w:tab w:val="left" w:pos="5124"/>
        </w:tabs>
        <w:jc w:val="center"/>
      </w:pPr>
      <w:r>
        <w:t xml:space="preserve">Tabla 2: Potencial teórico de biogás a partir de residuos industriales líquidos por regiones </w:t>
      </w:r>
      <w:r w:rsidRPr="00F75C09">
        <w:rPr>
          <w:vertAlign w:val="superscript"/>
        </w:rPr>
        <w:t>(</w:t>
      </w:r>
      <w:r>
        <w:rPr>
          <w:vertAlign w:val="superscript"/>
        </w:rPr>
        <w:t>3)</w:t>
      </w:r>
      <w:r>
        <w:t>.</w:t>
      </w:r>
    </w:p>
    <w:p w:rsidR="005B474A" w:rsidRDefault="005B474A" w:rsidP="007229BE"/>
    <w:sectPr w:rsidR="005B474A" w:rsidSect="00EF62C1">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CFM" w:date="2010-09-21T19:27:00Z" w:initials="F">
    <w:p w:rsidR="002A3E92" w:rsidRDefault="002A3E92">
      <w:pPr>
        <w:pStyle w:val="Textocomentario"/>
      </w:pPr>
      <w:r>
        <w:rPr>
          <w:rStyle w:val="Refdecomentario"/>
        </w:rPr>
        <w:annotationRef/>
      </w:r>
    </w:p>
  </w:comment>
  <w:comment w:id="1" w:author="FCFM" w:date="2010-09-21T19:28:00Z" w:initials="F">
    <w:p w:rsidR="002A3E92" w:rsidRDefault="002A3E92">
      <w:pPr>
        <w:pStyle w:val="Textocomentario"/>
      </w:pPr>
      <w:r>
        <w:rPr>
          <w:rStyle w:val="Refdecomentario"/>
        </w:rPr>
        <w:annotationRef/>
      </w:r>
      <w:r>
        <w:t>No convendría utilizar DBO también???</w:t>
      </w:r>
    </w:p>
  </w:comment>
  <w:comment w:id="2" w:author="FCFM" w:date="2010-09-21T19:28:00Z" w:initials="F">
    <w:p w:rsidR="002A3E92" w:rsidRDefault="002A3E92">
      <w:pPr>
        <w:pStyle w:val="Textocomentario"/>
      </w:pPr>
      <w:r>
        <w:rPr>
          <w:rStyle w:val="Refdecomentario"/>
        </w:rPr>
        <w:annotationRef/>
      </w:r>
      <w:r>
        <w:t>Esta poco clara la tabla, mejorar los formatos</w:t>
      </w:r>
    </w:p>
  </w:comment>
  <w:comment w:id="15" w:author="FCFM" w:date="2010-09-21T19:30:00Z" w:initials="F">
    <w:p w:rsidR="002A3E92" w:rsidRDefault="002A3E92">
      <w:pPr>
        <w:pStyle w:val="Textocomentario"/>
      </w:pPr>
      <w:r>
        <w:rPr>
          <w:rStyle w:val="Refdecomentario"/>
        </w:rPr>
        <w:annotationRef/>
      </w:r>
      <w:r>
        <w:t xml:space="preserve">Que tipos de </w:t>
      </w:r>
      <w:r>
        <w:t>restricciones pueden ser???</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DejaVu Sans">
    <w:altName w:val="MS Mincho"/>
    <w:charset w:val="80"/>
    <w:family w:val="auto"/>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5E14"/>
    <w:multiLevelType w:val="hybridMultilevel"/>
    <w:tmpl w:val="B7582058"/>
    <w:lvl w:ilvl="0" w:tplc="E10E7E16">
      <w:start w:val="1"/>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C0E2703"/>
    <w:multiLevelType w:val="hybridMultilevel"/>
    <w:tmpl w:val="CBC877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30001B3F"/>
    <w:multiLevelType w:val="hybridMultilevel"/>
    <w:tmpl w:val="73201058"/>
    <w:lvl w:ilvl="0" w:tplc="E4F06DF2">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0FE21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60450A04"/>
    <w:multiLevelType w:val="hybridMultilevel"/>
    <w:tmpl w:val="8438DA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B6A1571"/>
    <w:multiLevelType w:val="hybridMultilevel"/>
    <w:tmpl w:val="00F88EE2"/>
    <w:lvl w:ilvl="0" w:tplc="056070D4">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6C996638"/>
    <w:multiLevelType w:val="hybridMultilevel"/>
    <w:tmpl w:val="BCC8B5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trackRevisions/>
  <w:defaultTabStop w:val="708"/>
  <w:hyphenationZone w:val="425"/>
  <w:noPunctuationKerning/>
  <w:characterSpacingControl w:val="doNotCompress"/>
  <w:compat/>
  <w:rsids>
    <w:rsidRoot w:val="00F9264C"/>
    <w:rsid w:val="000241A2"/>
    <w:rsid w:val="00087EA2"/>
    <w:rsid w:val="000E7625"/>
    <w:rsid w:val="00134DDA"/>
    <w:rsid w:val="00137F64"/>
    <w:rsid w:val="0021289C"/>
    <w:rsid w:val="00237908"/>
    <w:rsid w:val="002729E7"/>
    <w:rsid w:val="00283927"/>
    <w:rsid w:val="002A3E92"/>
    <w:rsid w:val="002D0001"/>
    <w:rsid w:val="002D4F5A"/>
    <w:rsid w:val="00310ED5"/>
    <w:rsid w:val="00320430"/>
    <w:rsid w:val="00353B8B"/>
    <w:rsid w:val="00393035"/>
    <w:rsid w:val="003D5B01"/>
    <w:rsid w:val="003F65D1"/>
    <w:rsid w:val="004258B2"/>
    <w:rsid w:val="004452CB"/>
    <w:rsid w:val="00453563"/>
    <w:rsid w:val="00455D01"/>
    <w:rsid w:val="004576DC"/>
    <w:rsid w:val="004661D4"/>
    <w:rsid w:val="0052479F"/>
    <w:rsid w:val="00575368"/>
    <w:rsid w:val="005A6271"/>
    <w:rsid w:val="005B474A"/>
    <w:rsid w:val="005E275A"/>
    <w:rsid w:val="006531C0"/>
    <w:rsid w:val="007229BE"/>
    <w:rsid w:val="0084312F"/>
    <w:rsid w:val="008E5384"/>
    <w:rsid w:val="00952C0E"/>
    <w:rsid w:val="00970914"/>
    <w:rsid w:val="00990A7A"/>
    <w:rsid w:val="009E7A70"/>
    <w:rsid w:val="00A50F15"/>
    <w:rsid w:val="00A64DE2"/>
    <w:rsid w:val="00A73798"/>
    <w:rsid w:val="00A85B1F"/>
    <w:rsid w:val="00B14567"/>
    <w:rsid w:val="00CE2050"/>
    <w:rsid w:val="00D17E0A"/>
    <w:rsid w:val="00D3480E"/>
    <w:rsid w:val="00DA630F"/>
    <w:rsid w:val="00DB343E"/>
    <w:rsid w:val="00DD3479"/>
    <w:rsid w:val="00EC3109"/>
    <w:rsid w:val="00ED0C38"/>
    <w:rsid w:val="00EF2AEA"/>
    <w:rsid w:val="00EF62C1"/>
    <w:rsid w:val="00F12296"/>
    <w:rsid w:val="00F86D14"/>
    <w:rsid w:val="00F9264C"/>
    <w:rsid w:val="00FB2133"/>
    <w:rsid w:val="00FD5129"/>
    <w:rsid w:val="00FE42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2C1"/>
    <w:rPr>
      <w:sz w:val="24"/>
      <w:szCs w:val="24"/>
      <w:lang w:val="es-ES" w:eastAsia="es-ES"/>
    </w:rPr>
  </w:style>
  <w:style w:type="paragraph" w:styleId="Ttulo1">
    <w:name w:val="heading 1"/>
    <w:basedOn w:val="Normal"/>
    <w:next w:val="Normal"/>
    <w:link w:val="Ttulo1Car"/>
    <w:uiPriority w:val="9"/>
    <w:qFormat/>
    <w:rsid w:val="005B474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CL" w:eastAsia="en-US"/>
    </w:rPr>
  </w:style>
  <w:style w:type="paragraph" w:styleId="Ttulo2">
    <w:name w:val="heading 2"/>
    <w:basedOn w:val="Normal"/>
    <w:next w:val="Normal"/>
    <w:link w:val="Ttulo2Car"/>
    <w:uiPriority w:val="9"/>
    <w:unhideWhenUsed/>
    <w:qFormat/>
    <w:rsid w:val="005B474A"/>
    <w:pPr>
      <w:keepNext/>
      <w:keepLines/>
      <w:spacing w:before="200" w:line="276" w:lineRule="auto"/>
      <w:outlineLvl w:val="1"/>
    </w:pPr>
    <w:rPr>
      <w:rFonts w:asciiTheme="majorHAnsi" w:eastAsiaTheme="majorEastAsia" w:hAnsiTheme="majorHAnsi" w:cstheme="majorBidi"/>
      <w:b/>
      <w:bCs/>
      <w:color w:val="4F81BD" w:themeColor="accent1"/>
      <w:sz w:val="26"/>
      <w:szCs w:val="26"/>
      <w:lang w:val="es-C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F9264C"/>
    <w:pPr>
      <w:spacing w:before="100" w:beforeAutospacing="1" w:after="100" w:afterAutospacing="1"/>
    </w:pPr>
  </w:style>
  <w:style w:type="character" w:styleId="nfasis">
    <w:name w:val="Emphasis"/>
    <w:basedOn w:val="Fuentedeprrafopredeter"/>
    <w:qFormat/>
    <w:rsid w:val="00F9264C"/>
    <w:rPr>
      <w:i/>
      <w:iCs/>
    </w:rPr>
  </w:style>
  <w:style w:type="character" w:customStyle="1" w:styleId="MTEquationSection">
    <w:name w:val="MTEquationSection"/>
    <w:basedOn w:val="Fuentedeprrafopredeter"/>
    <w:rsid w:val="007229BE"/>
    <w:rPr>
      <w:vanish/>
      <w:color w:val="FF0000"/>
    </w:rPr>
  </w:style>
  <w:style w:type="paragraph" w:styleId="Prrafodelista">
    <w:name w:val="List Paragraph"/>
    <w:basedOn w:val="Normal"/>
    <w:uiPriority w:val="34"/>
    <w:qFormat/>
    <w:rsid w:val="00EC3109"/>
    <w:pPr>
      <w:spacing w:after="200" w:line="276" w:lineRule="auto"/>
      <w:ind w:left="720"/>
      <w:contextualSpacing/>
    </w:pPr>
    <w:rPr>
      <w:rFonts w:ascii="Calibri" w:eastAsia="Calibri" w:hAnsi="Calibri"/>
      <w:sz w:val="22"/>
      <w:szCs w:val="22"/>
      <w:lang w:val="es-CL" w:eastAsia="en-US"/>
    </w:rPr>
  </w:style>
  <w:style w:type="character" w:customStyle="1" w:styleId="apple-style-span">
    <w:name w:val="apple-style-span"/>
    <w:basedOn w:val="Fuentedeprrafopredeter"/>
    <w:rsid w:val="00EC3109"/>
  </w:style>
  <w:style w:type="character" w:customStyle="1" w:styleId="apple-converted-space">
    <w:name w:val="apple-converted-space"/>
    <w:basedOn w:val="Fuentedeprrafopredeter"/>
    <w:rsid w:val="00EC3109"/>
  </w:style>
  <w:style w:type="character" w:styleId="Hipervnculo">
    <w:name w:val="Hyperlink"/>
    <w:basedOn w:val="Fuentedeprrafopredeter"/>
    <w:rsid w:val="00455D01"/>
    <w:rPr>
      <w:color w:val="0000FF"/>
      <w:u w:val="single"/>
    </w:rPr>
  </w:style>
  <w:style w:type="character" w:styleId="Refdecomentario">
    <w:name w:val="annotation reference"/>
    <w:basedOn w:val="Fuentedeprrafopredeter"/>
    <w:rsid w:val="00FD5129"/>
    <w:rPr>
      <w:sz w:val="16"/>
      <w:szCs w:val="16"/>
    </w:rPr>
  </w:style>
  <w:style w:type="paragraph" w:styleId="Textocomentario">
    <w:name w:val="annotation text"/>
    <w:basedOn w:val="Normal"/>
    <w:link w:val="TextocomentarioCar"/>
    <w:rsid w:val="00FD5129"/>
    <w:rPr>
      <w:sz w:val="20"/>
      <w:szCs w:val="20"/>
    </w:rPr>
  </w:style>
  <w:style w:type="character" w:customStyle="1" w:styleId="TextocomentarioCar">
    <w:name w:val="Texto comentario Car"/>
    <w:basedOn w:val="Fuentedeprrafopredeter"/>
    <w:link w:val="Textocomentario"/>
    <w:rsid w:val="00FD5129"/>
    <w:rPr>
      <w:lang w:val="es-ES" w:eastAsia="es-ES"/>
    </w:rPr>
  </w:style>
  <w:style w:type="paragraph" w:styleId="Asuntodelcomentario">
    <w:name w:val="annotation subject"/>
    <w:basedOn w:val="Textocomentario"/>
    <w:next w:val="Textocomentario"/>
    <w:link w:val="AsuntodelcomentarioCar"/>
    <w:rsid w:val="00FD5129"/>
    <w:rPr>
      <w:b/>
      <w:bCs/>
    </w:rPr>
  </w:style>
  <w:style w:type="character" w:customStyle="1" w:styleId="AsuntodelcomentarioCar">
    <w:name w:val="Asunto del comentario Car"/>
    <w:basedOn w:val="TextocomentarioCar"/>
    <w:link w:val="Asuntodelcomentario"/>
    <w:rsid w:val="00FD5129"/>
    <w:rPr>
      <w:b/>
      <w:bCs/>
    </w:rPr>
  </w:style>
  <w:style w:type="paragraph" w:styleId="Textodeglobo">
    <w:name w:val="Balloon Text"/>
    <w:basedOn w:val="Normal"/>
    <w:link w:val="TextodegloboCar"/>
    <w:rsid w:val="00FD5129"/>
    <w:rPr>
      <w:rFonts w:ascii="Tahoma" w:hAnsi="Tahoma" w:cs="Tahoma"/>
      <w:sz w:val="16"/>
      <w:szCs w:val="16"/>
    </w:rPr>
  </w:style>
  <w:style w:type="character" w:customStyle="1" w:styleId="TextodegloboCar">
    <w:name w:val="Texto de globo Car"/>
    <w:basedOn w:val="Fuentedeprrafopredeter"/>
    <w:link w:val="Textodeglobo"/>
    <w:rsid w:val="00FD5129"/>
    <w:rPr>
      <w:rFonts w:ascii="Tahoma" w:hAnsi="Tahoma" w:cs="Tahoma"/>
      <w:sz w:val="16"/>
      <w:szCs w:val="16"/>
      <w:lang w:val="es-ES" w:eastAsia="es-ES"/>
    </w:rPr>
  </w:style>
  <w:style w:type="table" w:styleId="Tablaconcuadrcula">
    <w:name w:val="Table Grid"/>
    <w:basedOn w:val="Tablanormal"/>
    <w:uiPriority w:val="59"/>
    <w:rsid w:val="00FD51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5B474A"/>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5B474A"/>
    <w:rPr>
      <w:rFonts w:asciiTheme="majorHAnsi" w:eastAsiaTheme="majorEastAsia" w:hAnsiTheme="majorHAnsi" w:cstheme="majorBidi"/>
      <w:b/>
      <w:bCs/>
      <w:color w:val="4F81BD" w:themeColor="accent1"/>
      <w:sz w:val="26"/>
      <w:szCs w:val="26"/>
      <w:lang w:eastAsia="en-US"/>
    </w:rPr>
  </w:style>
  <w:style w:type="paragraph" w:customStyle="1" w:styleId="Tabla">
    <w:name w:val="Tabla"/>
    <w:basedOn w:val="Normal"/>
    <w:rsid w:val="005B474A"/>
    <w:pPr>
      <w:suppressLineNumbers/>
      <w:tabs>
        <w:tab w:val="left" w:pos="709"/>
      </w:tabs>
      <w:suppressAutoHyphens/>
      <w:spacing w:before="120" w:after="120" w:line="276" w:lineRule="atLeast"/>
    </w:pPr>
    <w:rPr>
      <w:rFonts w:ascii="Calibri" w:eastAsia="DejaVu Sans" w:hAnsi="Calibri" w:cs="DejaVu Sans"/>
      <w:i/>
      <w:iCs/>
      <w:color w:val="00000A"/>
      <w:kern w:val="1"/>
      <w:lang w:eastAsia="ar-SA"/>
    </w:rPr>
  </w:style>
  <w:style w:type="paragraph" w:customStyle="1" w:styleId="Prrafodelista1">
    <w:name w:val="Párrafo de lista1"/>
    <w:basedOn w:val="Normal"/>
    <w:rsid w:val="005B474A"/>
    <w:pPr>
      <w:tabs>
        <w:tab w:val="left" w:pos="709"/>
      </w:tabs>
      <w:suppressAutoHyphens/>
      <w:spacing w:after="200" w:line="276" w:lineRule="atLeast"/>
    </w:pPr>
    <w:rPr>
      <w:rFonts w:ascii="Calibri" w:eastAsia="DejaVu Sans" w:hAnsi="Calibri" w:cs="DejaVu Sans"/>
      <w:color w:val="00000A"/>
      <w:kern w:val="1"/>
      <w:sz w:val="22"/>
      <w:szCs w:val="22"/>
      <w:lang w:eastAsia="ar-SA"/>
    </w:rPr>
  </w:style>
  <w:style w:type="paragraph" w:styleId="Ttulo">
    <w:name w:val="Title"/>
    <w:basedOn w:val="Normal"/>
    <w:next w:val="Normal"/>
    <w:link w:val="TtuloCar"/>
    <w:uiPriority w:val="10"/>
    <w:qFormat/>
    <w:rsid w:val="005B474A"/>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tuloCar">
    <w:name w:val="Título Car"/>
    <w:basedOn w:val="Fuentedeprrafopredeter"/>
    <w:link w:val="Ttulo"/>
    <w:uiPriority w:val="10"/>
    <w:rsid w:val="005B474A"/>
    <w:rPr>
      <w:rFonts w:ascii="Cambria" w:hAnsi="Cambria"/>
      <w:color w:val="17365D"/>
      <w:spacing w:val="5"/>
      <w:kern w:val="28"/>
      <w:sz w:val="52"/>
      <w:szCs w:val="52"/>
      <w:lang w:val="es-ES" w:eastAsia="en-US"/>
    </w:rPr>
  </w:style>
</w:styles>
</file>

<file path=word/webSettings.xml><?xml version="1.0" encoding="utf-8"?>
<w:webSettings xmlns:r="http://schemas.openxmlformats.org/officeDocument/2006/relationships" xmlns:w="http://schemas.openxmlformats.org/wordprocessingml/2006/main">
  <w:divs>
    <w:div w:id="30762697">
      <w:bodyDiv w:val="1"/>
      <w:marLeft w:val="0"/>
      <w:marRight w:val="0"/>
      <w:marTop w:val="0"/>
      <w:marBottom w:val="0"/>
      <w:divBdr>
        <w:top w:val="none" w:sz="0" w:space="0" w:color="auto"/>
        <w:left w:val="none" w:sz="0" w:space="0" w:color="auto"/>
        <w:bottom w:val="none" w:sz="0" w:space="0" w:color="auto"/>
        <w:right w:val="none" w:sz="0" w:space="0" w:color="auto"/>
      </w:divBdr>
    </w:div>
    <w:div w:id="214973396">
      <w:bodyDiv w:val="1"/>
      <w:marLeft w:val="0"/>
      <w:marRight w:val="0"/>
      <w:marTop w:val="0"/>
      <w:marBottom w:val="0"/>
      <w:divBdr>
        <w:top w:val="none" w:sz="0" w:space="0" w:color="auto"/>
        <w:left w:val="none" w:sz="0" w:space="0" w:color="auto"/>
        <w:bottom w:val="none" w:sz="0" w:space="0" w:color="auto"/>
        <w:right w:val="none" w:sz="0" w:space="0" w:color="auto"/>
      </w:divBdr>
    </w:div>
    <w:div w:id="399717049">
      <w:bodyDiv w:val="1"/>
      <w:marLeft w:val="0"/>
      <w:marRight w:val="0"/>
      <w:marTop w:val="0"/>
      <w:marBottom w:val="0"/>
      <w:divBdr>
        <w:top w:val="none" w:sz="0" w:space="0" w:color="auto"/>
        <w:left w:val="none" w:sz="0" w:space="0" w:color="auto"/>
        <w:bottom w:val="none" w:sz="0" w:space="0" w:color="auto"/>
        <w:right w:val="none" w:sz="0" w:space="0" w:color="auto"/>
      </w:divBdr>
    </w:div>
    <w:div w:id="7998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cosur.com/?nId=14312&amp;type=media&amp;language=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textoscientificos.com/energia/biogas" TargetMode="External"/><Relationship Id="rId5" Type="http://schemas.openxmlformats.org/officeDocument/2006/relationships/image" Target="media/image1.png"/><Relationship Id="rId10" Type="http://schemas.openxmlformats.org/officeDocument/2006/relationships/hyperlink" Target="http://www.cne.cl/cnewww/opencms/09_Medio_Ambiente/Archivos_Generacion_Electrica/ERNC.html" TargetMode="External"/><Relationship Id="rId4" Type="http://schemas.openxmlformats.org/officeDocument/2006/relationships/webSettings" Target="webSettings.xml"/><Relationship Id="rId9" Type="http://schemas.openxmlformats.org/officeDocument/2006/relationships/hyperlink" Target="http://buscon.rae.es/draeI/SrvltConsulta?TIPO_BUS=3&amp;LEMA=biomasa"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2119</Words>
  <Characters>11657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DEFINICION DESECHOS SEGÚN CIIU Clasificación Industrial Internacional Uniforme</vt:lpstr>
    </vt:vector>
  </TitlesOfParts>
  <Company>.</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DEFINICION DESECHOS SEGÚN CIIU Clasificación Industrial Internacional Uniforme</dc:title>
  <dc:creator>.</dc:creator>
  <cp:lastModifiedBy>FCFM</cp:lastModifiedBy>
  <cp:revision>2</cp:revision>
  <cp:lastPrinted>2010-09-01T20:03:00Z</cp:lastPrinted>
  <dcterms:created xsi:type="dcterms:W3CDTF">2010-09-21T23:30:00Z</dcterms:created>
  <dcterms:modified xsi:type="dcterms:W3CDTF">2010-09-21T23:30:00Z</dcterms:modified>
</cp:coreProperties>
</file>