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8954" w:type="dxa"/>
        <w:jc w:val="center"/>
        <w:tblLook w:val="04A0"/>
      </w:tblPr>
      <w:tblGrid>
        <w:gridCol w:w="2276"/>
        <w:gridCol w:w="1277"/>
        <w:gridCol w:w="5597"/>
      </w:tblGrid>
      <w:tr w:rsidR="00FC5517" w:rsidTr="00AB5CD8">
        <w:trPr>
          <w:jc w:val="center"/>
        </w:trPr>
        <w:tc>
          <w:tcPr>
            <w:tcW w:w="2172" w:type="dxa"/>
          </w:tcPr>
          <w:p w:rsidR="00FC5517" w:rsidRPr="003D5B01" w:rsidRDefault="00FC5517" w:rsidP="00AB5CD8">
            <w:pPr>
              <w:rPr>
                <w:b/>
                <w:sz w:val="36"/>
              </w:rPr>
            </w:pPr>
            <w:r w:rsidRPr="003D5B01">
              <w:rPr>
                <w:b/>
                <w:sz w:val="36"/>
              </w:rPr>
              <w:t>Pauta de evaluación</w:t>
            </w:r>
          </w:p>
        </w:tc>
        <w:tc>
          <w:tcPr>
            <w:tcW w:w="1457" w:type="dxa"/>
          </w:tcPr>
          <w:p w:rsidR="00FC5517" w:rsidRPr="003D5B01" w:rsidRDefault="00FC5517" w:rsidP="00AB5CD8">
            <w:pPr>
              <w:rPr>
                <w:b/>
                <w:sz w:val="36"/>
              </w:rPr>
            </w:pPr>
            <w:r w:rsidRPr="003D5B01">
              <w:rPr>
                <w:b/>
                <w:sz w:val="36"/>
              </w:rPr>
              <w:t>Puntos</w:t>
            </w:r>
          </w:p>
        </w:tc>
        <w:tc>
          <w:tcPr>
            <w:tcW w:w="5325" w:type="dxa"/>
          </w:tcPr>
          <w:p w:rsidR="00FC5517" w:rsidRPr="003D5B01" w:rsidRDefault="00FC5517" w:rsidP="00AB5CD8">
            <w:pPr>
              <w:rPr>
                <w:b/>
                <w:sz w:val="36"/>
              </w:rPr>
            </w:pPr>
            <w:r w:rsidRPr="003D5B01">
              <w:rPr>
                <w:b/>
                <w:sz w:val="36"/>
              </w:rPr>
              <w:t>Comentarios</w:t>
            </w:r>
          </w:p>
        </w:tc>
      </w:tr>
      <w:tr w:rsidR="00FC5517" w:rsidTr="00AB5CD8">
        <w:trPr>
          <w:jc w:val="center"/>
        </w:trPr>
        <w:tc>
          <w:tcPr>
            <w:tcW w:w="2172" w:type="dxa"/>
          </w:tcPr>
          <w:p w:rsidR="00FC5517" w:rsidRPr="003D5B01" w:rsidRDefault="00FC5517" w:rsidP="00AB5CD8">
            <w:pPr>
              <w:rPr>
                <w:sz w:val="36"/>
              </w:rPr>
            </w:pPr>
            <w:r w:rsidRPr="003D5B01">
              <w:rPr>
                <w:sz w:val="36"/>
              </w:rPr>
              <w:t>Descripción del tipo de biomasa</w:t>
            </w:r>
          </w:p>
        </w:tc>
        <w:tc>
          <w:tcPr>
            <w:tcW w:w="1457" w:type="dxa"/>
          </w:tcPr>
          <w:p w:rsidR="00FC5517" w:rsidRPr="003D5B01" w:rsidRDefault="00FC5517" w:rsidP="00AB5CD8">
            <w:pPr>
              <w:rPr>
                <w:sz w:val="36"/>
              </w:rPr>
            </w:pPr>
            <w:r>
              <w:rPr>
                <w:sz w:val="36"/>
              </w:rPr>
              <w:t>1,5</w:t>
            </w:r>
            <w:r w:rsidRPr="003D5B01">
              <w:rPr>
                <w:sz w:val="36"/>
              </w:rPr>
              <w:t>/2,0</w:t>
            </w:r>
          </w:p>
        </w:tc>
        <w:tc>
          <w:tcPr>
            <w:tcW w:w="5325" w:type="dxa"/>
          </w:tcPr>
          <w:p w:rsidR="00FC5517" w:rsidRPr="003D5B01" w:rsidRDefault="00FC5517" w:rsidP="00AB5CD8">
            <w:pPr>
              <w:rPr>
                <w:sz w:val="36"/>
              </w:rPr>
            </w:pPr>
            <w:r>
              <w:rPr>
                <w:sz w:val="36"/>
              </w:rPr>
              <w:t>Faltó caracterizar los desechos, hablaron solamente de su uso.</w:t>
            </w:r>
          </w:p>
        </w:tc>
      </w:tr>
      <w:tr w:rsidR="00FC5517" w:rsidTr="00AB5CD8">
        <w:trPr>
          <w:jc w:val="center"/>
        </w:trPr>
        <w:tc>
          <w:tcPr>
            <w:tcW w:w="2172" w:type="dxa"/>
          </w:tcPr>
          <w:p w:rsidR="00FC5517" w:rsidRPr="003D5B01" w:rsidRDefault="00FC5517" w:rsidP="00AB5CD8">
            <w:pPr>
              <w:rPr>
                <w:sz w:val="36"/>
              </w:rPr>
            </w:pPr>
            <w:r w:rsidRPr="003D5B01">
              <w:rPr>
                <w:sz w:val="36"/>
              </w:rPr>
              <w:t>Estimación de la disponibilidad de biomasa</w:t>
            </w:r>
          </w:p>
        </w:tc>
        <w:tc>
          <w:tcPr>
            <w:tcW w:w="1457" w:type="dxa"/>
          </w:tcPr>
          <w:p w:rsidR="00FC5517" w:rsidRPr="003D5B01" w:rsidRDefault="00982DA4" w:rsidP="00AB5CD8">
            <w:pPr>
              <w:rPr>
                <w:sz w:val="36"/>
              </w:rPr>
            </w:pPr>
            <w:r>
              <w:rPr>
                <w:sz w:val="36"/>
              </w:rPr>
              <w:t>2,0</w:t>
            </w:r>
            <w:r w:rsidR="00FC5517" w:rsidRPr="003D5B01">
              <w:rPr>
                <w:sz w:val="36"/>
              </w:rPr>
              <w:t>/3,0</w:t>
            </w:r>
          </w:p>
        </w:tc>
        <w:tc>
          <w:tcPr>
            <w:tcW w:w="5325" w:type="dxa"/>
          </w:tcPr>
          <w:p w:rsidR="00FC5517" w:rsidRPr="00B14567" w:rsidRDefault="00982DA4" w:rsidP="00AB5CD8">
            <w:pPr>
              <w:rPr>
                <w:sz w:val="28"/>
                <w:szCs w:val="28"/>
              </w:rPr>
            </w:pPr>
            <w:r>
              <w:rPr>
                <w:sz w:val="28"/>
                <w:szCs w:val="28"/>
              </w:rPr>
              <w:t>Faltó poner los valores (en toneladas) de la biomasa disponible</w:t>
            </w:r>
          </w:p>
        </w:tc>
      </w:tr>
      <w:tr w:rsidR="00FC5517" w:rsidTr="00AB5CD8">
        <w:trPr>
          <w:jc w:val="center"/>
        </w:trPr>
        <w:tc>
          <w:tcPr>
            <w:tcW w:w="2172" w:type="dxa"/>
          </w:tcPr>
          <w:p w:rsidR="00FC5517" w:rsidRPr="003D5B01" w:rsidRDefault="00FC5517" w:rsidP="00AB5CD8">
            <w:pPr>
              <w:rPr>
                <w:sz w:val="36"/>
              </w:rPr>
            </w:pPr>
            <w:r>
              <w:rPr>
                <w:sz w:val="36"/>
              </w:rPr>
              <w:t xml:space="preserve">Discusiones y </w:t>
            </w:r>
            <w:r w:rsidRPr="003D5B01">
              <w:rPr>
                <w:sz w:val="36"/>
              </w:rPr>
              <w:t>Conclusiones</w:t>
            </w:r>
          </w:p>
        </w:tc>
        <w:tc>
          <w:tcPr>
            <w:tcW w:w="1457" w:type="dxa"/>
          </w:tcPr>
          <w:p w:rsidR="00FC5517" w:rsidRPr="003D5B01" w:rsidRDefault="00982DA4" w:rsidP="00AB5CD8">
            <w:pPr>
              <w:rPr>
                <w:sz w:val="36"/>
              </w:rPr>
            </w:pPr>
            <w:r>
              <w:rPr>
                <w:sz w:val="36"/>
              </w:rPr>
              <w:t>1,0</w:t>
            </w:r>
            <w:r w:rsidR="00FC5517" w:rsidRPr="003D5B01">
              <w:rPr>
                <w:sz w:val="36"/>
              </w:rPr>
              <w:t>/1,0</w:t>
            </w:r>
          </w:p>
        </w:tc>
        <w:tc>
          <w:tcPr>
            <w:tcW w:w="5325" w:type="dxa"/>
          </w:tcPr>
          <w:p w:rsidR="00FC5517" w:rsidRPr="00B14567" w:rsidRDefault="00FC5517" w:rsidP="00AB5CD8">
            <w:pPr>
              <w:rPr>
                <w:sz w:val="28"/>
                <w:szCs w:val="28"/>
              </w:rPr>
            </w:pPr>
          </w:p>
        </w:tc>
      </w:tr>
      <w:tr w:rsidR="00FC5517" w:rsidTr="00AB5CD8">
        <w:trPr>
          <w:jc w:val="center"/>
        </w:trPr>
        <w:tc>
          <w:tcPr>
            <w:tcW w:w="2172" w:type="dxa"/>
          </w:tcPr>
          <w:p w:rsidR="00FC5517" w:rsidRPr="003D5B01" w:rsidRDefault="00FC5517" w:rsidP="00AB5CD8">
            <w:pPr>
              <w:rPr>
                <w:sz w:val="36"/>
              </w:rPr>
            </w:pPr>
            <w:proofErr w:type="spellStart"/>
            <w:r>
              <w:rPr>
                <w:sz w:val="36"/>
              </w:rPr>
              <w:t>Bo</w:t>
            </w:r>
            <w:r w:rsidRPr="003D5B01">
              <w:rPr>
                <w:sz w:val="36"/>
              </w:rPr>
              <w:t>nus</w:t>
            </w:r>
            <w:proofErr w:type="spellEnd"/>
            <w:r>
              <w:rPr>
                <w:sz w:val="36"/>
              </w:rPr>
              <w:t>: bibliografías</w:t>
            </w:r>
          </w:p>
        </w:tc>
        <w:tc>
          <w:tcPr>
            <w:tcW w:w="1457" w:type="dxa"/>
          </w:tcPr>
          <w:p w:rsidR="00FC5517" w:rsidRPr="003D5B01" w:rsidRDefault="00982DA4" w:rsidP="00AB5CD8">
            <w:pPr>
              <w:rPr>
                <w:sz w:val="36"/>
              </w:rPr>
            </w:pPr>
            <w:r>
              <w:rPr>
                <w:sz w:val="36"/>
              </w:rPr>
              <w:t>0,2</w:t>
            </w:r>
            <w:r w:rsidR="00FC5517" w:rsidRPr="003D5B01">
              <w:rPr>
                <w:sz w:val="36"/>
              </w:rPr>
              <w:t>/0,5</w:t>
            </w:r>
          </w:p>
        </w:tc>
        <w:tc>
          <w:tcPr>
            <w:tcW w:w="5325" w:type="dxa"/>
          </w:tcPr>
          <w:p w:rsidR="00FC5517" w:rsidRPr="00982DA4" w:rsidRDefault="00982DA4" w:rsidP="00AB5CD8">
            <w:pPr>
              <w:rPr>
                <w:sz w:val="28"/>
                <w:szCs w:val="28"/>
              </w:rPr>
            </w:pPr>
            <w:r w:rsidRPr="00982DA4">
              <w:rPr>
                <w:sz w:val="28"/>
                <w:szCs w:val="28"/>
              </w:rPr>
              <w:t>Faltó poner las fechas de cuándo revisaron los sitios web.</w:t>
            </w:r>
          </w:p>
          <w:p w:rsidR="00982DA4" w:rsidRPr="00982DA4" w:rsidRDefault="00982DA4" w:rsidP="00AB5CD8">
            <w:pPr>
              <w:rPr>
                <w:sz w:val="28"/>
                <w:szCs w:val="28"/>
              </w:rPr>
            </w:pPr>
            <w:r w:rsidRPr="00982DA4">
              <w:rPr>
                <w:sz w:val="28"/>
                <w:szCs w:val="28"/>
              </w:rPr>
              <w:t>Revisar link para referencias:</w:t>
            </w:r>
          </w:p>
          <w:p w:rsidR="00982DA4" w:rsidRPr="0021289C" w:rsidRDefault="00982DA4" w:rsidP="00AB5CD8">
            <w:pPr>
              <w:rPr>
                <w:color w:val="1F497D" w:themeColor="text2"/>
                <w:sz w:val="28"/>
                <w:szCs w:val="28"/>
              </w:rPr>
            </w:pPr>
            <w:r w:rsidRPr="0021289C">
              <w:rPr>
                <w:color w:val="1F497D" w:themeColor="text2"/>
                <w:sz w:val="28"/>
                <w:szCs w:val="28"/>
              </w:rPr>
              <w:t>http://bibliotecas.uchile.cl/servicios/referencias-bibliograficas.pdf</w:t>
            </w:r>
          </w:p>
        </w:tc>
      </w:tr>
      <w:tr w:rsidR="00FC5517" w:rsidTr="00AB5CD8">
        <w:trPr>
          <w:jc w:val="center"/>
        </w:trPr>
        <w:tc>
          <w:tcPr>
            <w:tcW w:w="2172" w:type="dxa"/>
          </w:tcPr>
          <w:p w:rsidR="00FC5517" w:rsidRPr="003D5B01" w:rsidRDefault="00FC5517" w:rsidP="00AB5CD8">
            <w:pPr>
              <w:rPr>
                <w:b/>
                <w:sz w:val="36"/>
              </w:rPr>
            </w:pPr>
            <w:r>
              <w:rPr>
                <w:b/>
                <w:sz w:val="36"/>
              </w:rPr>
              <w:t>Puntos totales</w:t>
            </w:r>
          </w:p>
        </w:tc>
        <w:tc>
          <w:tcPr>
            <w:tcW w:w="1457" w:type="dxa"/>
          </w:tcPr>
          <w:p w:rsidR="00FC5517" w:rsidRPr="003D5B01" w:rsidRDefault="00982DA4" w:rsidP="00AB5CD8">
            <w:pPr>
              <w:rPr>
                <w:sz w:val="36"/>
              </w:rPr>
            </w:pPr>
            <w:r>
              <w:rPr>
                <w:sz w:val="36"/>
              </w:rPr>
              <w:t>4,5</w:t>
            </w:r>
            <w:r w:rsidR="00FC5517">
              <w:rPr>
                <w:sz w:val="36"/>
              </w:rPr>
              <w:t>/6,0</w:t>
            </w:r>
            <w:r>
              <w:rPr>
                <w:sz w:val="36"/>
              </w:rPr>
              <w:t xml:space="preserve"> + 0,2</w:t>
            </w:r>
          </w:p>
        </w:tc>
        <w:tc>
          <w:tcPr>
            <w:tcW w:w="5325" w:type="dxa"/>
          </w:tcPr>
          <w:p w:rsidR="00FC5517" w:rsidRPr="003D5B01" w:rsidRDefault="00FC5517" w:rsidP="00AB5CD8">
            <w:pPr>
              <w:rPr>
                <w:sz w:val="36"/>
              </w:rPr>
            </w:pPr>
          </w:p>
        </w:tc>
      </w:tr>
      <w:tr w:rsidR="00FC5517" w:rsidTr="00AB5CD8">
        <w:trPr>
          <w:jc w:val="center"/>
        </w:trPr>
        <w:tc>
          <w:tcPr>
            <w:tcW w:w="2172" w:type="dxa"/>
          </w:tcPr>
          <w:p w:rsidR="00FC5517" w:rsidRPr="003D5B01" w:rsidRDefault="00FC5517" w:rsidP="00AB5CD8">
            <w:pPr>
              <w:rPr>
                <w:b/>
                <w:sz w:val="36"/>
              </w:rPr>
            </w:pPr>
            <w:r w:rsidRPr="003D5B01">
              <w:rPr>
                <w:b/>
                <w:sz w:val="36"/>
              </w:rPr>
              <w:t>Nota</w:t>
            </w:r>
          </w:p>
        </w:tc>
        <w:tc>
          <w:tcPr>
            <w:tcW w:w="1457" w:type="dxa"/>
          </w:tcPr>
          <w:p w:rsidR="00FC5517" w:rsidRPr="003D5B01" w:rsidRDefault="00982DA4" w:rsidP="00AB5CD8">
            <w:pPr>
              <w:rPr>
                <w:sz w:val="36"/>
              </w:rPr>
            </w:pPr>
            <w:r>
              <w:rPr>
                <w:sz w:val="36"/>
              </w:rPr>
              <w:t>5,7</w:t>
            </w:r>
          </w:p>
        </w:tc>
        <w:tc>
          <w:tcPr>
            <w:tcW w:w="5325" w:type="dxa"/>
          </w:tcPr>
          <w:p w:rsidR="00FC5517" w:rsidRPr="003D5B01" w:rsidRDefault="00FC5517" w:rsidP="00AB5CD8">
            <w:pPr>
              <w:rPr>
                <w:sz w:val="36"/>
              </w:rPr>
            </w:pPr>
          </w:p>
        </w:tc>
      </w:tr>
    </w:tbl>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C5517" w:rsidRDefault="00FC5517" w:rsidP="003B49AB">
      <w:pPr>
        <w:jc w:val="both"/>
      </w:pPr>
    </w:p>
    <w:p w:rsidR="00FF79EB" w:rsidRDefault="00984038" w:rsidP="003B49AB">
      <w:pPr>
        <w:jc w:val="both"/>
      </w:pPr>
      <w:r>
        <w:rPr>
          <w:noProof/>
          <w:lang w:eastAsia="es-ES"/>
        </w:rPr>
        <w:drawing>
          <wp:inline distT="0" distB="0" distL="0" distR="0">
            <wp:extent cx="3209925" cy="132397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211168" cy="1324488"/>
                    </a:xfrm>
                    <a:prstGeom prst="rect">
                      <a:avLst/>
                    </a:prstGeom>
                    <a:noFill/>
                    <a:ln w="9525">
                      <a:noFill/>
                      <a:miter lim="800000"/>
                      <a:headEnd/>
                      <a:tailEnd/>
                    </a:ln>
                  </pic:spPr>
                </pic:pic>
              </a:graphicData>
            </a:graphic>
          </wp:inline>
        </w:drawing>
      </w:r>
    </w:p>
    <w:p w:rsidR="00984038" w:rsidRDefault="00984038" w:rsidP="003B49AB">
      <w:pPr>
        <w:pStyle w:val="Ttulo"/>
        <w:jc w:val="both"/>
      </w:pPr>
    </w:p>
    <w:p w:rsidR="00984038" w:rsidRDefault="00984038" w:rsidP="003B49AB">
      <w:pPr>
        <w:pStyle w:val="Ttulo"/>
        <w:jc w:val="both"/>
      </w:pPr>
    </w:p>
    <w:p w:rsidR="00984038" w:rsidRPr="00984038" w:rsidRDefault="00984038" w:rsidP="003B49AB">
      <w:pPr>
        <w:pStyle w:val="Ttulo"/>
        <w:jc w:val="both"/>
        <w:rPr>
          <w:sz w:val="96"/>
          <w:szCs w:val="96"/>
        </w:rPr>
      </w:pPr>
      <w:r w:rsidRPr="00984038">
        <w:rPr>
          <w:sz w:val="96"/>
          <w:szCs w:val="96"/>
        </w:rPr>
        <w:t>Biomasa a partir de Desechos animales</w:t>
      </w:r>
    </w:p>
    <w:p w:rsidR="00984038" w:rsidRDefault="00984038" w:rsidP="003B49AB">
      <w:pPr>
        <w:jc w:val="both"/>
      </w:pPr>
    </w:p>
    <w:p w:rsidR="00984038" w:rsidRDefault="00984038" w:rsidP="003B49AB">
      <w:pPr>
        <w:jc w:val="both"/>
      </w:pPr>
    </w:p>
    <w:p w:rsidR="008E3C04" w:rsidRDefault="008E3C04" w:rsidP="003B49AB">
      <w:pPr>
        <w:pStyle w:val="Sinespaciado"/>
        <w:ind w:right="-1"/>
        <w:jc w:val="both"/>
      </w:pPr>
    </w:p>
    <w:p w:rsidR="008E3C04" w:rsidRDefault="008E3C04" w:rsidP="003B49AB">
      <w:pPr>
        <w:pStyle w:val="Sinespaciado"/>
        <w:ind w:right="-1"/>
        <w:jc w:val="both"/>
      </w:pPr>
    </w:p>
    <w:p w:rsidR="008E3C04" w:rsidRDefault="008E3C04" w:rsidP="003B49AB">
      <w:pPr>
        <w:pStyle w:val="Sinespaciado"/>
        <w:ind w:right="-1"/>
        <w:jc w:val="both"/>
      </w:pPr>
    </w:p>
    <w:p w:rsidR="008E3C04" w:rsidRDefault="008E3C04" w:rsidP="003B49AB">
      <w:pPr>
        <w:pStyle w:val="Sinespaciado"/>
        <w:ind w:right="-1"/>
        <w:jc w:val="both"/>
      </w:pPr>
    </w:p>
    <w:p w:rsidR="008E3C04" w:rsidRDefault="008E3C04" w:rsidP="003B49AB">
      <w:pPr>
        <w:pStyle w:val="Sinespaciado"/>
        <w:jc w:val="both"/>
      </w:pPr>
      <w:r w:rsidRPr="008E3C04">
        <w:rPr>
          <w:b/>
        </w:rPr>
        <w:t>Nombres:</w:t>
      </w:r>
      <w:r>
        <w:t xml:space="preserve"> Alejando </w:t>
      </w:r>
      <w:proofErr w:type="spellStart"/>
      <w:r>
        <w:t>Astudillo</w:t>
      </w:r>
      <w:proofErr w:type="spellEnd"/>
    </w:p>
    <w:p w:rsidR="008E3C04" w:rsidRDefault="008E3C04" w:rsidP="003B49AB">
      <w:pPr>
        <w:pStyle w:val="Sinespaciado"/>
        <w:jc w:val="both"/>
      </w:pPr>
      <w:r>
        <w:t xml:space="preserve">                   Luis Carmona</w:t>
      </w:r>
    </w:p>
    <w:p w:rsidR="008E3C04" w:rsidRDefault="008E3C04" w:rsidP="003B49AB">
      <w:pPr>
        <w:pStyle w:val="Sinespaciado"/>
        <w:jc w:val="both"/>
      </w:pPr>
      <w:r>
        <w:t xml:space="preserve">                   Diego Torres</w:t>
      </w:r>
    </w:p>
    <w:p w:rsidR="008E3C04" w:rsidRDefault="008E3C04" w:rsidP="003B49AB">
      <w:pPr>
        <w:pStyle w:val="Sinespaciado"/>
        <w:jc w:val="both"/>
      </w:pPr>
    </w:p>
    <w:p w:rsidR="008E3C04" w:rsidRDefault="008E3C04" w:rsidP="003B49AB">
      <w:pPr>
        <w:pStyle w:val="Sinespaciado"/>
        <w:jc w:val="both"/>
      </w:pPr>
      <w:r w:rsidRPr="008E3C04">
        <w:rPr>
          <w:b/>
        </w:rPr>
        <w:t>Curso:</w:t>
      </w:r>
      <w:r>
        <w:t xml:space="preserve"> Energía Renovable a partir de Biomasa</w:t>
      </w:r>
    </w:p>
    <w:p w:rsidR="008E3C04" w:rsidRDefault="008E3C04" w:rsidP="003B49AB">
      <w:pPr>
        <w:pStyle w:val="Sinespaciado"/>
        <w:jc w:val="both"/>
      </w:pPr>
    </w:p>
    <w:p w:rsidR="008E3C04" w:rsidRDefault="008E3C04" w:rsidP="003B49AB">
      <w:pPr>
        <w:pStyle w:val="Sinespaciado"/>
        <w:jc w:val="both"/>
      </w:pPr>
      <w:r w:rsidRPr="008E3C04">
        <w:rPr>
          <w:b/>
        </w:rPr>
        <w:t>Profesora:</w:t>
      </w:r>
      <w:r>
        <w:t xml:space="preserve"> María Elena </w:t>
      </w:r>
      <w:proofErr w:type="spellStart"/>
      <w:r>
        <w:t>Lienqueo</w:t>
      </w:r>
      <w:proofErr w:type="spellEnd"/>
    </w:p>
    <w:p w:rsidR="008E3C04" w:rsidRDefault="008E3C04" w:rsidP="003B49AB">
      <w:pPr>
        <w:pStyle w:val="Sinespaciado"/>
        <w:jc w:val="both"/>
      </w:pPr>
    </w:p>
    <w:p w:rsidR="008E3C04" w:rsidRDefault="008E3C04" w:rsidP="003B49AB">
      <w:pPr>
        <w:pStyle w:val="Sinespaciado"/>
        <w:jc w:val="both"/>
      </w:pPr>
      <w:r w:rsidRPr="008E3C04">
        <w:rPr>
          <w:b/>
        </w:rPr>
        <w:t>Fecha</w:t>
      </w:r>
      <w:r>
        <w:rPr>
          <w:b/>
        </w:rPr>
        <w:t>:</w:t>
      </w:r>
      <w:r>
        <w:t xml:space="preserve"> 1 de septiembre del 2010</w:t>
      </w:r>
    </w:p>
    <w:p w:rsidR="00006186" w:rsidRDefault="00006186" w:rsidP="003B49AB">
      <w:pPr>
        <w:pStyle w:val="Sinespaciado"/>
        <w:jc w:val="both"/>
      </w:pPr>
      <w:ins w:id="0" w:author="FCFM" w:date="2010-09-06T16:58:00Z">
        <w:r>
          <w:t>Indicar e-mail de contacto</w:t>
        </w:r>
      </w:ins>
    </w:p>
    <w:p w:rsidR="008E3C04" w:rsidRDefault="008E3C04" w:rsidP="003B49AB">
      <w:pPr>
        <w:pStyle w:val="Sinespaciado"/>
        <w:jc w:val="both"/>
      </w:pPr>
    </w:p>
    <w:p w:rsidR="00984038" w:rsidRDefault="00984038" w:rsidP="003B49AB">
      <w:pPr>
        <w:jc w:val="both"/>
      </w:pPr>
    </w:p>
    <w:p w:rsidR="008E3C04" w:rsidRDefault="008E3C04" w:rsidP="003B49AB">
      <w:pPr>
        <w:jc w:val="both"/>
      </w:pPr>
    </w:p>
    <w:p w:rsidR="008E3C04" w:rsidRDefault="008E3C04" w:rsidP="003B49AB">
      <w:pPr>
        <w:jc w:val="both"/>
      </w:pPr>
    </w:p>
    <w:p w:rsidR="008E3C04" w:rsidRDefault="008E3C04" w:rsidP="003B49AB">
      <w:pPr>
        <w:jc w:val="both"/>
      </w:pPr>
    </w:p>
    <w:p w:rsidR="008E3C04" w:rsidRDefault="008E3C04" w:rsidP="003B49AB">
      <w:pPr>
        <w:jc w:val="both"/>
      </w:pPr>
    </w:p>
    <w:p w:rsidR="008E3C04" w:rsidRDefault="008E3C04" w:rsidP="003B49AB">
      <w:pPr>
        <w:jc w:val="both"/>
      </w:pPr>
    </w:p>
    <w:p w:rsidR="008E3C04" w:rsidRDefault="008E3C04" w:rsidP="003B49AB">
      <w:pPr>
        <w:pStyle w:val="Ttulo1"/>
        <w:jc w:val="both"/>
      </w:pPr>
      <w:commentRangeStart w:id="1"/>
      <w:r>
        <w:t>Descripción de los desechos animales</w:t>
      </w:r>
      <w:commentRangeEnd w:id="1"/>
      <w:r w:rsidR="00FC5517">
        <w:rPr>
          <w:rStyle w:val="Refdecomentario"/>
          <w:rFonts w:asciiTheme="minorHAnsi" w:eastAsiaTheme="minorHAnsi" w:hAnsiTheme="minorHAnsi" w:cstheme="minorBidi"/>
          <w:b w:val="0"/>
          <w:bCs w:val="0"/>
          <w:color w:val="auto"/>
        </w:rPr>
        <w:commentReference w:id="1"/>
      </w:r>
    </w:p>
    <w:p w:rsidR="008E3C04" w:rsidRDefault="008E3C04" w:rsidP="003B49AB">
      <w:pPr>
        <w:jc w:val="both"/>
      </w:pPr>
    </w:p>
    <w:p w:rsidR="00C95DE7" w:rsidRDefault="008E3C04" w:rsidP="003B49AB">
      <w:pPr>
        <w:ind w:firstLine="708"/>
        <w:jc w:val="both"/>
      </w:pPr>
      <w:r>
        <w:t xml:space="preserve">La industria agrícola chilena es un fuerte motor de </w:t>
      </w:r>
      <w:r w:rsidR="00C95DE7">
        <w:t xml:space="preserve">la economía del país y como tal presenta una gran cantidad de desechos, principalmente orgánicos, ya sea excrementos, restos de alimentos o incluso animales muertos, en este informe nos enfocaremos en los excrementos animales como biomasa. Esta biomasa puede ser muy útil en el desarrollo de </w:t>
      </w:r>
      <w:commentRangeStart w:id="2"/>
      <w:r w:rsidR="00C95DE7">
        <w:t>biogás</w:t>
      </w:r>
      <w:commentRangeEnd w:id="2"/>
      <w:r w:rsidR="00FC5517">
        <w:rPr>
          <w:rStyle w:val="Refdecomentario"/>
        </w:rPr>
        <w:commentReference w:id="2"/>
      </w:r>
      <w:r w:rsidR="00C95DE7">
        <w:t>, el cual se puede utilizar para la demanda de energía de la misma planta agrícola, o también generar energía eléctrica.</w:t>
      </w:r>
    </w:p>
    <w:p w:rsidR="008E3C04" w:rsidRDefault="00C95DE7" w:rsidP="003B49AB">
      <w:pPr>
        <w:ind w:firstLine="708"/>
        <w:jc w:val="both"/>
      </w:pPr>
      <w:r>
        <w:t xml:space="preserve">Los desechos animales presentan una gran oportunidad de utilizar un potencial de energía que hasta algunos años era desechada, el bajo costo de procesar esta biomasa y los buenos resultados obtenidos, dan oportunidad al desarrollo de esta técnica a lo largo de todo el país. </w:t>
      </w:r>
      <w:proofErr w:type="gramStart"/>
      <w:r>
        <w:t>Tanto</w:t>
      </w:r>
      <w:proofErr w:type="gramEnd"/>
      <w:r>
        <w:t xml:space="preserve"> aves como vacunos y porcinos, cuando son criados a nivel industrial, generan una gran cantidad de desechos, los cuales son acumulados en </w:t>
      </w:r>
      <w:proofErr w:type="spellStart"/>
      <w:r>
        <w:t>biodigestores</w:t>
      </w:r>
      <w:proofErr w:type="spellEnd"/>
      <w:r>
        <w:t>, donde se realizan las reacciones químicas de la biomasa para obtener biogás, que es la principal utilización como fuente de energía.</w:t>
      </w:r>
    </w:p>
    <w:p w:rsidR="000B35D6" w:rsidRDefault="000B35D6" w:rsidP="003B49AB">
      <w:pPr>
        <w:ind w:firstLine="708"/>
        <w:jc w:val="both"/>
      </w:pPr>
      <w:commentRangeStart w:id="3"/>
      <w:r>
        <w:t>El incentivo de la utilización de esta energía en los últimos años ha ido en aumento, si bien la cantidad instalada es pequeña, Chile presenta una muy buena base para la utilización de este tipo de biomasa y principalmente como una forma de autoabastecimiento de energía por parte de las industrias. Para poder llegar a un nivel de más desarrollo en esta tecnología es necesario aumentar el desarrollo en las universidades, para poder tener profesionales preparados en el tema y también consientes de la necesidad no tan solo económica</w:t>
      </w:r>
      <w:ins w:id="4" w:author="ADMIN" w:date="2010-09-06T10:26:00Z">
        <w:r w:rsidR="00FC5517">
          <w:t>, sino</w:t>
        </w:r>
      </w:ins>
      <w:del w:id="5" w:author="ADMIN" w:date="2010-09-06T10:26:00Z">
        <w:r w:rsidDel="00FC5517">
          <w:delText xml:space="preserve"> </w:delText>
        </w:r>
      </w:del>
      <w:del w:id="6" w:author="ADMIN" w:date="2010-09-06T10:27:00Z">
        <w:r w:rsidDel="00FC5517">
          <w:delText>sipón</w:delText>
        </w:r>
      </w:del>
      <w:r>
        <w:t xml:space="preserve"> también los daños que se están produciendo en el planeta por la utilización de energía en base a la generación convencional.</w:t>
      </w:r>
      <w:commentRangeEnd w:id="3"/>
      <w:r w:rsidR="00FC5517">
        <w:rPr>
          <w:rStyle w:val="Refdecomentario"/>
        </w:rPr>
        <w:commentReference w:id="3"/>
      </w:r>
    </w:p>
    <w:p w:rsidR="000B35D6" w:rsidRDefault="000B35D6" w:rsidP="003B49AB">
      <w:pPr>
        <w:ind w:firstLine="708"/>
        <w:jc w:val="both"/>
      </w:pPr>
      <w:r>
        <w:t xml:space="preserve">En Chile, principalmente son las regiones Metropolitanas y de O’Higgins las que muestran una base de biomasa muy importante, estos datos serán mostrados en la siguiente sección.  </w:t>
      </w:r>
    </w:p>
    <w:p w:rsidR="00E03B53" w:rsidRDefault="00E03B53" w:rsidP="003B49AB">
      <w:pPr>
        <w:ind w:firstLine="708"/>
        <w:jc w:val="both"/>
      </w:pPr>
    </w:p>
    <w:p w:rsidR="00E03B53" w:rsidRDefault="00E03B53" w:rsidP="003B49AB">
      <w:pPr>
        <w:ind w:firstLine="708"/>
        <w:jc w:val="both"/>
      </w:pPr>
    </w:p>
    <w:p w:rsidR="00E03B53" w:rsidRDefault="00E03B53" w:rsidP="003B49AB">
      <w:pPr>
        <w:ind w:firstLine="708"/>
        <w:jc w:val="both"/>
      </w:pPr>
    </w:p>
    <w:p w:rsidR="00E03B53" w:rsidRDefault="00E03B53" w:rsidP="003B49AB">
      <w:pPr>
        <w:ind w:firstLine="708"/>
        <w:jc w:val="both"/>
      </w:pPr>
    </w:p>
    <w:p w:rsidR="00E03B53" w:rsidRDefault="00E03B53" w:rsidP="003B49AB">
      <w:pPr>
        <w:ind w:firstLine="708"/>
        <w:jc w:val="both"/>
      </w:pPr>
    </w:p>
    <w:p w:rsidR="00E03B53" w:rsidRDefault="00E03B53" w:rsidP="003B49AB">
      <w:pPr>
        <w:ind w:firstLine="708"/>
        <w:jc w:val="both"/>
      </w:pPr>
    </w:p>
    <w:p w:rsidR="00E03B53" w:rsidRDefault="00E03B53" w:rsidP="003B49AB">
      <w:pPr>
        <w:ind w:firstLine="708"/>
        <w:jc w:val="both"/>
      </w:pPr>
    </w:p>
    <w:p w:rsidR="00E03B53" w:rsidRDefault="00E03B53" w:rsidP="003B49AB">
      <w:pPr>
        <w:ind w:firstLine="708"/>
        <w:jc w:val="both"/>
      </w:pPr>
    </w:p>
    <w:p w:rsidR="00E03B53" w:rsidRDefault="00E03B53" w:rsidP="003B49AB">
      <w:pPr>
        <w:ind w:firstLine="708"/>
        <w:jc w:val="both"/>
      </w:pPr>
    </w:p>
    <w:p w:rsidR="00E03B53" w:rsidRDefault="00E03B53" w:rsidP="003B49AB">
      <w:pPr>
        <w:ind w:firstLine="708"/>
        <w:jc w:val="both"/>
      </w:pPr>
    </w:p>
    <w:p w:rsidR="00E03B53" w:rsidRDefault="00E03B53" w:rsidP="00E03B53">
      <w:pPr>
        <w:pStyle w:val="Ttulo1"/>
      </w:pPr>
      <w:r>
        <w:t>Disponibilidad del Recurso a nivel Nacional</w:t>
      </w:r>
    </w:p>
    <w:p w:rsidR="00E03B53" w:rsidRDefault="00E03B53" w:rsidP="00E03B53"/>
    <w:p w:rsidR="00E03B53" w:rsidRPr="00106FA9" w:rsidRDefault="00940036" w:rsidP="00940036">
      <w:pPr>
        <w:jc w:val="both"/>
        <w:rPr>
          <w:b/>
        </w:rPr>
      </w:pPr>
      <w:r w:rsidRPr="00106FA9">
        <w:rPr>
          <w:b/>
        </w:rPr>
        <w:t>Sector Avícola</w:t>
      </w:r>
      <w:r w:rsidR="00E03B53" w:rsidRPr="00106FA9">
        <w:rPr>
          <w:b/>
        </w:rPr>
        <w:t>:</w:t>
      </w:r>
    </w:p>
    <w:p w:rsidR="00BB460B" w:rsidRDefault="00E03B53" w:rsidP="00940036">
      <w:pPr>
        <w:autoSpaceDE w:val="0"/>
        <w:autoSpaceDN w:val="0"/>
        <w:adjustRightInd w:val="0"/>
        <w:spacing w:after="0" w:line="240" w:lineRule="auto"/>
        <w:jc w:val="both"/>
        <w:rPr>
          <w:rFonts w:cs="Arial"/>
        </w:rPr>
      </w:pPr>
      <w:r w:rsidRPr="00BB460B">
        <w:tab/>
      </w:r>
      <w:r w:rsidR="00733CCA" w:rsidRPr="00BB460B">
        <w:t>Para poder hacer una estimación adecuada se recopila la información de criaderos avícolas a lo largo de Chile. Los datos fueron obtenidos de</w:t>
      </w:r>
      <w:r w:rsidR="00BB460B" w:rsidRPr="00BB460B">
        <w:t xml:space="preserve"> una encuesta publicada por el estudio sobre el “Potencial de Biomasa en Chile” de la Universidad Técnica Federico Santa María. Se consultaron 140 criaderos en explotación de los cuales </w:t>
      </w:r>
      <w:r w:rsidR="00BB460B" w:rsidRPr="00BB460B">
        <w:rPr>
          <w:rFonts w:cs="Arial"/>
        </w:rPr>
        <w:t>el 85% de las existencias tot</w:t>
      </w:r>
      <w:r w:rsidR="00BB460B">
        <w:rPr>
          <w:rFonts w:cs="Arial"/>
        </w:rPr>
        <w:t xml:space="preserve">ales de aves se encuentra en </w:t>
      </w:r>
      <w:r w:rsidR="00BB460B" w:rsidRPr="00BB460B">
        <w:rPr>
          <w:rFonts w:cs="Arial"/>
        </w:rPr>
        <w:t>la</w:t>
      </w:r>
      <w:r w:rsidR="00BB460B">
        <w:rPr>
          <w:rFonts w:cs="Arial"/>
        </w:rPr>
        <w:t>s</w:t>
      </w:r>
      <w:r w:rsidR="00BB460B" w:rsidRPr="00BB460B">
        <w:rPr>
          <w:rFonts w:cs="Arial"/>
        </w:rPr>
        <w:t xml:space="preserve"> regiones de O’Higgins y Metropolitana.</w:t>
      </w:r>
    </w:p>
    <w:p w:rsidR="00BB460B" w:rsidRDefault="00BB460B" w:rsidP="00BB460B">
      <w:pPr>
        <w:autoSpaceDE w:val="0"/>
        <w:autoSpaceDN w:val="0"/>
        <w:adjustRightInd w:val="0"/>
        <w:spacing w:after="0" w:line="240" w:lineRule="auto"/>
        <w:jc w:val="both"/>
        <w:rPr>
          <w:rFonts w:cs="Arial"/>
        </w:rPr>
      </w:pPr>
      <w:r>
        <w:rPr>
          <w:rFonts w:cs="Arial"/>
        </w:rPr>
        <w:tab/>
      </w:r>
    </w:p>
    <w:tbl>
      <w:tblPr>
        <w:tblStyle w:val="Listaclara-nfasis1"/>
        <w:tblpPr w:leftFromText="141" w:rightFromText="141" w:vertAnchor="text" w:horzAnchor="margin" w:tblpXSpec="center" w:tblpY="1030"/>
        <w:tblW w:w="0" w:type="auto"/>
        <w:tblLook w:val="04A0"/>
      </w:tblPr>
      <w:tblGrid>
        <w:gridCol w:w="2497"/>
        <w:gridCol w:w="889"/>
        <w:gridCol w:w="889"/>
        <w:gridCol w:w="889"/>
        <w:gridCol w:w="889"/>
        <w:gridCol w:w="889"/>
        <w:gridCol w:w="889"/>
        <w:gridCol w:w="889"/>
      </w:tblGrid>
      <w:tr w:rsidR="00BB460B" w:rsidTr="007C7CA4">
        <w:trPr>
          <w:cnfStyle w:val="100000000000"/>
        </w:trPr>
        <w:tc>
          <w:tcPr>
            <w:cnfStyle w:val="001000000000"/>
            <w:tcW w:w="2497" w:type="dxa"/>
          </w:tcPr>
          <w:p w:rsidR="00BB460B" w:rsidRDefault="00BB460B" w:rsidP="00BB460B">
            <w:pPr>
              <w:jc w:val="center"/>
            </w:pPr>
            <w:r>
              <w:t>Región</w:t>
            </w:r>
          </w:p>
        </w:tc>
        <w:tc>
          <w:tcPr>
            <w:tcW w:w="889" w:type="dxa"/>
          </w:tcPr>
          <w:p w:rsidR="00BB460B" w:rsidRDefault="00BB460B" w:rsidP="00BB460B">
            <w:pPr>
              <w:jc w:val="center"/>
              <w:cnfStyle w:val="100000000000"/>
            </w:pPr>
            <w:r>
              <w:t>IV</w:t>
            </w:r>
          </w:p>
        </w:tc>
        <w:tc>
          <w:tcPr>
            <w:tcW w:w="889" w:type="dxa"/>
          </w:tcPr>
          <w:p w:rsidR="00BB460B" w:rsidRDefault="00BB460B" w:rsidP="00BB460B">
            <w:pPr>
              <w:jc w:val="center"/>
              <w:cnfStyle w:val="100000000000"/>
            </w:pPr>
            <w:r>
              <w:t>V</w:t>
            </w:r>
          </w:p>
        </w:tc>
        <w:tc>
          <w:tcPr>
            <w:tcW w:w="889" w:type="dxa"/>
          </w:tcPr>
          <w:p w:rsidR="00BB460B" w:rsidRDefault="00BB460B" w:rsidP="00BB460B">
            <w:pPr>
              <w:jc w:val="center"/>
              <w:cnfStyle w:val="100000000000"/>
            </w:pPr>
            <w:r>
              <w:t>VI</w:t>
            </w:r>
          </w:p>
        </w:tc>
        <w:tc>
          <w:tcPr>
            <w:tcW w:w="889" w:type="dxa"/>
          </w:tcPr>
          <w:p w:rsidR="00BB460B" w:rsidRDefault="00BB460B" w:rsidP="00BB460B">
            <w:pPr>
              <w:jc w:val="center"/>
              <w:cnfStyle w:val="100000000000"/>
            </w:pPr>
            <w:r>
              <w:t>VII</w:t>
            </w:r>
          </w:p>
        </w:tc>
        <w:tc>
          <w:tcPr>
            <w:tcW w:w="889" w:type="dxa"/>
          </w:tcPr>
          <w:p w:rsidR="00BB460B" w:rsidRDefault="00BB460B" w:rsidP="00BB460B">
            <w:pPr>
              <w:jc w:val="center"/>
              <w:cnfStyle w:val="100000000000"/>
            </w:pPr>
            <w:r>
              <w:t>VIII</w:t>
            </w:r>
          </w:p>
        </w:tc>
        <w:tc>
          <w:tcPr>
            <w:tcW w:w="889" w:type="dxa"/>
          </w:tcPr>
          <w:p w:rsidR="00BB460B" w:rsidRDefault="00BB460B" w:rsidP="00BB460B">
            <w:pPr>
              <w:jc w:val="center"/>
              <w:cnfStyle w:val="100000000000"/>
            </w:pPr>
            <w:r>
              <w:t>RM</w:t>
            </w:r>
          </w:p>
        </w:tc>
        <w:tc>
          <w:tcPr>
            <w:tcW w:w="889" w:type="dxa"/>
          </w:tcPr>
          <w:p w:rsidR="00BB460B" w:rsidRDefault="00BB460B" w:rsidP="00BB460B">
            <w:pPr>
              <w:jc w:val="center"/>
              <w:cnfStyle w:val="100000000000"/>
            </w:pPr>
            <w:r>
              <w:t>Total</w:t>
            </w:r>
          </w:p>
        </w:tc>
      </w:tr>
      <w:tr w:rsidR="00BB460B" w:rsidTr="007C7CA4">
        <w:trPr>
          <w:cnfStyle w:val="000000100000"/>
        </w:trPr>
        <w:tc>
          <w:tcPr>
            <w:cnfStyle w:val="001000000000"/>
            <w:tcW w:w="2497" w:type="dxa"/>
            <w:shd w:val="clear" w:color="auto" w:fill="DBE5F1" w:themeFill="accent1" w:themeFillTint="33"/>
          </w:tcPr>
          <w:p w:rsidR="00BB460B" w:rsidRDefault="00BB460B" w:rsidP="00BB460B">
            <w:pPr>
              <w:jc w:val="center"/>
            </w:pPr>
            <w:r>
              <w:t>Criaderos de Explotación</w:t>
            </w:r>
          </w:p>
        </w:tc>
        <w:tc>
          <w:tcPr>
            <w:tcW w:w="889" w:type="dxa"/>
          </w:tcPr>
          <w:p w:rsidR="00BB460B" w:rsidRDefault="00BB460B" w:rsidP="00BB460B">
            <w:pPr>
              <w:jc w:val="center"/>
              <w:cnfStyle w:val="000000100000"/>
            </w:pPr>
            <w:r>
              <w:t>6</w:t>
            </w:r>
          </w:p>
        </w:tc>
        <w:tc>
          <w:tcPr>
            <w:tcW w:w="889" w:type="dxa"/>
          </w:tcPr>
          <w:p w:rsidR="00BB460B" w:rsidRDefault="00BB460B" w:rsidP="00BB460B">
            <w:pPr>
              <w:jc w:val="center"/>
              <w:cnfStyle w:val="000000100000"/>
            </w:pPr>
            <w:r>
              <w:t>34</w:t>
            </w:r>
          </w:p>
        </w:tc>
        <w:tc>
          <w:tcPr>
            <w:tcW w:w="889" w:type="dxa"/>
          </w:tcPr>
          <w:p w:rsidR="00BB460B" w:rsidRDefault="00BB460B" w:rsidP="00BB460B">
            <w:pPr>
              <w:jc w:val="center"/>
              <w:cnfStyle w:val="000000100000"/>
            </w:pPr>
            <w:r>
              <w:t>13</w:t>
            </w:r>
          </w:p>
        </w:tc>
        <w:tc>
          <w:tcPr>
            <w:tcW w:w="889" w:type="dxa"/>
          </w:tcPr>
          <w:p w:rsidR="00BB460B" w:rsidRDefault="00BB460B" w:rsidP="00BB460B">
            <w:pPr>
              <w:jc w:val="center"/>
              <w:cnfStyle w:val="000000100000"/>
            </w:pPr>
            <w:r>
              <w:t>31</w:t>
            </w:r>
          </w:p>
        </w:tc>
        <w:tc>
          <w:tcPr>
            <w:tcW w:w="889" w:type="dxa"/>
          </w:tcPr>
          <w:p w:rsidR="00BB460B" w:rsidRDefault="00BB460B" w:rsidP="00BB460B">
            <w:pPr>
              <w:jc w:val="center"/>
              <w:cnfStyle w:val="000000100000"/>
            </w:pPr>
            <w:r>
              <w:t>23</w:t>
            </w:r>
          </w:p>
        </w:tc>
        <w:tc>
          <w:tcPr>
            <w:tcW w:w="889" w:type="dxa"/>
          </w:tcPr>
          <w:p w:rsidR="00BB460B" w:rsidRDefault="00BB460B" w:rsidP="00BB460B">
            <w:pPr>
              <w:jc w:val="center"/>
              <w:cnfStyle w:val="000000100000"/>
            </w:pPr>
            <w:r>
              <w:t>33</w:t>
            </w:r>
          </w:p>
        </w:tc>
        <w:tc>
          <w:tcPr>
            <w:tcW w:w="889" w:type="dxa"/>
          </w:tcPr>
          <w:p w:rsidR="00BB460B" w:rsidRDefault="00BB460B" w:rsidP="00BB460B">
            <w:pPr>
              <w:jc w:val="center"/>
              <w:cnfStyle w:val="000000100000"/>
            </w:pPr>
            <w:r>
              <w:t>140</w:t>
            </w:r>
          </w:p>
        </w:tc>
      </w:tr>
      <w:tr w:rsidR="00BB460B" w:rsidTr="007C7CA4">
        <w:tc>
          <w:tcPr>
            <w:cnfStyle w:val="001000000000"/>
            <w:tcW w:w="2497" w:type="dxa"/>
            <w:shd w:val="clear" w:color="auto" w:fill="DBE5F1" w:themeFill="accent1" w:themeFillTint="33"/>
          </w:tcPr>
          <w:p w:rsidR="00BB460B" w:rsidRDefault="00BB460B" w:rsidP="00BB460B">
            <w:pPr>
              <w:jc w:val="center"/>
            </w:pPr>
            <w:r>
              <w:t>Porcentaje</w:t>
            </w:r>
          </w:p>
        </w:tc>
        <w:tc>
          <w:tcPr>
            <w:tcW w:w="889" w:type="dxa"/>
          </w:tcPr>
          <w:p w:rsidR="00BB460B" w:rsidRDefault="00BB460B" w:rsidP="00BB460B">
            <w:pPr>
              <w:jc w:val="center"/>
              <w:cnfStyle w:val="000000000000"/>
            </w:pPr>
            <w:r>
              <w:t>4%</w:t>
            </w:r>
          </w:p>
        </w:tc>
        <w:tc>
          <w:tcPr>
            <w:tcW w:w="889" w:type="dxa"/>
          </w:tcPr>
          <w:p w:rsidR="00BB460B" w:rsidRDefault="00BB460B" w:rsidP="00BB460B">
            <w:pPr>
              <w:jc w:val="center"/>
              <w:cnfStyle w:val="000000000000"/>
            </w:pPr>
            <w:r>
              <w:t>24%</w:t>
            </w:r>
          </w:p>
        </w:tc>
        <w:tc>
          <w:tcPr>
            <w:tcW w:w="889" w:type="dxa"/>
          </w:tcPr>
          <w:p w:rsidR="00BB460B" w:rsidRDefault="00BB460B" w:rsidP="00BB460B">
            <w:pPr>
              <w:jc w:val="center"/>
              <w:cnfStyle w:val="000000000000"/>
            </w:pPr>
            <w:r>
              <w:t>9%</w:t>
            </w:r>
          </w:p>
        </w:tc>
        <w:tc>
          <w:tcPr>
            <w:tcW w:w="889" w:type="dxa"/>
          </w:tcPr>
          <w:p w:rsidR="00BB460B" w:rsidRDefault="00BB460B" w:rsidP="00BB460B">
            <w:pPr>
              <w:jc w:val="center"/>
              <w:cnfStyle w:val="000000000000"/>
            </w:pPr>
            <w:r>
              <w:t>22%</w:t>
            </w:r>
          </w:p>
        </w:tc>
        <w:tc>
          <w:tcPr>
            <w:tcW w:w="889" w:type="dxa"/>
          </w:tcPr>
          <w:p w:rsidR="00BB460B" w:rsidRDefault="00BB460B" w:rsidP="00BB460B">
            <w:pPr>
              <w:jc w:val="center"/>
              <w:cnfStyle w:val="000000000000"/>
            </w:pPr>
            <w:r>
              <w:t>16%</w:t>
            </w:r>
          </w:p>
        </w:tc>
        <w:tc>
          <w:tcPr>
            <w:tcW w:w="889" w:type="dxa"/>
          </w:tcPr>
          <w:p w:rsidR="00BB460B" w:rsidRDefault="00BB460B" w:rsidP="00BB460B">
            <w:pPr>
              <w:jc w:val="center"/>
              <w:cnfStyle w:val="000000000000"/>
            </w:pPr>
            <w:r>
              <w:t>24%</w:t>
            </w:r>
          </w:p>
        </w:tc>
        <w:tc>
          <w:tcPr>
            <w:tcW w:w="889" w:type="dxa"/>
          </w:tcPr>
          <w:p w:rsidR="00BB460B" w:rsidRDefault="00BB460B" w:rsidP="00BB460B">
            <w:pPr>
              <w:jc w:val="center"/>
              <w:cnfStyle w:val="000000000000"/>
            </w:pPr>
            <w:r>
              <w:t>100%</w:t>
            </w:r>
          </w:p>
        </w:tc>
      </w:tr>
      <w:tr w:rsidR="00BB460B" w:rsidTr="007C7CA4">
        <w:trPr>
          <w:cnfStyle w:val="000000100000"/>
        </w:trPr>
        <w:tc>
          <w:tcPr>
            <w:cnfStyle w:val="001000000000"/>
            <w:tcW w:w="8720" w:type="dxa"/>
            <w:gridSpan w:val="8"/>
            <w:shd w:val="clear" w:color="auto" w:fill="FFFFFF" w:themeFill="background1"/>
          </w:tcPr>
          <w:p w:rsidR="00BB460B" w:rsidRDefault="00BB460B" w:rsidP="00BB460B">
            <w:pPr>
              <w:jc w:val="center"/>
            </w:pPr>
            <w:r>
              <w:t>Tabla 1.1: “Total de Criaderos de Aves (I Semestre, 2006)”</w:t>
            </w:r>
          </w:p>
        </w:tc>
      </w:tr>
    </w:tbl>
    <w:p w:rsidR="00BB460B" w:rsidRPr="00BB460B" w:rsidRDefault="00BB460B" w:rsidP="00940036">
      <w:pPr>
        <w:autoSpaceDE w:val="0"/>
        <w:autoSpaceDN w:val="0"/>
        <w:adjustRightInd w:val="0"/>
        <w:spacing w:after="0" w:line="240" w:lineRule="auto"/>
        <w:jc w:val="both"/>
        <w:rPr>
          <w:rFonts w:cs="Arial"/>
        </w:rPr>
      </w:pPr>
      <w:r>
        <w:rPr>
          <w:rFonts w:cs="Arial"/>
        </w:rPr>
        <w:tab/>
      </w:r>
      <w:r w:rsidRPr="00BB460B">
        <w:rPr>
          <w:rFonts w:cs="Arial"/>
        </w:rPr>
        <w:t>La distribución de criaderos se muestra en la Tabla 1.1, con Fuente: INE 2006, APA, Asociación de Productores Avícolas</w:t>
      </w:r>
      <w:r>
        <w:rPr>
          <w:rFonts w:cs="Arial"/>
        </w:rPr>
        <w:t>, para las regiones de mayor concentración de aves.</w:t>
      </w:r>
    </w:p>
    <w:p w:rsidR="00BB460B" w:rsidRPr="00BB460B" w:rsidRDefault="00BB460B" w:rsidP="00BB460B">
      <w:pPr>
        <w:autoSpaceDE w:val="0"/>
        <w:autoSpaceDN w:val="0"/>
        <w:adjustRightInd w:val="0"/>
        <w:spacing w:after="0" w:line="240" w:lineRule="auto"/>
        <w:jc w:val="both"/>
        <w:rPr>
          <w:rFonts w:cs="Arial"/>
        </w:rPr>
      </w:pPr>
    </w:p>
    <w:p w:rsidR="00E03B53" w:rsidRDefault="00E03B53" w:rsidP="00E03B53"/>
    <w:p w:rsidR="00BB460B" w:rsidRDefault="007C7CA4" w:rsidP="00940036">
      <w:pPr>
        <w:jc w:val="both"/>
      </w:pPr>
      <w:r>
        <w:tab/>
        <w:t xml:space="preserve">La producción de Biogás a partir de desechos avícolas es una estimación realizada por el mismo estudio anterior, donde se puede apreciar la concentración del potencial energético en las 2 regiones antes mencionadas. </w:t>
      </w:r>
    </w:p>
    <w:tbl>
      <w:tblPr>
        <w:tblStyle w:val="Listaclara-nfasis1"/>
        <w:tblW w:w="0" w:type="auto"/>
        <w:jc w:val="center"/>
        <w:tblLook w:val="04A0"/>
      </w:tblPr>
      <w:tblGrid>
        <w:gridCol w:w="1657"/>
        <w:gridCol w:w="1657"/>
        <w:gridCol w:w="1657"/>
        <w:gridCol w:w="1658"/>
      </w:tblGrid>
      <w:tr w:rsidR="007C7CA4" w:rsidTr="007C7CA4">
        <w:trPr>
          <w:cnfStyle w:val="100000000000"/>
          <w:jc w:val="center"/>
        </w:trPr>
        <w:tc>
          <w:tcPr>
            <w:cnfStyle w:val="001000000000"/>
            <w:tcW w:w="1657" w:type="dxa"/>
          </w:tcPr>
          <w:p w:rsidR="007C7CA4" w:rsidRDefault="007C7CA4" w:rsidP="00D77147">
            <w:pPr>
              <w:jc w:val="center"/>
            </w:pPr>
            <w:r>
              <w:t>Región</w:t>
            </w:r>
          </w:p>
        </w:tc>
        <w:tc>
          <w:tcPr>
            <w:tcW w:w="1657" w:type="dxa"/>
          </w:tcPr>
          <w:p w:rsidR="007C7CA4" w:rsidRDefault="007C7CA4" w:rsidP="00D77147">
            <w:pPr>
              <w:jc w:val="center"/>
              <w:cnfStyle w:val="100000000000"/>
            </w:pPr>
            <w:r>
              <w:t>Min</w:t>
            </w:r>
          </w:p>
        </w:tc>
        <w:tc>
          <w:tcPr>
            <w:tcW w:w="1657" w:type="dxa"/>
          </w:tcPr>
          <w:p w:rsidR="007C7CA4" w:rsidRDefault="007C7CA4" w:rsidP="00D77147">
            <w:pPr>
              <w:jc w:val="center"/>
              <w:cnfStyle w:val="100000000000"/>
            </w:pPr>
            <w:r>
              <w:t>Max</w:t>
            </w:r>
          </w:p>
        </w:tc>
        <w:tc>
          <w:tcPr>
            <w:tcW w:w="1658" w:type="dxa"/>
          </w:tcPr>
          <w:p w:rsidR="007C7CA4" w:rsidRDefault="007C7CA4" w:rsidP="00D77147">
            <w:pPr>
              <w:jc w:val="center"/>
              <w:cnfStyle w:val="100000000000"/>
            </w:pPr>
            <w:r>
              <w:t>Porcentaje</w:t>
            </w:r>
          </w:p>
        </w:tc>
      </w:tr>
      <w:tr w:rsidR="007C7CA4" w:rsidTr="007C7CA4">
        <w:trPr>
          <w:cnfStyle w:val="000000100000"/>
          <w:jc w:val="center"/>
        </w:trPr>
        <w:tc>
          <w:tcPr>
            <w:cnfStyle w:val="001000000000"/>
            <w:tcW w:w="1657" w:type="dxa"/>
            <w:shd w:val="clear" w:color="auto" w:fill="FFFFFF" w:themeFill="background1"/>
          </w:tcPr>
          <w:p w:rsidR="007C7CA4" w:rsidRDefault="007C7CA4" w:rsidP="00D77147">
            <w:pPr>
              <w:jc w:val="center"/>
            </w:pPr>
          </w:p>
        </w:tc>
        <w:tc>
          <w:tcPr>
            <w:tcW w:w="3314" w:type="dxa"/>
            <w:gridSpan w:val="2"/>
            <w:shd w:val="clear" w:color="auto" w:fill="DBE5F1" w:themeFill="accent1" w:themeFillTint="33"/>
          </w:tcPr>
          <w:p w:rsidR="007C7CA4" w:rsidRDefault="007C7CA4" w:rsidP="00D77147">
            <w:pPr>
              <w:jc w:val="center"/>
              <w:cnfStyle w:val="000000100000"/>
            </w:pPr>
            <w:r>
              <w:t>MW</w:t>
            </w:r>
          </w:p>
        </w:tc>
        <w:tc>
          <w:tcPr>
            <w:tcW w:w="1658" w:type="dxa"/>
          </w:tcPr>
          <w:p w:rsidR="007C7CA4" w:rsidRDefault="007C7CA4" w:rsidP="00D77147">
            <w:pPr>
              <w:jc w:val="center"/>
              <w:cnfStyle w:val="000000100000"/>
            </w:pPr>
          </w:p>
        </w:tc>
      </w:tr>
      <w:tr w:rsidR="007C7CA4" w:rsidTr="007C7CA4">
        <w:trPr>
          <w:jc w:val="center"/>
        </w:trPr>
        <w:tc>
          <w:tcPr>
            <w:cnfStyle w:val="001000000000"/>
            <w:tcW w:w="1657" w:type="dxa"/>
            <w:shd w:val="clear" w:color="auto" w:fill="DBE5F1" w:themeFill="accent1" w:themeFillTint="33"/>
          </w:tcPr>
          <w:p w:rsidR="007C7CA4" w:rsidRDefault="007C7CA4" w:rsidP="00D77147">
            <w:pPr>
              <w:jc w:val="center"/>
            </w:pPr>
            <w:r>
              <w:t>IV</w:t>
            </w:r>
          </w:p>
        </w:tc>
        <w:tc>
          <w:tcPr>
            <w:tcW w:w="1657" w:type="dxa"/>
          </w:tcPr>
          <w:p w:rsidR="007C7CA4" w:rsidRDefault="007C7CA4" w:rsidP="00D77147">
            <w:pPr>
              <w:jc w:val="center"/>
              <w:cnfStyle w:val="000000000000"/>
            </w:pPr>
            <w:r>
              <w:t>10</w:t>
            </w:r>
          </w:p>
        </w:tc>
        <w:tc>
          <w:tcPr>
            <w:tcW w:w="1657" w:type="dxa"/>
          </w:tcPr>
          <w:p w:rsidR="007C7CA4" w:rsidRDefault="007C7CA4" w:rsidP="00D77147">
            <w:pPr>
              <w:jc w:val="center"/>
              <w:cnfStyle w:val="000000000000"/>
            </w:pPr>
            <w:r>
              <w:t>23</w:t>
            </w:r>
          </w:p>
        </w:tc>
        <w:tc>
          <w:tcPr>
            <w:tcW w:w="1658" w:type="dxa"/>
          </w:tcPr>
          <w:p w:rsidR="007C7CA4" w:rsidRDefault="007C7CA4" w:rsidP="00D77147">
            <w:pPr>
              <w:jc w:val="center"/>
              <w:cnfStyle w:val="000000000000"/>
            </w:pPr>
            <w:r>
              <w:t>2%</w:t>
            </w:r>
          </w:p>
        </w:tc>
      </w:tr>
      <w:tr w:rsidR="007C7CA4" w:rsidTr="007C7CA4">
        <w:trPr>
          <w:cnfStyle w:val="000000100000"/>
          <w:jc w:val="center"/>
        </w:trPr>
        <w:tc>
          <w:tcPr>
            <w:cnfStyle w:val="001000000000"/>
            <w:tcW w:w="1657" w:type="dxa"/>
            <w:shd w:val="clear" w:color="auto" w:fill="DBE5F1" w:themeFill="accent1" w:themeFillTint="33"/>
          </w:tcPr>
          <w:p w:rsidR="007C7CA4" w:rsidRDefault="007C7CA4" w:rsidP="00D77147">
            <w:pPr>
              <w:jc w:val="center"/>
            </w:pPr>
            <w:r>
              <w:t>V</w:t>
            </w:r>
          </w:p>
        </w:tc>
        <w:tc>
          <w:tcPr>
            <w:tcW w:w="1657" w:type="dxa"/>
          </w:tcPr>
          <w:p w:rsidR="007C7CA4" w:rsidRDefault="007C7CA4" w:rsidP="00D77147">
            <w:pPr>
              <w:jc w:val="center"/>
              <w:cnfStyle w:val="000000100000"/>
            </w:pPr>
            <w:r>
              <w:t>36</w:t>
            </w:r>
          </w:p>
        </w:tc>
        <w:tc>
          <w:tcPr>
            <w:tcW w:w="1657" w:type="dxa"/>
          </w:tcPr>
          <w:p w:rsidR="007C7CA4" w:rsidRDefault="007C7CA4" w:rsidP="00D77147">
            <w:pPr>
              <w:jc w:val="center"/>
              <w:cnfStyle w:val="000000100000"/>
            </w:pPr>
            <w:r>
              <w:t>83</w:t>
            </w:r>
          </w:p>
        </w:tc>
        <w:tc>
          <w:tcPr>
            <w:tcW w:w="1658" w:type="dxa"/>
          </w:tcPr>
          <w:p w:rsidR="007C7CA4" w:rsidRDefault="007C7CA4" w:rsidP="00D77147">
            <w:pPr>
              <w:jc w:val="center"/>
              <w:cnfStyle w:val="000000100000"/>
            </w:pPr>
            <w:r>
              <w:t>8%</w:t>
            </w:r>
          </w:p>
        </w:tc>
      </w:tr>
      <w:tr w:rsidR="007C7CA4" w:rsidTr="007C7CA4">
        <w:trPr>
          <w:jc w:val="center"/>
        </w:trPr>
        <w:tc>
          <w:tcPr>
            <w:cnfStyle w:val="001000000000"/>
            <w:tcW w:w="1657" w:type="dxa"/>
            <w:shd w:val="clear" w:color="auto" w:fill="DBE5F1" w:themeFill="accent1" w:themeFillTint="33"/>
          </w:tcPr>
          <w:p w:rsidR="007C7CA4" w:rsidRDefault="007C7CA4" w:rsidP="00D77147">
            <w:pPr>
              <w:jc w:val="center"/>
            </w:pPr>
            <w:r>
              <w:t>VI</w:t>
            </w:r>
          </w:p>
        </w:tc>
        <w:tc>
          <w:tcPr>
            <w:tcW w:w="1657" w:type="dxa"/>
          </w:tcPr>
          <w:p w:rsidR="007C7CA4" w:rsidRPr="007C7CA4" w:rsidRDefault="007C7CA4" w:rsidP="00D77147">
            <w:pPr>
              <w:jc w:val="center"/>
              <w:cnfStyle w:val="000000000000"/>
              <w:rPr>
                <w:b/>
              </w:rPr>
            </w:pPr>
            <w:r w:rsidRPr="007C7CA4">
              <w:rPr>
                <w:b/>
              </w:rPr>
              <w:t>219</w:t>
            </w:r>
          </w:p>
        </w:tc>
        <w:tc>
          <w:tcPr>
            <w:tcW w:w="1657" w:type="dxa"/>
          </w:tcPr>
          <w:p w:rsidR="007C7CA4" w:rsidRPr="007C7CA4" w:rsidRDefault="007C7CA4" w:rsidP="00D77147">
            <w:pPr>
              <w:jc w:val="center"/>
              <w:cnfStyle w:val="000000000000"/>
              <w:rPr>
                <w:b/>
              </w:rPr>
            </w:pPr>
            <w:r w:rsidRPr="007C7CA4">
              <w:rPr>
                <w:b/>
              </w:rPr>
              <w:t>505</w:t>
            </w:r>
          </w:p>
        </w:tc>
        <w:tc>
          <w:tcPr>
            <w:tcW w:w="1658" w:type="dxa"/>
          </w:tcPr>
          <w:p w:rsidR="007C7CA4" w:rsidRPr="007C7CA4" w:rsidRDefault="007C7CA4" w:rsidP="00D77147">
            <w:pPr>
              <w:jc w:val="center"/>
              <w:cnfStyle w:val="000000000000"/>
              <w:rPr>
                <w:b/>
              </w:rPr>
            </w:pPr>
            <w:r w:rsidRPr="007C7CA4">
              <w:rPr>
                <w:b/>
              </w:rPr>
              <w:t>47%</w:t>
            </w:r>
          </w:p>
        </w:tc>
      </w:tr>
      <w:tr w:rsidR="007C7CA4" w:rsidTr="007C7CA4">
        <w:trPr>
          <w:cnfStyle w:val="000000100000"/>
          <w:jc w:val="center"/>
        </w:trPr>
        <w:tc>
          <w:tcPr>
            <w:cnfStyle w:val="001000000000"/>
            <w:tcW w:w="1657" w:type="dxa"/>
            <w:shd w:val="clear" w:color="auto" w:fill="DBE5F1" w:themeFill="accent1" w:themeFillTint="33"/>
          </w:tcPr>
          <w:p w:rsidR="007C7CA4" w:rsidRDefault="007C7CA4" w:rsidP="00D77147">
            <w:pPr>
              <w:jc w:val="center"/>
            </w:pPr>
            <w:r>
              <w:t>VII</w:t>
            </w:r>
          </w:p>
        </w:tc>
        <w:tc>
          <w:tcPr>
            <w:tcW w:w="1657" w:type="dxa"/>
          </w:tcPr>
          <w:p w:rsidR="007C7CA4" w:rsidRDefault="007C7CA4" w:rsidP="00D77147">
            <w:pPr>
              <w:jc w:val="center"/>
              <w:cnfStyle w:val="000000100000"/>
            </w:pPr>
            <w:r>
              <w:t>10</w:t>
            </w:r>
          </w:p>
        </w:tc>
        <w:tc>
          <w:tcPr>
            <w:tcW w:w="1657" w:type="dxa"/>
          </w:tcPr>
          <w:p w:rsidR="007C7CA4" w:rsidRDefault="007C7CA4" w:rsidP="00D77147">
            <w:pPr>
              <w:jc w:val="center"/>
              <w:cnfStyle w:val="000000100000"/>
            </w:pPr>
            <w:r>
              <w:t>24</w:t>
            </w:r>
          </w:p>
        </w:tc>
        <w:tc>
          <w:tcPr>
            <w:tcW w:w="1658" w:type="dxa"/>
          </w:tcPr>
          <w:p w:rsidR="007C7CA4" w:rsidRDefault="007C7CA4" w:rsidP="00D77147">
            <w:pPr>
              <w:jc w:val="center"/>
              <w:cnfStyle w:val="000000100000"/>
            </w:pPr>
            <w:r>
              <w:t>2%</w:t>
            </w:r>
          </w:p>
        </w:tc>
      </w:tr>
      <w:tr w:rsidR="007C7CA4" w:rsidTr="007C7CA4">
        <w:trPr>
          <w:jc w:val="center"/>
        </w:trPr>
        <w:tc>
          <w:tcPr>
            <w:cnfStyle w:val="001000000000"/>
            <w:tcW w:w="1657" w:type="dxa"/>
            <w:shd w:val="clear" w:color="auto" w:fill="DBE5F1" w:themeFill="accent1" w:themeFillTint="33"/>
          </w:tcPr>
          <w:p w:rsidR="007C7CA4" w:rsidRDefault="007C7CA4" w:rsidP="00D77147">
            <w:pPr>
              <w:jc w:val="center"/>
            </w:pPr>
            <w:r>
              <w:t>VIII</w:t>
            </w:r>
          </w:p>
        </w:tc>
        <w:tc>
          <w:tcPr>
            <w:tcW w:w="1657" w:type="dxa"/>
          </w:tcPr>
          <w:p w:rsidR="007C7CA4" w:rsidRDefault="007C7CA4" w:rsidP="00D77147">
            <w:pPr>
              <w:jc w:val="center"/>
              <w:cnfStyle w:val="000000000000"/>
            </w:pPr>
            <w:r>
              <w:t>13</w:t>
            </w:r>
          </w:p>
        </w:tc>
        <w:tc>
          <w:tcPr>
            <w:tcW w:w="1657" w:type="dxa"/>
          </w:tcPr>
          <w:p w:rsidR="007C7CA4" w:rsidRDefault="007C7CA4" w:rsidP="00D77147">
            <w:pPr>
              <w:jc w:val="center"/>
              <w:cnfStyle w:val="000000000000"/>
            </w:pPr>
            <w:r>
              <w:t>31</w:t>
            </w:r>
          </w:p>
        </w:tc>
        <w:tc>
          <w:tcPr>
            <w:tcW w:w="1658" w:type="dxa"/>
          </w:tcPr>
          <w:p w:rsidR="007C7CA4" w:rsidRDefault="007C7CA4" w:rsidP="00D77147">
            <w:pPr>
              <w:jc w:val="center"/>
              <w:cnfStyle w:val="000000000000"/>
            </w:pPr>
            <w:r>
              <w:t>3%</w:t>
            </w:r>
          </w:p>
        </w:tc>
      </w:tr>
      <w:tr w:rsidR="007C7CA4" w:rsidTr="007C7CA4">
        <w:trPr>
          <w:cnfStyle w:val="000000100000"/>
          <w:jc w:val="center"/>
        </w:trPr>
        <w:tc>
          <w:tcPr>
            <w:cnfStyle w:val="001000000000"/>
            <w:tcW w:w="1657" w:type="dxa"/>
            <w:shd w:val="clear" w:color="auto" w:fill="DBE5F1" w:themeFill="accent1" w:themeFillTint="33"/>
          </w:tcPr>
          <w:p w:rsidR="007C7CA4" w:rsidRDefault="007C7CA4" w:rsidP="00D77147">
            <w:pPr>
              <w:jc w:val="center"/>
            </w:pPr>
            <w:r>
              <w:t>IX</w:t>
            </w:r>
          </w:p>
        </w:tc>
        <w:tc>
          <w:tcPr>
            <w:tcW w:w="1657" w:type="dxa"/>
          </w:tcPr>
          <w:p w:rsidR="007C7CA4" w:rsidRDefault="007C7CA4" w:rsidP="00D77147">
            <w:pPr>
              <w:jc w:val="center"/>
              <w:cnfStyle w:val="000000100000"/>
            </w:pPr>
          </w:p>
        </w:tc>
        <w:tc>
          <w:tcPr>
            <w:tcW w:w="1657" w:type="dxa"/>
          </w:tcPr>
          <w:p w:rsidR="007C7CA4" w:rsidRDefault="007C7CA4" w:rsidP="00D77147">
            <w:pPr>
              <w:jc w:val="center"/>
              <w:cnfStyle w:val="000000100000"/>
            </w:pPr>
          </w:p>
        </w:tc>
        <w:tc>
          <w:tcPr>
            <w:tcW w:w="1658" w:type="dxa"/>
          </w:tcPr>
          <w:p w:rsidR="007C7CA4" w:rsidRDefault="007C7CA4" w:rsidP="00D77147">
            <w:pPr>
              <w:jc w:val="center"/>
              <w:cnfStyle w:val="000000100000"/>
            </w:pPr>
            <w:r>
              <w:t>0%</w:t>
            </w:r>
          </w:p>
        </w:tc>
      </w:tr>
      <w:tr w:rsidR="007C7CA4" w:rsidTr="007C7CA4">
        <w:trPr>
          <w:jc w:val="center"/>
        </w:trPr>
        <w:tc>
          <w:tcPr>
            <w:cnfStyle w:val="001000000000"/>
            <w:tcW w:w="1657" w:type="dxa"/>
            <w:shd w:val="clear" w:color="auto" w:fill="DBE5F1" w:themeFill="accent1" w:themeFillTint="33"/>
          </w:tcPr>
          <w:p w:rsidR="007C7CA4" w:rsidRDefault="007C7CA4" w:rsidP="00D77147">
            <w:pPr>
              <w:jc w:val="center"/>
            </w:pPr>
            <w:r>
              <w:t>X</w:t>
            </w:r>
          </w:p>
        </w:tc>
        <w:tc>
          <w:tcPr>
            <w:tcW w:w="1657" w:type="dxa"/>
          </w:tcPr>
          <w:p w:rsidR="007C7CA4" w:rsidRDefault="007C7CA4" w:rsidP="00D77147">
            <w:pPr>
              <w:jc w:val="center"/>
              <w:cnfStyle w:val="000000000000"/>
            </w:pPr>
          </w:p>
        </w:tc>
        <w:tc>
          <w:tcPr>
            <w:tcW w:w="1657" w:type="dxa"/>
          </w:tcPr>
          <w:p w:rsidR="007C7CA4" w:rsidRDefault="007C7CA4" w:rsidP="00D77147">
            <w:pPr>
              <w:jc w:val="center"/>
              <w:cnfStyle w:val="000000000000"/>
            </w:pPr>
          </w:p>
        </w:tc>
        <w:tc>
          <w:tcPr>
            <w:tcW w:w="1658" w:type="dxa"/>
          </w:tcPr>
          <w:p w:rsidR="007C7CA4" w:rsidRDefault="007C7CA4" w:rsidP="00D77147">
            <w:pPr>
              <w:jc w:val="center"/>
              <w:cnfStyle w:val="000000000000"/>
            </w:pPr>
            <w:r>
              <w:t>0%</w:t>
            </w:r>
          </w:p>
        </w:tc>
      </w:tr>
      <w:tr w:rsidR="007C7CA4" w:rsidTr="007C7CA4">
        <w:trPr>
          <w:cnfStyle w:val="000000100000"/>
          <w:jc w:val="center"/>
        </w:trPr>
        <w:tc>
          <w:tcPr>
            <w:cnfStyle w:val="001000000000"/>
            <w:tcW w:w="1657" w:type="dxa"/>
            <w:shd w:val="clear" w:color="auto" w:fill="DBE5F1" w:themeFill="accent1" w:themeFillTint="33"/>
          </w:tcPr>
          <w:p w:rsidR="007C7CA4" w:rsidRDefault="007C7CA4" w:rsidP="00D77147">
            <w:pPr>
              <w:jc w:val="center"/>
            </w:pPr>
            <w:r>
              <w:t>RM</w:t>
            </w:r>
          </w:p>
        </w:tc>
        <w:tc>
          <w:tcPr>
            <w:tcW w:w="1657" w:type="dxa"/>
          </w:tcPr>
          <w:p w:rsidR="007C7CA4" w:rsidRPr="007C7CA4" w:rsidRDefault="007C7CA4" w:rsidP="00D77147">
            <w:pPr>
              <w:jc w:val="center"/>
              <w:cnfStyle w:val="000000100000"/>
              <w:rPr>
                <w:b/>
              </w:rPr>
            </w:pPr>
            <w:r w:rsidRPr="007C7CA4">
              <w:rPr>
                <w:b/>
              </w:rPr>
              <w:t>175</w:t>
            </w:r>
          </w:p>
        </w:tc>
        <w:tc>
          <w:tcPr>
            <w:tcW w:w="1657" w:type="dxa"/>
          </w:tcPr>
          <w:p w:rsidR="007C7CA4" w:rsidRPr="007C7CA4" w:rsidRDefault="007C7CA4" w:rsidP="00D77147">
            <w:pPr>
              <w:jc w:val="center"/>
              <w:cnfStyle w:val="000000100000"/>
              <w:rPr>
                <w:b/>
              </w:rPr>
            </w:pPr>
            <w:r w:rsidRPr="007C7CA4">
              <w:rPr>
                <w:b/>
              </w:rPr>
              <w:t>402</w:t>
            </w:r>
          </w:p>
        </w:tc>
        <w:tc>
          <w:tcPr>
            <w:tcW w:w="1658" w:type="dxa"/>
          </w:tcPr>
          <w:p w:rsidR="007C7CA4" w:rsidRPr="007C7CA4" w:rsidRDefault="007C7CA4" w:rsidP="00D77147">
            <w:pPr>
              <w:jc w:val="center"/>
              <w:cnfStyle w:val="000000100000"/>
              <w:rPr>
                <w:b/>
              </w:rPr>
            </w:pPr>
            <w:r w:rsidRPr="007C7CA4">
              <w:rPr>
                <w:b/>
              </w:rPr>
              <w:t>38%</w:t>
            </w:r>
          </w:p>
        </w:tc>
      </w:tr>
      <w:tr w:rsidR="007C7CA4" w:rsidTr="007C7CA4">
        <w:trPr>
          <w:jc w:val="center"/>
        </w:trPr>
        <w:tc>
          <w:tcPr>
            <w:cnfStyle w:val="001000000000"/>
            <w:tcW w:w="1657" w:type="dxa"/>
            <w:shd w:val="clear" w:color="auto" w:fill="DBE5F1" w:themeFill="accent1" w:themeFillTint="33"/>
          </w:tcPr>
          <w:p w:rsidR="007C7CA4" w:rsidRDefault="007C7CA4" w:rsidP="00D77147">
            <w:pPr>
              <w:jc w:val="center"/>
            </w:pPr>
            <w:r>
              <w:t>Total (MW)</w:t>
            </w:r>
          </w:p>
        </w:tc>
        <w:tc>
          <w:tcPr>
            <w:tcW w:w="1657" w:type="dxa"/>
          </w:tcPr>
          <w:p w:rsidR="007C7CA4" w:rsidRDefault="007C7CA4" w:rsidP="00D77147">
            <w:pPr>
              <w:jc w:val="center"/>
              <w:cnfStyle w:val="000000000000"/>
            </w:pPr>
            <w:r>
              <w:t>463</w:t>
            </w:r>
          </w:p>
        </w:tc>
        <w:tc>
          <w:tcPr>
            <w:tcW w:w="1657" w:type="dxa"/>
          </w:tcPr>
          <w:p w:rsidR="007C7CA4" w:rsidRDefault="007C7CA4" w:rsidP="00D77147">
            <w:pPr>
              <w:jc w:val="center"/>
              <w:cnfStyle w:val="000000000000"/>
            </w:pPr>
            <w:r>
              <w:t>1068</w:t>
            </w:r>
          </w:p>
        </w:tc>
        <w:tc>
          <w:tcPr>
            <w:tcW w:w="1658" w:type="dxa"/>
          </w:tcPr>
          <w:p w:rsidR="007C7CA4" w:rsidRDefault="007C7CA4" w:rsidP="00D77147">
            <w:pPr>
              <w:jc w:val="center"/>
              <w:cnfStyle w:val="000000000000"/>
            </w:pPr>
            <w:r>
              <w:t>100%</w:t>
            </w:r>
          </w:p>
        </w:tc>
      </w:tr>
      <w:tr w:rsidR="007C7CA4" w:rsidTr="007C7CA4">
        <w:trPr>
          <w:cnfStyle w:val="000000100000"/>
          <w:jc w:val="center"/>
        </w:trPr>
        <w:tc>
          <w:tcPr>
            <w:cnfStyle w:val="001000000000"/>
            <w:tcW w:w="6629" w:type="dxa"/>
            <w:gridSpan w:val="4"/>
            <w:shd w:val="clear" w:color="auto" w:fill="FFFFFF" w:themeFill="background1"/>
          </w:tcPr>
          <w:p w:rsidR="007C7CA4" w:rsidRPr="00080843" w:rsidRDefault="007C7CA4" w:rsidP="00D77147">
            <w:pPr>
              <w:jc w:val="center"/>
              <w:rPr>
                <w:rFonts w:asciiTheme="majorHAnsi" w:hAnsiTheme="majorHAnsi"/>
              </w:rPr>
            </w:pPr>
            <w:r w:rsidRPr="00080843">
              <w:rPr>
                <w:rFonts w:asciiTheme="majorHAnsi" w:hAnsiTheme="majorHAnsi"/>
              </w:rPr>
              <w:t>Tabla 1.2: “</w:t>
            </w:r>
            <w:r w:rsidRPr="00080843">
              <w:rPr>
                <w:rFonts w:asciiTheme="majorHAnsi" w:hAnsiTheme="majorHAnsi" w:cs="Arial"/>
              </w:rPr>
              <w:t>Resumen Potencial Bruto (MW) Desechos Avícolas”</w:t>
            </w:r>
          </w:p>
        </w:tc>
      </w:tr>
    </w:tbl>
    <w:p w:rsidR="007C7CA4" w:rsidRDefault="007C7CA4" w:rsidP="00E03B53"/>
    <w:p w:rsidR="007C7CA4" w:rsidRDefault="007C7CA4" w:rsidP="00940036">
      <w:pPr>
        <w:jc w:val="both"/>
      </w:pPr>
      <w:r>
        <w:tab/>
        <w:t xml:space="preserve">Se puede apreciar la gran dispersión del potencial bruto, esto se debe a diversos factores mencionados en el informe, entre los cuales destacan la variabilidad de la calidad del </w:t>
      </w:r>
      <w:r w:rsidR="00940036">
        <w:t xml:space="preserve">estiércol (rendimiento en la producción de Biogás, 330 a 760 m3/ton aprox.) y la cantidad misma de desechos producidos (entre un 0.6 y 1% de la masa </w:t>
      </w:r>
      <w:commentRangeStart w:id="7"/>
      <w:r w:rsidR="00940036">
        <w:t>corporal</w:t>
      </w:r>
      <w:commentRangeEnd w:id="7"/>
      <w:r w:rsidR="00FC5517">
        <w:rPr>
          <w:rStyle w:val="Refdecomentario"/>
        </w:rPr>
        <w:commentReference w:id="7"/>
      </w:r>
      <w:r w:rsidR="00940036">
        <w:t>).</w:t>
      </w:r>
    </w:p>
    <w:p w:rsidR="00940036" w:rsidRDefault="00940036" w:rsidP="00940036">
      <w:pPr>
        <w:jc w:val="both"/>
      </w:pPr>
    </w:p>
    <w:p w:rsidR="00940036" w:rsidRDefault="00940036" w:rsidP="00940036">
      <w:pPr>
        <w:jc w:val="both"/>
      </w:pPr>
    </w:p>
    <w:p w:rsidR="00940036" w:rsidRDefault="00940036" w:rsidP="00940036">
      <w:pPr>
        <w:jc w:val="both"/>
      </w:pPr>
    </w:p>
    <w:p w:rsidR="00940036" w:rsidRPr="00106FA9" w:rsidRDefault="00940036" w:rsidP="00940036">
      <w:pPr>
        <w:jc w:val="both"/>
        <w:rPr>
          <w:b/>
        </w:rPr>
      </w:pPr>
      <w:r w:rsidRPr="00106FA9">
        <w:rPr>
          <w:b/>
        </w:rPr>
        <w:t>Sector Porcino:</w:t>
      </w:r>
    </w:p>
    <w:p w:rsidR="00940036" w:rsidRDefault="00940036" w:rsidP="00940036">
      <w:pPr>
        <w:jc w:val="both"/>
      </w:pPr>
      <w:r>
        <w:tab/>
        <w:t>Se realiza el mismo análisis anterior para estimar el potencial energético de los desechos porcinos en Chile. Se busca localizar el foco en la crianza de cerdos el cual se centra, al igual que en el sector avícola, en las regiones VI y RM. La tabla 2.1 muestra la encuesta realizada sobre 140 criaderos entre las regiones V y IX.</w:t>
      </w:r>
    </w:p>
    <w:tbl>
      <w:tblPr>
        <w:tblStyle w:val="Listaclara-nfasis1"/>
        <w:tblW w:w="8897" w:type="dxa"/>
        <w:jc w:val="center"/>
        <w:tblLayout w:type="fixed"/>
        <w:tblLook w:val="04A0"/>
      </w:tblPr>
      <w:tblGrid>
        <w:gridCol w:w="3919"/>
        <w:gridCol w:w="711"/>
        <w:gridCol w:w="711"/>
        <w:gridCol w:w="711"/>
        <w:gridCol w:w="711"/>
        <w:gridCol w:w="711"/>
        <w:gridCol w:w="711"/>
        <w:gridCol w:w="712"/>
      </w:tblGrid>
      <w:tr w:rsidR="00940036" w:rsidTr="00940036">
        <w:trPr>
          <w:cnfStyle w:val="100000000000"/>
          <w:trHeight w:val="265"/>
          <w:jc w:val="center"/>
        </w:trPr>
        <w:tc>
          <w:tcPr>
            <w:cnfStyle w:val="001000000000"/>
            <w:tcW w:w="3919" w:type="dxa"/>
          </w:tcPr>
          <w:p w:rsidR="00940036" w:rsidRDefault="00940036" w:rsidP="00D77147">
            <w:pPr>
              <w:tabs>
                <w:tab w:val="left" w:pos="3285"/>
              </w:tabs>
              <w:jc w:val="center"/>
            </w:pPr>
            <w:r>
              <w:t>Región</w:t>
            </w:r>
          </w:p>
        </w:tc>
        <w:tc>
          <w:tcPr>
            <w:tcW w:w="711" w:type="dxa"/>
          </w:tcPr>
          <w:p w:rsidR="00940036" w:rsidRDefault="00940036" w:rsidP="00D77147">
            <w:pPr>
              <w:tabs>
                <w:tab w:val="left" w:pos="3285"/>
              </w:tabs>
              <w:jc w:val="center"/>
              <w:cnfStyle w:val="100000000000"/>
            </w:pPr>
            <w:r>
              <w:t>V</w:t>
            </w:r>
          </w:p>
        </w:tc>
        <w:tc>
          <w:tcPr>
            <w:tcW w:w="711" w:type="dxa"/>
          </w:tcPr>
          <w:p w:rsidR="00940036" w:rsidRDefault="00940036" w:rsidP="00D77147">
            <w:pPr>
              <w:tabs>
                <w:tab w:val="left" w:pos="3285"/>
              </w:tabs>
              <w:jc w:val="center"/>
              <w:cnfStyle w:val="100000000000"/>
            </w:pPr>
            <w:r>
              <w:t>VI</w:t>
            </w:r>
          </w:p>
        </w:tc>
        <w:tc>
          <w:tcPr>
            <w:tcW w:w="711" w:type="dxa"/>
          </w:tcPr>
          <w:p w:rsidR="00940036" w:rsidRDefault="00940036" w:rsidP="00D77147">
            <w:pPr>
              <w:tabs>
                <w:tab w:val="left" w:pos="3285"/>
              </w:tabs>
              <w:jc w:val="center"/>
              <w:cnfStyle w:val="100000000000"/>
            </w:pPr>
            <w:r>
              <w:t>VII</w:t>
            </w:r>
          </w:p>
        </w:tc>
        <w:tc>
          <w:tcPr>
            <w:tcW w:w="711" w:type="dxa"/>
          </w:tcPr>
          <w:p w:rsidR="00940036" w:rsidRDefault="00940036" w:rsidP="00D77147">
            <w:pPr>
              <w:tabs>
                <w:tab w:val="left" w:pos="3285"/>
              </w:tabs>
              <w:jc w:val="center"/>
              <w:cnfStyle w:val="100000000000"/>
            </w:pPr>
            <w:r>
              <w:t>VIII</w:t>
            </w:r>
          </w:p>
        </w:tc>
        <w:tc>
          <w:tcPr>
            <w:tcW w:w="711" w:type="dxa"/>
          </w:tcPr>
          <w:p w:rsidR="00940036" w:rsidRDefault="00940036" w:rsidP="00D77147">
            <w:pPr>
              <w:tabs>
                <w:tab w:val="left" w:pos="3285"/>
              </w:tabs>
              <w:jc w:val="center"/>
              <w:cnfStyle w:val="100000000000"/>
            </w:pPr>
            <w:r>
              <w:t>IX</w:t>
            </w:r>
          </w:p>
        </w:tc>
        <w:tc>
          <w:tcPr>
            <w:tcW w:w="711" w:type="dxa"/>
          </w:tcPr>
          <w:p w:rsidR="00940036" w:rsidRDefault="00940036" w:rsidP="00D77147">
            <w:pPr>
              <w:tabs>
                <w:tab w:val="left" w:pos="3285"/>
              </w:tabs>
              <w:jc w:val="center"/>
              <w:cnfStyle w:val="100000000000"/>
            </w:pPr>
            <w:r>
              <w:t>RM</w:t>
            </w:r>
          </w:p>
        </w:tc>
        <w:tc>
          <w:tcPr>
            <w:tcW w:w="712" w:type="dxa"/>
          </w:tcPr>
          <w:p w:rsidR="00940036" w:rsidRDefault="00940036" w:rsidP="00D77147">
            <w:pPr>
              <w:tabs>
                <w:tab w:val="left" w:pos="3285"/>
              </w:tabs>
              <w:jc w:val="center"/>
              <w:cnfStyle w:val="100000000000"/>
            </w:pPr>
            <w:r>
              <w:t>Total</w:t>
            </w:r>
          </w:p>
        </w:tc>
      </w:tr>
      <w:tr w:rsidR="00940036" w:rsidTr="00940036">
        <w:trPr>
          <w:cnfStyle w:val="000000100000"/>
          <w:trHeight w:val="281"/>
          <w:jc w:val="center"/>
        </w:trPr>
        <w:tc>
          <w:tcPr>
            <w:cnfStyle w:val="001000000000"/>
            <w:tcW w:w="3919" w:type="dxa"/>
            <w:shd w:val="clear" w:color="auto" w:fill="DBE5F1" w:themeFill="accent1" w:themeFillTint="33"/>
          </w:tcPr>
          <w:p w:rsidR="00940036" w:rsidRDefault="00940036" w:rsidP="00D77147">
            <w:pPr>
              <w:tabs>
                <w:tab w:val="left" w:pos="3285"/>
              </w:tabs>
              <w:jc w:val="center"/>
            </w:pPr>
            <w:r>
              <w:t>Total de Criaderos en Explotación</w:t>
            </w:r>
          </w:p>
        </w:tc>
        <w:tc>
          <w:tcPr>
            <w:tcW w:w="711" w:type="dxa"/>
          </w:tcPr>
          <w:p w:rsidR="00940036" w:rsidRDefault="00940036" w:rsidP="00D77147">
            <w:pPr>
              <w:tabs>
                <w:tab w:val="left" w:pos="3285"/>
              </w:tabs>
              <w:jc w:val="center"/>
              <w:cnfStyle w:val="000000100000"/>
            </w:pPr>
            <w:r>
              <w:t>8</w:t>
            </w:r>
          </w:p>
        </w:tc>
        <w:tc>
          <w:tcPr>
            <w:tcW w:w="711" w:type="dxa"/>
          </w:tcPr>
          <w:p w:rsidR="00940036" w:rsidRDefault="00940036" w:rsidP="00D77147">
            <w:pPr>
              <w:tabs>
                <w:tab w:val="left" w:pos="3285"/>
              </w:tabs>
              <w:jc w:val="center"/>
              <w:cnfStyle w:val="000000100000"/>
            </w:pPr>
            <w:r>
              <w:t>32</w:t>
            </w:r>
          </w:p>
        </w:tc>
        <w:tc>
          <w:tcPr>
            <w:tcW w:w="711" w:type="dxa"/>
          </w:tcPr>
          <w:p w:rsidR="00940036" w:rsidRDefault="00940036" w:rsidP="00D77147">
            <w:pPr>
              <w:tabs>
                <w:tab w:val="left" w:pos="3285"/>
              </w:tabs>
              <w:jc w:val="center"/>
              <w:cnfStyle w:val="000000100000"/>
            </w:pPr>
            <w:r>
              <w:t>12</w:t>
            </w:r>
          </w:p>
        </w:tc>
        <w:tc>
          <w:tcPr>
            <w:tcW w:w="711" w:type="dxa"/>
          </w:tcPr>
          <w:p w:rsidR="00940036" w:rsidRDefault="00940036" w:rsidP="00D77147">
            <w:pPr>
              <w:tabs>
                <w:tab w:val="left" w:pos="3285"/>
              </w:tabs>
              <w:jc w:val="center"/>
              <w:cnfStyle w:val="000000100000"/>
            </w:pPr>
            <w:r>
              <w:t>13</w:t>
            </w:r>
          </w:p>
        </w:tc>
        <w:tc>
          <w:tcPr>
            <w:tcW w:w="711" w:type="dxa"/>
          </w:tcPr>
          <w:p w:rsidR="00940036" w:rsidRDefault="00940036" w:rsidP="00D77147">
            <w:pPr>
              <w:tabs>
                <w:tab w:val="left" w:pos="3285"/>
              </w:tabs>
              <w:jc w:val="center"/>
              <w:cnfStyle w:val="000000100000"/>
            </w:pPr>
            <w:r>
              <w:t>38</w:t>
            </w:r>
          </w:p>
        </w:tc>
        <w:tc>
          <w:tcPr>
            <w:tcW w:w="711" w:type="dxa"/>
          </w:tcPr>
          <w:p w:rsidR="00940036" w:rsidRDefault="00940036" w:rsidP="00D77147">
            <w:pPr>
              <w:tabs>
                <w:tab w:val="left" w:pos="3285"/>
              </w:tabs>
              <w:jc w:val="center"/>
              <w:cnfStyle w:val="000000100000"/>
            </w:pPr>
            <w:r>
              <w:t>37</w:t>
            </w:r>
          </w:p>
        </w:tc>
        <w:tc>
          <w:tcPr>
            <w:tcW w:w="712" w:type="dxa"/>
          </w:tcPr>
          <w:p w:rsidR="00940036" w:rsidRDefault="00940036" w:rsidP="00D77147">
            <w:pPr>
              <w:tabs>
                <w:tab w:val="left" w:pos="3285"/>
              </w:tabs>
              <w:jc w:val="center"/>
              <w:cnfStyle w:val="000000100000"/>
            </w:pPr>
            <w:r>
              <w:t>140</w:t>
            </w:r>
          </w:p>
        </w:tc>
      </w:tr>
      <w:tr w:rsidR="00940036" w:rsidTr="00940036">
        <w:trPr>
          <w:trHeight w:val="265"/>
          <w:jc w:val="center"/>
        </w:trPr>
        <w:tc>
          <w:tcPr>
            <w:cnfStyle w:val="001000000000"/>
            <w:tcW w:w="3919" w:type="dxa"/>
            <w:shd w:val="clear" w:color="auto" w:fill="DBE5F1" w:themeFill="accent1" w:themeFillTint="33"/>
          </w:tcPr>
          <w:p w:rsidR="00940036" w:rsidRDefault="00940036" w:rsidP="00D77147">
            <w:pPr>
              <w:tabs>
                <w:tab w:val="left" w:pos="3285"/>
              </w:tabs>
              <w:jc w:val="center"/>
            </w:pPr>
            <w:r>
              <w:t>Porcentaje</w:t>
            </w:r>
          </w:p>
        </w:tc>
        <w:tc>
          <w:tcPr>
            <w:tcW w:w="711" w:type="dxa"/>
          </w:tcPr>
          <w:p w:rsidR="00940036" w:rsidRDefault="00940036" w:rsidP="00D77147">
            <w:pPr>
              <w:tabs>
                <w:tab w:val="left" w:pos="3285"/>
              </w:tabs>
              <w:jc w:val="center"/>
              <w:cnfStyle w:val="000000000000"/>
            </w:pPr>
            <w:r>
              <w:t>6%</w:t>
            </w:r>
          </w:p>
        </w:tc>
        <w:tc>
          <w:tcPr>
            <w:tcW w:w="711" w:type="dxa"/>
          </w:tcPr>
          <w:p w:rsidR="00940036" w:rsidRDefault="00940036" w:rsidP="00D77147">
            <w:pPr>
              <w:tabs>
                <w:tab w:val="left" w:pos="3285"/>
              </w:tabs>
              <w:jc w:val="center"/>
              <w:cnfStyle w:val="000000000000"/>
            </w:pPr>
            <w:r>
              <w:t>23%</w:t>
            </w:r>
          </w:p>
        </w:tc>
        <w:tc>
          <w:tcPr>
            <w:tcW w:w="711" w:type="dxa"/>
          </w:tcPr>
          <w:p w:rsidR="00940036" w:rsidRDefault="00940036" w:rsidP="00D77147">
            <w:pPr>
              <w:tabs>
                <w:tab w:val="left" w:pos="3285"/>
              </w:tabs>
              <w:jc w:val="center"/>
              <w:cnfStyle w:val="000000000000"/>
            </w:pPr>
            <w:r>
              <w:t>9%</w:t>
            </w:r>
          </w:p>
        </w:tc>
        <w:tc>
          <w:tcPr>
            <w:tcW w:w="711" w:type="dxa"/>
          </w:tcPr>
          <w:p w:rsidR="00940036" w:rsidRDefault="00940036" w:rsidP="00D77147">
            <w:pPr>
              <w:tabs>
                <w:tab w:val="left" w:pos="3285"/>
              </w:tabs>
              <w:jc w:val="center"/>
              <w:cnfStyle w:val="000000000000"/>
            </w:pPr>
            <w:r>
              <w:t>9%</w:t>
            </w:r>
          </w:p>
        </w:tc>
        <w:tc>
          <w:tcPr>
            <w:tcW w:w="711" w:type="dxa"/>
          </w:tcPr>
          <w:p w:rsidR="00940036" w:rsidRDefault="00940036" w:rsidP="00D77147">
            <w:pPr>
              <w:tabs>
                <w:tab w:val="left" w:pos="3285"/>
              </w:tabs>
              <w:jc w:val="center"/>
              <w:cnfStyle w:val="000000000000"/>
            </w:pPr>
            <w:r>
              <w:t>27%</w:t>
            </w:r>
          </w:p>
        </w:tc>
        <w:tc>
          <w:tcPr>
            <w:tcW w:w="711" w:type="dxa"/>
          </w:tcPr>
          <w:p w:rsidR="00940036" w:rsidRDefault="00940036" w:rsidP="00D77147">
            <w:pPr>
              <w:tabs>
                <w:tab w:val="left" w:pos="3285"/>
              </w:tabs>
              <w:jc w:val="center"/>
              <w:cnfStyle w:val="000000000000"/>
            </w:pPr>
            <w:r>
              <w:t>26%</w:t>
            </w:r>
          </w:p>
        </w:tc>
        <w:tc>
          <w:tcPr>
            <w:tcW w:w="712" w:type="dxa"/>
          </w:tcPr>
          <w:p w:rsidR="00940036" w:rsidRDefault="00940036" w:rsidP="00D77147">
            <w:pPr>
              <w:tabs>
                <w:tab w:val="left" w:pos="3285"/>
              </w:tabs>
              <w:jc w:val="center"/>
              <w:cnfStyle w:val="000000000000"/>
            </w:pPr>
            <w:r>
              <w:t>100%</w:t>
            </w:r>
          </w:p>
        </w:tc>
      </w:tr>
      <w:tr w:rsidR="00940036" w:rsidTr="00940036">
        <w:trPr>
          <w:cnfStyle w:val="000000100000"/>
          <w:trHeight w:val="281"/>
          <w:jc w:val="center"/>
        </w:trPr>
        <w:tc>
          <w:tcPr>
            <w:cnfStyle w:val="001000000000"/>
            <w:tcW w:w="8897" w:type="dxa"/>
            <w:gridSpan w:val="8"/>
          </w:tcPr>
          <w:p w:rsidR="00940036" w:rsidRPr="004B2F1A" w:rsidRDefault="00940036" w:rsidP="00D77147">
            <w:pPr>
              <w:tabs>
                <w:tab w:val="left" w:pos="3285"/>
              </w:tabs>
              <w:jc w:val="center"/>
            </w:pPr>
            <w:r w:rsidRPr="004B2F1A">
              <w:t>Tabla 2.1: “Total de</w:t>
            </w:r>
            <w:r>
              <w:t xml:space="preserve"> </w:t>
            </w:r>
            <w:r w:rsidRPr="004B2F1A">
              <w:t>Criaderos de Porcinos (I Semestre, 2006)”</w:t>
            </w:r>
          </w:p>
        </w:tc>
      </w:tr>
    </w:tbl>
    <w:p w:rsidR="00940036" w:rsidRDefault="00940036" w:rsidP="00940036">
      <w:pPr>
        <w:jc w:val="both"/>
      </w:pPr>
    </w:p>
    <w:p w:rsidR="00940036" w:rsidRDefault="00940036" w:rsidP="00940036">
      <w:pPr>
        <w:jc w:val="both"/>
      </w:pPr>
      <w:r>
        <w:tab/>
        <w:t>Para poder visualizar las regiones que posee</w:t>
      </w:r>
      <w:r w:rsidR="006E74EB">
        <w:t>n la mayor cantidad de potencial energético, se estima la producción de Biogás.</w:t>
      </w:r>
    </w:p>
    <w:tbl>
      <w:tblPr>
        <w:tblStyle w:val="Listaclara-nfasis1"/>
        <w:tblpPr w:leftFromText="141" w:rightFromText="141" w:vertAnchor="text" w:tblpXSpec="center" w:tblpY="40"/>
        <w:tblW w:w="0" w:type="auto"/>
        <w:tblLook w:val="04A0"/>
      </w:tblPr>
      <w:tblGrid>
        <w:gridCol w:w="1567"/>
        <w:gridCol w:w="1567"/>
        <w:gridCol w:w="1567"/>
        <w:gridCol w:w="1567"/>
      </w:tblGrid>
      <w:tr w:rsidR="006E74EB" w:rsidTr="006E74EB">
        <w:trPr>
          <w:cnfStyle w:val="100000000000"/>
        </w:trPr>
        <w:tc>
          <w:tcPr>
            <w:cnfStyle w:val="001000000000"/>
            <w:tcW w:w="1567" w:type="dxa"/>
          </w:tcPr>
          <w:p w:rsidR="006E74EB" w:rsidRDefault="006E74EB" w:rsidP="006E74EB">
            <w:pPr>
              <w:tabs>
                <w:tab w:val="left" w:pos="3285"/>
              </w:tabs>
              <w:jc w:val="center"/>
            </w:pPr>
            <w:r>
              <w:t>Región</w:t>
            </w:r>
          </w:p>
        </w:tc>
        <w:tc>
          <w:tcPr>
            <w:tcW w:w="1567" w:type="dxa"/>
          </w:tcPr>
          <w:p w:rsidR="006E74EB" w:rsidRDefault="006E74EB" w:rsidP="006E74EB">
            <w:pPr>
              <w:tabs>
                <w:tab w:val="left" w:pos="3285"/>
              </w:tabs>
              <w:jc w:val="center"/>
              <w:cnfStyle w:val="100000000000"/>
            </w:pPr>
            <w:r>
              <w:t>Min</w:t>
            </w:r>
          </w:p>
        </w:tc>
        <w:tc>
          <w:tcPr>
            <w:tcW w:w="1567" w:type="dxa"/>
          </w:tcPr>
          <w:p w:rsidR="006E74EB" w:rsidRDefault="006E74EB" w:rsidP="006E74EB">
            <w:pPr>
              <w:tabs>
                <w:tab w:val="left" w:pos="3285"/>
              </w:tabs>
              <w:jc w:val="center"/>
              <w:cnfStyle w:val="100000000000"/>
            </w:pPr>
            <w:r>
              <w:t>Max</w:t>
            </w:r>
          </w:p>
        </w:tc>
        <w:tc>
          <w:tcPr>
            <w:tcW w:w="1567" w:type="dxa"/>
          </w:tcPr>
          <w:p w:rsidR="006E74EB" w:rsidRDefault="006E74EB" w:rsidP="006E74EB">
            <w:pPr>
              <w:tabs>
                <w:tab w:val="left" w:pos="3285"/>
              </w:tabs>
              <w:jc w:val="center"/>
              <w:cnfStyle w:val="100000000000"/>
            </w:pPr>
            <w:r>
              <w:t>Porcentaje</w:t>
            </w:r>
          </w:p>
        </w:tc>
      </w:tr>
      <w:tr w:rsidR="006E74EB" w:rsidTr="006E74EB">
        <w:trPr>
          <w:cnfStyle w:val="000000100000"/>
        </w:trPr>
        <w:tc>
          <w:tcPr>
            <w:cnfStyle w:val="001000000000"/>
            <w:tcW w:w="1567" w:type="dxa"/>
            <w:shd w:val="clear" w:color="auto" w:fill="DBE5F1" w:themeFill="accent1" w:themeFillTint="33"/>
          </w:tcPr>
          <w:p w:rsidR="006E74EB" w:rsidRDefault="006E74EB" w:rsidP="006E74EB">
            <w:pPr>
              <w:tabs>
                <w:tab w:val="left" w:pos="3285"/>
              </w:tabs>
              <w:jc w:val="center"/>
            </w:pPr>
            <w:r>
              <w:t>IV</w:t>
            </w:r>
          </w:p>
        </w:tc>
        <w:tc>
          <w:tcPr>
            <w:tcW w:w="1567" w:type="dxa"/>
          </w:tcPr>
          <w:p w:rsidR="006E74EB" w:rsidRDefault="006E74EB" w:rsidP="006E74EB">
            <w:pPr>
              <w:tabs>
                <w:tab w:val="left" w:pos="3285"/>
              </w:tabs>
              <w:jc w:val="center"/>
              <w:cnfStyle w:val="000000100000"/>
            </w:pPr>
          </w:p>
        </w:tc>
        <w:tc>
          <w:tcPr>
            <w:tcW w:w="1567" w:type="dxa"/>
          </w:tcPr>
          <w:p w:rsidR="006E74EB" w:rsidRDefault="006E74EB" w:rsidP="006E74EB">
            <w:pPr>
              <w:tabs>
                <w:tab w:val="left" w:pos="3285"/>
              </w:tabs>
              <w:jc w:val="center"/>
              <w:cnfStyle w:val="000000100000"/>
            </w:pPr>
          </w:p>
        </w:tc>
        <w:tc>
          <w:tcPr>
            <w:tcW w:w="1567" w:type="dxa"/>
          </w:tcPr>
          <w:p w:rsidR="006E74EB" w:rsidRDefault="006E74EB" w:rsidP="006E74EB">
            <w:pPr>
              <w:tabs>
                <w:tab w:val="left" w:pos="3285"/>
              </w:tabs>
              <w:jc w:val="center"/>
              <w:cnfStyle w:val="000000100000"/>
            </w:pPr>
            <w:r>
              <w:t>0%</w:t>
            </w:r>
          </w:p>
        </w:tc>
      </w:tr>
      <w:tr w:rsidR="006E74EB" w:rsidTr="006E74EB">
        <w:tc>
          <w:tcPr>
            <w:cnfStyle w:val="001000000000"/>
            <w:tcW w:w="1567" w:type="dxa"/>
            <w:shd w:val="clear" w:color="auto" w:fill="DBE5F1" w:themeFill="accent1" w:themeFillTint="33"/>
          </w:tcPr>
          <w:p w:rsidR="006E74EB" w:rsidRDefault="006E74EB" w:rsidP="006E74EB">
            <w:pPr>
              <w:tabs>
                <w:tab w:val="left" w:pos="3285"/>
              </w:tabs>
              <w:jc w:val="center"/>
            </w:pPr>
            <w:r>
              <w:t>V</w:t>
            </w:r>
          </w:p>
        </w:tc>
        <w:tc>
          <w:tcPr>
            <w:tcW w:w="1567" w:type="dxa"/>
          </w:tcPr>
          <w:p w:rsidR="006E74EB" w:rsidRDefault="006E74EB" w:rsidP="006E74EB">
            <w:pPr>
              <w:tabs>
                <w:tab w:val="left" w:pos="3285"/>
              </w:tabs>
              <w:jc w:val="center"/>
              <w:cnfStyle w:val="000000000000"/>
            </w:pPr>
            <w:r>
              <w:t>1</w:t>
            </w:r>
          </w:p>
        </w:tc>
        <w:tc>
          <w:tcPr>
            <w:tcW w:w="1567" w:type="dxa"/>
          </w:tcPr>
          <w:p w:rsidR="006E74EB" w:rsidRDefault="006E74EB" w:rsidP="006E74EB">
            <w:pPr>
              <w:tabs>
                <w:tab w:val="left" w:pos="3285"/>
              </w:tabs>
              <w:jc w:val="center"/>
              <w:cnfStyle w:val="000000000000"/>
            </w:pPr>
            <w:r>
              <w:t>2</w:t>
            </w:r>
          </w:p>
        </w:tc>
        <w:tc>
          <w:tcPr>
            <w:tcW w:w="1567" w:type="dxa"/>
          </w:tcPr>
          <w:p w:rsidR="006E74EB" w:rsidRDefault="006E74EB" w:rsidP="006E74EB">
            <w:pPr>
              <w:tabs>
                <w:tab w:val="left" w:pos="3285"/>
              </w:tabs>
              <w:jc w:val="center"/>
              <w:cnfStyle w:val="000000000000"/>
            </w:pPr>
            <w:r>
              <w:t>0%</w:t>
            </w:r>
          </w:p>
        </w:tc>
      </w:tr>
      <w:tr w:rsidR="006E74EB" w:rsidTr="006E74EB">
        <w:trPr>
          <w:cnfStyle w:val="000000100000"/>
        </w:trPr>
        <w:tc>
          <w:tcPr>
            <w:cnfStyle w:val="001000000000"/>
            <w:tcW w:w="1567" w:type="dxa"/>
            <w:shd w:val="clear" w:color="auto" w:fill="DBE5F1" w:themeFill="accent1" w:themeFillTint="33"/>
          </w:tcPr>
          <w:p w:rsidR="006E74EB" w:rsidRDefault="006E74EB" w:rsidP="006E74EB">
            <w:pPr>
              <w:tabs>
                <w:tab w:val="left" w:pos="3285"/>
              </w:tabs>
              <w:jc w:val="center"/>
            </w:pPr>
            <w:r>
              <w:t>VI</w:t>
            </w:r>
          </w:p>
        </w:tc>
        <w:tc>
          <w:tcPr>
            <w:tcW w:w="1567" w:type="dxa"/>
          </w:tcPr>
          <w:p w:rsidR="006E74EB" w:rsidRDefault="006E74EB" w:rsidP="006E74EB">
            <w:pPr>
              <w:tabs>
                <w:tab w:val="left" w:pos="3285"/>
              </w:tabs>
              <w:jc w:val="center"/>
              <w:cnfStyle w:val="000000100000"/>
            </w:pPr>
            <w:r>
              <w:t>337</w:t>
            </w:r>
          </w:p>
        </w:tc>
        <w:tc>
          <w:tcPr>
            <w:tcW w:w="1567" w:type="dxa"/>
          </w:tcPr>
          <w:p w:rsidR="006E74EB" w:rsidRDefault="006E74EB" w:rsidP="006E74EB">
            <w:pPr>
              <w:tabs>
                <w:tab w:val="left" w:pos="3285"/>
              </w:tabs>
              <w:jc w:val="center"/>
              <w:cnfStyle w:val="000000100000"/>
            </w:pPr>
            <w:r>
              <w:t>562</w:t>
            </w:r>
          </w:p>
        </w:tc>
        <w:tc>
          <w:tcPr>
            <w:tcW w:w="1567" w:type="dxa"/>
          </w:tcPr>
          <w:p w:rsidR="006E74EB" w:rsidRDefault="006E74EB" w:rsidP="006E74EB">
            <w:pPr>
              <w:tabs>
                <w:tab w:val="left" w:pos="3285"/>
              </w:tabs>
              <w:jc w:val="center"/>
              <w:cnfStyle w:val="000000100000"/>
            </w:pPr>
            <w:r>
              <w:t>77%</w:t>
            </w:r>
          </w:p>
        </w:tc>
      </w:tr>
      <w:tr w:rsidR="006E74EB" w:rsidTr="006E74EB">
        <w:tc>
          <w:tcPr>
            <w:cnfStyle w:val="001000000000"/>
            <w:tcW w:w="1567" w:type="dxa"/>
            <w:shd w:val="clear" w:color="auto" w:fill="DBE5F1" w:themeFill="accent1" w:themeFillTint="33"/>
          </w:tcPr>
          <w:p w:rsidR="006E74EB" w:rsidRDefault="006E74EB" w:rsidP="006E74EB">
            <w:pPr>
              <w:tabs>
                <w:tab w:val="left" w:pos="3285"/>
              </w:tabs>
              <w:jc w:val="center"/>
            </w:pPr>
            <w:r>
              <w:t>VII</w:t>
            </w:r>
          </w:p>
        </w:tc>
        <w:tc>
          <w:tcPr>
            <w:tcW w:w="1567" w:type="dxa"/>
          </w:tcPr>
          <w:p w:rsidR="006E74EB" w:rsidRDefault="006E74EB" w:rsidP="006E74EB">
            <w:pPr>
              <w:tabs>
                <w:tab w:val="left" w:pos="3285"/>
              </w:tabs>
              <w:jc w:val="center"/>
              <w:cnfStyle w:val="000000000000"/>
            </w:pPr>
            <w:r>
              <w:t>12</w:t>
            </w:r>
          </w:p>
        </w:tc>
        <w:tc>
          <w:tcPr>
            <w:tcW w:w="1567" w:type="dxa"/>
          </w:tcPr>
          <w:p w:rsidR="006E74EB" w:rsidRDefault="006E74EB" w:rsidP="006E74EB">
            <w:pPr>
              <w:tabs>
                <w:tab w:val="left" w:pos="3285"/>
              </w:tabs>
              <w:jc w:val="center"/>
              <w:cnfStyle w:val="000000000000"/>
            </w:pPr>
            <w:r>
              <w:t>20</w:t>
            </w:r>
          </w:p>
        </w:tc>
        <w:tc>
          <w:tcPr>
            <w:tcW w:w="1567" w:type="dxa"/>
          </w:tcPr>
          <w:p w:rsidR="006E74EB" w:rsidRDefault="006E74EB" w:rsidP="006E74EB">
            <w:pPr>
              <w:tabs>
                <w:tab w:val="left" w:pos="3285"/>
              </w:tabs>
              <w:jc w:val="center"/>
              <w:cnfStyle w:val="000000000000"/>
            </w:pPr>
            <w:r>
              <w:t>3%</w:t>
            </w:r>
          </w:p>
        </w:tc>
      </w:tr>
      <w:tr w:rsidR="006E74EB" w:rsidTr="006E74EB">
        <w:trPr>
          <w:cnfStyle w:val="000000100000"/>
        </w:trPr>
        <w:tc>
          <w:tcPr>
            <w:cnfStyle w:val="001000000000"/>
            <w:tcW w:w="1567" w:type="dxa"/>
            <w:shd w:val="clear" w:color="auto" w:fill="DBE5F1" w:themeFill="accent1" w:themeFillTint="33"/>
          </w:tcPr>
          <w:p w:rsidR="006E74EB" w:rsidRDefault="006E74EB" w:rsidP="006E74EB">
            <w:pPr>
              <w:tabs>
                <w:tab w:val="left" w:pos="3285"/>
              </w:tabs>
              <w:jc w:val="center"/>
            </w:pPr>
            <w:r>
              <w:t>VIII</w:t>
            </w:r>
          </w:p>
        </w:tc>
        <w:tc>
          <w:tcPr>
            <w:tcW w:w="1567" w:type="dxa"/>
          </w:tcPr>
          <w:p w:rsidR="006E74EB" w:rsidRDefault="006E74EB" w:rsidP="006E74EB">
            <w:pPr>
              <w:tabs>
                <w:tab w:val="left" w:pos="3285"/>
              </w:tabs>
              <w:jc w:val="center"/>
              <w:cnfStyle w:val="000000100000"/>
            </w:pPr>
            <w:r>
              <w:t>25</w:t>
            </w:r>
          </w:p>
        </w:tc>
        <w:tc>
          <w:tcPr>
            <w:tcW w:w="1567" w:type="dxa"/>
          </w:tcPr>
          <w:p w:rsidR="006E74EB" w:rsidRDefault="006E74EB" w:rsidP="006E74EB">
            <w:pPr>
              <w:tabs>
                <w:tab w:val="left" w:pos="3285"/>
              </w:tabs>
              <w:jc w:val="center"/>
              <w:cnfStyle w:val="000000100000"/>
            </w:pPr>
            <w:r>
              <w:t>42</w:t>
            </w:r>
          </w:p>
        </w:tc>
        <w:tc>
          <w:tcPr>
            <w:tcW w:w="1567" w:type="dxa"/>
          </w:tcPr>
          <w:p w:rsidR="006E74EB" w:rsidRDefault="006E74EB" w:rsidP="006E74EB">
            <w:pPr>
              <w:tabs>
                <w:tab w:val="left" w:pos="3285"/>
              </w:tabs>
              <w:jc w:val="center"/>
              <w:cnfStyle w:val="000000100000"/>
            </w:pPr>
            <w:r>
              <w:t>6%</w:t>
            </w:r>
          </w:p>
        </w:tc>
      </w:tr>
      <w:tr w:rsidR="006E74EB" w:rsidTr="006E74EB">
        <w:tc>
          <w:tcPr>
            <w:cnfStyle w:val="001000000000"/>
            <w:tcW w:w="1567" w:type="dxa"/>
            <w:shd w:val="clear" w:color="auto" w:fill="DBE5F1" w:themeFill="accent1" w:themeFillTint="33"/>
          </w:tcPr>
          <w:p w:rsidR="006E74EB" w:rsidRDefault="006E74EB" w:rsidP="006E74EB">
            <w:pPr>
              <w:tabs>
                <w:tab w:val="left" w:pos="3285"/>
              </w:tabs>
              <w:jc w:val="center"/>
            </w:pPr>
            <w:r>
              <w:t>IX</w:t>
            </w:r>
          </w:p>
        </w:tc>
        <w:tc>
          <w:tcPr>
            <w:tcW w:w="1567" w:type="dxa"/>
          </w:tcPr>
          <w:p w:rsidR="006E74EB" w:rsidRDefault="006E74EB" w:rsidP="006E74EB">
            <w:pPr>
              <w:tabs>
                <w:tab w:val="left" w:pos="3285"/>
              </w:tabs>
              <w:jc w:val="center"/>
              <w:cnfStyle w:val="000000000000"/>
            </w:pPr>
            <w:r>
              <w:t>5</w:t>
            </w:r>
          </w:p>
        </w:tc>
        <w:tc>
          <w:tcPr>
            <w:tcW w:w="1567" w:type="dxa"/>
          </w:tcPr>
          <w:p w:rsidR="006E74EB" w:rsidRDefault="006E74EB" w:rsidP="006E74EB">
            <w:pPr>
              <w:tabs>
                <w:tab w:val="left" w:pos="3285"/>
              </w:tabs>
              <w:jc w:val="center"/>
              <w:cnfStyle w:val="000000000000"/>
            </w:pPr>
            <w:r>
              <w:t>8</w:t>
            </w:r>
          </w:p>
        </w:tc>
        <w:tc>
          <w:tcPr>
            <w:tcW w:w="1567" w:type="dxa"/>
          </w:tcPr>
          <w:p w:rsidR="006E74EB" w:rsidRDefault="006E74EB" w:rsidP="006E74EB">
            <w:pPr>
              <w:tabs>
                <w:tab w:val="left" w:pos="3285"/>
              </w:tabs>
              <w:jc w:val="center"/>
              <w:cnfStyle w:val="000000000000"/>
            </w:pPr>
            <w:r>
              <w:t>1%</w:t>
            </w:r>
          </w:p>
        </w:tc>
      </w:tr>
      <w:tr w:rsidR="006E74EB" w:rsidTr="006E74EB">
        <w:trPr>
          <w:cnfStyle w:val="000000100000"/>
        </w:trPr>
        <w:tc>
          <w:tcPr>
            <w:cnfStyle w:val="001000000000"/>
            <w:tcW w:w="1567" w:type="dxa"/>
            <w:shd w:val="clear" w:color="auto" w:fill="DBE5F1" w:themeFill="accent1" w:themeFillTint="33"/>
          </w:tcPr>
          <w:p w:rsidR="006E74EB" w:rsidRDefault="006E74EB" w:rsidP="006E74EB">
            <w:pPr>
              <w:tabs>
                <w:tab w:val="left" w:pos="3285"/>
              </w:tabs>
              <w:jc w:val="center"/>
            </w:pPr>
            <w:r>
              <w:t>X</w:t>
            </w:r>
          </w:p>
        </w:tc>
        <w:tc>
          <w:tcPr>
            <w:tcW w:w="1567" w:type="dxa"/>
          </w:tcPr>
          <w:p w:rsidR="006E74EB" w:rsidRDefault="006E74EB" w:rsidP="006E74EB">
            <w:pPr>
              <w:tabs>
                <w:tab w:val="left" w:pos="3285"/>
              </w:tabs>
              <w:jc w:val="center"/>
              <w:cnfStyle w:val="000000100000"/>
            </w:pPr>
          </w:p>
        </w:tc>
        <w:tc>
          <w:tcPr>
            <w:tcW w:w="1567" w:type="dxa"/>
          </w:tcPr>
          <w:p w:rsidR="006E74EB" w:rsidRDefault="006E74EB" w:rsidP="006E74EB">
            <w:pPr>
              <w:tabs>
                <w:tab w:val="left" w:pos="3285"/>
              </w:tabs>
              <w:jc w:val="center"/>
              <w:cnfStyle w:val="000000100000"/>
            </w:pPr>
          </w:p>
        </w:tc>
        <w:tc>
          <w:tcPr>
            <w:tcW w:w="1567" w:type="dxa"/>
          </w:tcPr>
          <w:p w:rsidR="006E74EB" w:rsidRDefault="006E74EB" w:rsidP="006E74EB">
            <w:pPr>
              <w:tabs>
                <w:tab w:val="left" w:pos="3285"/>
              </w:tabs>
              <w:jc w:val="center"/>
              <w:cnfStyle w:val="000000100000"/>
            </w:pPr>
          </w:p>
        </w:tc>
      </w:tr>
      <w:tr w:rsidR="006E74EB" w:rsidTr="006E74EB">
        <w:tc>
          <w:tcPr>
            <w:cnfStyle w:val="001000000000"/>
            <w:tcW w:w="1567" w:type="dxa"/>
            <w:shd w:val="clear" w:color="auto" w:fill="DBE5F1" w:themeFill="accent1" w:themeFillTint="33"/>
          </w:tcPr>
          <w:p w:rsidR="006E74EB" w:rsidRDefault="006E74EB" w:rsidP="006E74EB">
            <w:pPr>
              <w:tabs>
                <w:tab w:val="left" w:pos="3285"/>
              </w:tabs>
              <w:jc w:val="center"/>
            </w:pPr>
            <w:r>
              <w:t>RM</w:t>
            </w:r>
          </w:p>
        </w:tc>
        <w:tc>
          <w:tcPr>
            <w:tcW w:w="1567" w:type="dxa"/>
          </w:tcPr>
          <w:p w:rsidR="006E74EB" w:rsidRDefault="006E74EB" w:rsidP="006E74EB">
            <w:pPr>
              <w:tabs>
                <w:tab w:val="left" w:pos="3285"/>
              </w:tabs>
              <w:jc w:val="center"/>
              <w:cnfStyle w:val="000000000000"/>
            </w:pPr>
            <w:r>
              <w:t>59</w:t>
            </w:r>
          </w:p>
        </w:tc>
        <w:tc>
          <w:tcPr>
            <w:tcW w:w="1567" w:type="dxa"/>
          </w:tcPr>
          <w:p w:rsidR="006E74EB" w:rsidRDefault="006E74EB" w:rsidP="006E74EB">
            <w:pPr>
              <w:tabs>
                <w:tab w:val="left" w:pos="3285"/>
              </w:tabs>
              <w:jc w:val="center"/>
              <w:cnfStyle w:val="000000000000"/>
            </w:pPr>
            <w:r>
              <w:t>98</w:t>
            </w:r>
          </w:p>
        </w:tc>
        <w:tc>
          <w:tcPr>
            <w:tcW w:w="1567" w:type="dxa"/>
          </w:tcPr>
          <w:p w:rsidR="006E74EB" w:rsidRDefault="006E74EB" w:rsidP="006E74EB">
            <w:pPr>
              <w:tabs>
                <w:tab w:val="left" w:pos="3285"/>
              </w:tabs>
              <w:jc w:val="center"/>
              <w:cnfStyle w:val="000000000000"/>
            </w:pPr>
            <w:r>
              <w:t>13%</w:t>
            </w:r>
          </w:p>
        </w:tc>
      </w:tr>
      <w:tr w:rsidR="006E74EB" w:rsidTr="006E74EB">
        <w:trPr>
          <w:cnfStyle w:val="000000100000"/>
        </w:trPr>
        <w:tc>
          <w:tcPr>
            <w:cnfStyle w:val="001000000000"/>
            <w:tcW w:w="1567" w:type="dxa"/>
            <w:shd w:val="clear" w:color="auto" w:fill="DBE5F1" w:themeFill="accent1" w:themeFillTint="33"/>
          </w:tcPr>
          <w:p w:rsidR="006E74EB" w:rsidRDefault="006E74EB" w:rsidP="006E74EB">
            <w:pPr>
              <w:tabs>
                <w:tab w:val="left" w:pos="3285"/>
              </w:tabs>
              <w:jc w:val="center"/>
            </w:pPr>
            <w:r>
              <w:t>Total (MW)</w:t>
            </w:r>
          </w:p>
        </w:tc>
        <w:tc>
          <w:tcPr>
            <w:tcW w:w="1567" w:type="dxa"/>
          </w:tcPr>
          <w:p w:rsidR="006E74EB" w:rsidRDefault="006E74EB" w:rsidP="006E74EB">
            <w:pPr>
              <w:tabs>
                <w:tab w:val="left" w:pos="3285"/>
              </w:tabs>
              <w:jc w:val="center"/>
              <w:cnfStyle w:val="000000100000"/>
            </w:pPr>
            <w:r>
              <w:t>440</w:t>
            </w:r>
          </w:p>
        </w:tc>
        <w:tc>
          <w:tcPr>
            <w:tcW w:w="1567" w:type="dxa"/>
          </w:tcPr>
          <w:p w:rsidR="006E74EB" w:rsidRDefault="006E74EB" w:rsidP="006E74EB">
            <w:pPr>
              <w:tabs>
                <w:tab w:val="left" w:pos="3285"/>
              </w:tabs>
              <w:jc w:val="center"/>
              <w:cnfStyle w:val="000000100000"/>
            </w:pPr>
            <w:r>
              <w:t>733</w:t>
            </w:r>
          </w:p>
        </w:tc>
        <w:tc>
          <w:tcPr>
            <w:tcW w:w="1567" w:type="dxa"/>
          </w:tcPr>
          <w:p w:rsidR="006E74EB" w:rsidRDefault="006E74EB" w:rsidP="006E74EB">
            <w:pPr>
              <w:tabs>
                <w:tab w:val="left" w:pos="3285"/>
              </w:tabs>
              <w:jc w:val="center"/>
              <w:cnfStyle w:val="000000100000"/>
            </w:pPr>
            <w:r>
              <w:t>100%</w:t>
            </w:r>
          </w:p>
        </w:tc>
      </w:tr>
      <w:tr w:rsidR="006E74EB" w:rsidTr="006E74EB">
        <w:tc>
          <w:tcPr>
            <w:cnfStyle w:val="001000000000"/>
            <w:tcW w:w="6268" w:type="dxa"/>
            <w:gridSpan w:val="4"/>
          </w:tcPr>
          <w:p w:rsidR="006E74EB" w:rsidRDefault="006E74EB" w:rsidP="006E74EB">
            <w:pPr>
              <w:tabs>
                <w:tab w:val="left" w:pos="3285"/>
              </w:tabs>
              <w:jc w:val="center"/>
            </w:pPr>
            <w:r>
              <w:t>Tabla 2.2: “Resumen Potencial Bruto (MW) de Estiércol Porcino</w:t>
            </w:r>
          </w:p>
        </w:tc>
      </w:tr>
    </w:tbl>
    <w:p w:rsidR="006E74EB" w:rsidRDefault="006E74EB" w:rsidP="00940036">
      <w:pPr>
        <w:jc w:val="both"/>
      </w:pPr>
    </w:p>
    <w:p w:rsidR="006E74EB" w:rsidRDefault="006E74EB" w:rsidP="00940036">
      <w:pPr>
        <w:jc w:val="both"/>
      </w:pPr>
    </w:p>
    <w:p w:rsidR="006E74EB" w:rsidRPr="006E74EB" w:rsidRDefault="006E74EB" w:rsidP="006E74EB"/>
    <w:p w:rsidR="006E74EB" w:rsidRPr="006E74EB" w:rsidRDefault="006E74EB" w:rsidP="006E74EB"/>
    <w:p w:rsidR="006E74EB" w:rsidRPr="006E74EB" w:rsidRDefault="006E74EB" w:rsidP="006E74EB"/>
    <w:p w:rsidR="006E74EB" w:rsidRPr="006E74EB" w:rsidRDefault="006E74EB" w:rsidP="006E74EB"/>
    <w:p w:rsidR="006E74EB" w:rsidRDefault="006E74EB" w:rsidP="006E74EB"/>
    <w:p w:rsidR="006E74EB" w:rsidRDefault="006E74EB" w:rsidP="006E74EB"/>
    <w:p w:rsidR="006E74EB" w:rsidRDefault="006E74EB" w:rsidP="006E74EB">
      <w:pPr>
        <w:jc w:val="both"/>
      </w:pPr>
      <w:r>
        <w:tab/>
        <w:t xml:space="preserve">Se puede apreciar que el grueso se concentra entre las regiones VI y RM (en un 90%). Además de dispersiones muy grandes entre los valores mínimos y máximos en la producción, esto se debe a diversos factores entre los cuales destaca los rendimientos obtenidos en laboratorio que varían entre 75 a 550 m3/ton, por lo cual es muy difícil obtener estimaciones </w:t>
      </w:r>
      <w:commentRangeStart w:id="8"/>
      <w:r>
        <w:t>precisas</w:t>
      </w:r>
      <w:commentRangeEnd w:id="8"/>
      <w:r w:rsidR="00982DA4">
        <w:rPr>
          <w:rStyle w:val="Refdecomentario"/>
        </w:rPr>
        <w:commentReference w:id="8"/>
      </w:r>
      <w:r>
        <w:t>.</w:t>
      </w:r>
    </w:p>
    <w:p w:rsidR="006E74EB" w:rsidRPr="00106FA9" w:rsidRDefault="00BF1A11" w:rsidP="006E74EB">
      <w:pPr>
        <w:jc w:val="both"/>
        <w:rPr>
          <w:b/>
        </w:rPr>
      </w:pPr>
      <w:r w:rsidRPr="00106FA9">
        <w:rPr>
          <w:b/>
        </w:rPr>
        <w:t>Sector vacuno</w:t>
      </w:r>
      <w:r w:rsidR="006E74EB" w:rsidRPr="00106FA9">
        <w:rPr>
          <w:b/>
        </w:rPr>
        <w:t>:</w:t>
      </w:r>
    </w:p>
    <w:p w:rsidR="006E74EB" w:rsidRDefault="006E74EB" w:rsidP="006E74EB">
      <w:pPr>
        <w:jc w:val="both"/>
      </w:pPr>
      <w:r>
        <w:tab/>
      </w:r>
      <w:r w:rsidR="00BF1A11">
        <w:t xml:space="preserve">Para la estimación de recurso energético por </w:t>
      </w:r>
      <w:commentRangeStart w:id="9"/>
      <w:r w:rsidR="00BF1A11">
        <w:t xml:space="preserve">desechos de vacunos </w:t>
      </w:r>
      <w:commentRangeEnd w:id="9"/>
      <w:r w:rsidR="00982DA4">
        <w:rPr>
          <w:rStyle w:val="Refdecomentario"/>
        </w:rPr>
        <w:commentReference w:id="9"/>
      </w:r>
      <w:r w:rsidR="00BF1A11">
        <w:t>se obtuvieron 2 tablas sobre el potencial en la producción de Biogás en Chile.</w:t>
      </w:r>
    </w:p>
    <w:tbl>
      <w:tblPr>
        <w:tblStyle w:val="Listaclara-nfasis1"/>
        <w:tblW w:w="0" w:type="auto"/>
        <w:jc w:val="center"/>
        <w:tblLook w:val="04A0"/>
      </w:tblPr>
      <w:tblGrid>
        <w:gridCol w:w="2376"/>
        <w:gridCol w:w="1567"/>
        <w:gridCol w:w="1567"/>
        <w:gridCol w:w="1567"/>
        <w:gridCol w:w="1567"/>
      </w:tblGrid>
      <w:tr w:rsidR="00BF1A11" w:rsidTr="00BF1A11">
        <w:trPr>
          <w:cnfStyle w:val="100000000000"/>
          <w:jc w:val="center"/>
        </w:trPr>
        <w:tc>
          <w:tcPr>
            <w:cnfStyle w:val="001000000000"/>
            <w:tcW w:w="2376" w:type="dxa"/>
          </w:tcPr>
          <w:p w:rsidR="00BF1A11" w:rsidRDefault="00BF1A11" w:rsidP="00D77147">
            <w:pPr>
              <w:tabs>
                <w:tab w:val="left" w:pos="3285"/>
              </w:tabs>
              <w:jc w:val="center"/>
            </w:pPr>
          </w:p>
        </w:tc>
        <w:tc>
          <w:tcPr>
            <w:tcW w:w="3134" w:type="dxa"/>
            <w:gridSpan w:val="2"/>
          </w:tcPr>
          <w:p w:rsidR="00BF1A11" w:rsidRDefault="00BF1A11" w:rsidP="00D77147">
            <w:pPr>
              <w:tabs>
                <w:tab w:val="left" w:pos="3285"/>
              </w:tabs>
              <w:jc w:val="center"/>
              <w:cnfStyle w:val="100000000000"/>
            </w:pPr>
            <w:r>
              <w:t>Contenido Energético Bruto</w:t>
            </w:r>
          </w:p>
        </w:tc>
        <w:tc>
          <w:tcPr>
            <w:tcW w:w="3134" w:type="dxa"/>
            <w:gridSpan w:val="2"/>
          </w:tcPr>
          <w:p w:rsidR="00BF1A11" w:rsidRDefault="00BF1A11" w:rsidP="00D77147">
            <w:pPr>
              <w:tabs>
                <w:tab w:val="left" w:pos="3285"/>
              </w:tabs>
              <w:jc w:val="center"/>
              <w:cnfStyle w:val="100000000000"/>
            </w:pPr>
            <w:r>
              <w:t>Energía como Biogás</w:t>
            </w:r>
          </w:p>
        </w:tc>
      </w:tr>
      <w:tr w:rsidR="00BF1A11" w:rsidTr="00BF1A11">
        <w:trPr>
          <w:cnfStyle w:val="000000100000"/>
          <w:jc w:val="center"/>
        </w:trPr>
        <w:tc>
          <w:tcPr>
            <w:cnfStyle w:val="001000000000"/>
            <w:tcW w:w="2376" w:type="dxa"/>
            <w:shd w:val="clear" w:color="auto" w:fill="DBE5F1" w:themeFill="accent1" w:themeFillTint="33"/>
          </w:tcPr>
          <w:p w:rsidR="00BF1A11" w:rsidRDefault="00BF1A11" w:rsidP="00D77147">
            <w:pPr>
              <w:tabs>
                <w:tab w:val="left" w:pos="3285"/>
              </w:tabs>
              <w:jc w:val="center"/>
            </w:pPr>
            <w:r>
              <w:t>Desecho</w:t>
            </w:r>
          </w:p>
        </w:tc>
        <w:tc>
          <w:tcPr>
            <w:tcW w:w="1567" w:type="dxa"/>
          </w:tcPr>
          <w:p w:rsidR="00BF1A11" w:rsidRDefault="00BF1A11" w:rsidP="00D77147">
            <w:pPr>
              <w:tabs>
                <w:tab w:val="left" w:pos="3285"/>
              </w:tabs>
              <w:jc w:val="center"/>
              <w:cnfStyle w:val="000000100000"/>
            </w:pPr>
            <w:r>
              <w:t>10^6 GJ/año</w:t>
            </w:r>
          </w:p>
        </w:tc>
        <w:tc>
          <w:tcPr>
            <w:tcW w:w="1567" w:type="dxa"/>
          </w:tcPr>
          <w:p w:rsidR="00BF1A11" w:rsidRDefault="00BF1A11" w:rsidP="00D77147">
            <w:pPr>
              <w:tabs>
                <w:tab w:val="left" w:pos="3285"/>
              </w:tabs>
              <w:jc w:val="center"/>
              <w:cnfStyle w:val="000000100000"/>
            </w:pPr>
            <w:proofErr w:type="spellStart"/>
            <w:r>
              <w:t>Mton</w:t>
            </w:r>
            <w:proofErr w:type="spellEnd"/>
            <w:r>
              <w:t xml:space="preserve"> Diesel año</w:t>
            </w:r>
          </w:p>
        </w:tc>
        <w:tc>
          <w:tcPr>
            <w:tcW w:w="1567" w:type="dxa"/>
          </w:tcPr>
          <w:p w:rsidR="00BF1A11" w:rsidRDefault="00BF1A11" w:rsidP="00D77147">
            <w:pPr>
              <w:tabs>
                <w:tab w:val="left" w:pos="3285"/>
              </w:tabs>
              <w:jc w:val="center"/>
              <w:cnfStyle w:val="000000100000"/>
            </w:pPr>
            <w:r>
              <w:t>10^6 GJ/año</w:t>
            </w:r>
          </w:p>
        </w:tc>
        <w:tc>
          <w:tcPr>
            <w:tcW w:w="1567" w:type="dxa"/>
          </w:tcPr>
          <w:p w:rsidR="00BF1A11" w:rsidRDefault="00BF1A11" w:rsidP="00D77147">
            <w:pPr>
              <w:tabs>
                <w:tab w:val="left" w:pos="3285"/>
              </w:tabs>
              <w:jc w:val="center"/>
              <w:cnfStyle w:val="000000100000"/>
            </w:pPr>
            <w:proofErr w:type="spellStart"/>
            <w:r>
              <w:t>Mton</w:t>
            </w:r>
            <w:proofErr w:type="spellEnd"/>
            <w:r>
              <w:t xml:space="preserve"> Diesel año</w:t>
            </w:r>
          </w:p>
        </w:tc>
      </w:tr>
      <w:tr w:rsidR="00BF1A11" w:rsidTr="00BF1A11">
        <w:trPr>
          <w:jc w:val="center"/>
        </w:trPr>
        <w:tc>
          <w:tcPr>
            <w:cnfStyle w:val="001000000000"/>
            <w:tcW w:w="2376" w:type="dxa"/>
            <w:shd w:val="clear" w:color="auto" w:fill="DBE5F1" w:themeFill="accent1" w:themeFillTint="33"/>
          </w:tcPr>
          <w:p w:rsidR="00BF1A11" w:rsidRDefault="00BF1A11" w:rsidP="00D77147">
            <w:pPr>
              <w:tabs>
                <w:tab w:val="left" w:pos="3285"/>
              </w:tabs>
              <w:jc w:val="center"/>
            </w:pPr>
            <w:r>
              <w:lastRenderedPageBreak/>
              <w:t>Excretas de Vacuno</w:t>
            </w:r>
          </w:p>
        </w:tc>
        <w:tc>
          <w:tcPr>
            <w:tcW w:w="1567" w:type="dxa"/>
          </w:tcPr>
          <w:p w:rsidR="00BF1A11" w:rsidRDefault="00BF1A11" w:rsidP="00D77147">
            <w:pPr>
              <w:tabs>
                <w:tab w:val="left" w:pos="3285"/>
              </w:tabs>
              <w:jc w:val="center"/>
              <w:cnfStyle w:val="000000000000"/>
            </w:pPr>
            <w:r>
              <w:t>1520</w:t>
            </w:r>
          </w:p>
        </w:tc>
        <w:tc>
          <w:tcPr>
            <w:tcW w:w="1567" w:type="dxa"/>
          </w:tcPr>
          <w:p w:rsidR="00BF1A11" w:rsidRDefault="00BF1A11" w:rsidP="00D77147">
            <w:pPr>
              <w:tabs>
                <w:tab w:val="left" w:pos="3285"/>
              </w:tabs>
              <w:jc w:val="center"/>
              <w:cnfStyle w:val="000000000000"/>
            </w:pPr>
            <w:r>
              <w:t>32</w:t>
            </w:r>
          </w:p>
        </w:tc>
        <w:tc>
          <w:tcPr>
            <w:tcW w:w="1567" w:type="dxa"/>
          </w:tcPr>
          <w:p w:rsidR="00BF1A11" w:rsidRDefault="00BF1A11" w:rsidP="00D77147">
            <w:pPr>
              <w:tabs>
                <w:tab w:val="left" w:pos="3285"/>
              </w:tabs>
              <w:jc w:val="center"/>
              <w:cnfStyle w:val="000000000000"/>
            </w:pPr>
            <w:r>
              <w:t>510</w:t>
            </w:r>
          </w:p>
        </w:tc>
        <w:tc>
          <w:tcPr>
            <w:tcW w:w="1567" w:type="dxa"/>
          </w:tcPr>
          <w:p w:rsidR="00BF1A11" w:rsidRDefault="00BF1A11" w:rsidP="00D77147">
            <w:pPr>
              <w:tabs>
                <w:tab w:val="left" w:pos="3285"/>
              </w:tabs>
              <w:jc w:val="center"/>
              <w:cnfStyle w:val="000000000000"/>
            </w:pPr>
            <w:r>
              <w:t>10.7</w:t>
            </w:r>
          </w:p>
        </w:tc>
      </w:tr>
      <w:tr w:rsidR="00BF1A11" w:rsidTr="00BF1A11">
        <w:trPr>
          <w:cnfStyle w:val="000000100000"/>
          <w:jc w:val="center"/>
        </w:trPr>
        <w:tc>
          <w:tcPr>
            <w:cnfStyle w:val="001000000000"/>
            <w:tcW w:w="8644" w:type="dxa"/>
            <w:gridSpan w:val="5"/>
          </w:tcPr>
          <w:p w:rsidR="00BF1A11" w:rsidRDefault="00BF1A11" w:rsidP="00D77147">
            <w:pPr>
              <w:tabs>
                <w:tab w:val="left" w:pos="3285"/>
              </w:tabs>
              <w:jc w:val="center"/>
            </w:pPr>
            <w:r>
              <w:t>Tabla 3.1: “Energético Extraíble de Excremento de Vacuno”</w:t>
            </w:r>
          </w:p>
        </w:tc>
      </w:tr>
    </w:tbl>
    <w:p w:rsidR="00BF1A11" w:rsidRDefault="00006186" w:rsidP="006E74EB">
      <w:pPr>
        <w:jc w:val="both"/>
      </w:pPr>
      <w:ins w:id="10" w:author="FCFM" w:date="2010-09-06T16:59:00Z">
        <w:r>
          <w:t xml:space="preserve">Falta explicar un poco mas esta tabla, porque la </w:t>
        </w:r>
        <w:r>
          <w:t>comparación</w:t>
        </w:r>
        <w:r>
          <w:t xml:space="preserve"> con biodiesel</w:t>
        </w:r>
      </w:ins>
    </w:p>
    <w:p w:rsidR="00BF1A11" w:rsidRDefault="00BF1A11" w:rsidP="006E74EB">
      <w:pPr>
        <w:jc w:val="both"/>
      </w:pPr>
    </w:p>
    <w:tbl>
      <w:tblPr>
        <w:tblStyle w:val="Listaclara-nfasis1"/>
        <w:tblW w:w="0" w:type="auto"/>
        <w:jc w:val="center"/>
        <w:tblLook w:val="04A0"/>
      </w:tblPr>
      <w:tblGrid>
        <w:gridCol w:w="3456"/>
        <w:gridCol w:w="3456"/>
      </w:tblGrid>
      <w:tr w:rsidR="00BF1A11" w:rsidTr="00BF1A11">
        <w:trPr>
          <w:cnfStyle w:val="100000000000"/>
          <w:jc w:val="center"/>
        </w:trPr>
        <w:tc>
          <w:tcPr>
            <w:cnfStyle w:val="001000000000"/>
            <w:tcW w:w="3456" w:type="dxa"/>
          </w:tcPr>
          <w:p w:rsidR="00BF1A11" w:rsidRDefault="00BF1A11" w:rsidP="00D77147">
            <w:pPr>
              <w:tabs>
                <w:tab w:val="left" w:pos="3285"/>
              </w:tabs>
              <w:jc w:val="center"/>
            </w:pPr>
            <w:r>
              <w:t>Región</w:t>
            </w:r>
          </w:p>
        </w:tc>
        <w:tc>
          <w:tcPr>
            <w:tcW w:w="3456" w:type="dxa"/>
          </w:tcPr>
          <w:p w:rsidR="00BF1A11" w:rsidRDefault="00BF1A11" w:rsidP="00D77147">
            <w:pPr>
              <w:tabs>
                <w:tab w:val="left" w:pos="3285"/>
              </w:tabs>
              <w:jc w:val="center"/>
              <w:cnfStyle w:val="100000000000"/>
            </w:pPr>
            <w:r>
              <w:t>Mm3 Biogás/a</w:t>
            </w:r>
          </w:p>
        </w:tc>
      </w:tr>
      <w:tr w:rsidR="00BF1A11" w:rsidTr="00BF1A11">
        <w:trPr>
          <w:cnfStyle w:val="000000100000"/>
          <w:jc w:val="center"/>
        </w:trPr>
        <w:tc>
          <w:tcPr>
            <w:cnfStyle w:val="001000000000"/>
            <w:tcW w:w="3456" w:type="dxa"/>
            <w:shd w:val="clear" w:color="auto" w:fill="DBE5F1" w:themeFill="accent1" w:themeFillTint="33"/>
          </w:tcPr>
          <w:p w:rsidR="00BF1A11" w:rsidRDefault="00BF1A11" w:rsidP="00D77147">
            <w:pPr>
              <w:tabs>
                <w:tab w:val="left" w:pos="3285"/>
              </w:tabs>
              <w:jc w:val="center"/>
            </w:pPr>
            <w:r>
              <w:t>I</w:t>
            </w:r>
          </w:p>
        </w:tc>
        <w:tc>
          <w:tcPr>
            <w:tcW w:w="3456" w:type="dxa"/>
          </w:tcPr>
          <w:p w:rsidR="00BF1A11" w:rsidRDefault="00BF1A11" w:rsidP="00D77147">
            <w:pPr>
              <w:tabs>
                <w:tab w:val="left" w:pos="3285"/>
              </w:tabs>
              <w:jc w:val="center"/>
              <w:cnfStyle w:val="000000100000"/>
            </w:pPr>
            <w:r>
              <w:t>735</w:t>
            </w:r>
          </w:p>
        </w:tc>
      </w:tr>
      <w:tr w:rsidR="00BF1A11" w:rsidTr="00BF1A11">
        <w:trPr>
          <w:jc w:val="center"/>
        </w:trPr>
        <w:tc>
          <w:tcPr>
            <w:cnfStyle w:val="001000000000"/>
            <w:tcW w:w="3456" w:type="dxa"/>
            <w:shd w:val="clear" w:color="auto" w:fill="DBE5F1" w:themeFill="accent1" w:themeFillTint="33"/>
          </w:tcPr>
          <w:p w:rsidR="00BF1A11" w:rsidRDefault="00BF1A11" w:rsidP="00D77147">
            <w:pPr>
              <w:tabs>
                <w:tab w:val="left" w:pos="3285"/>
              </w:tabs>
              <w:jc w:val="center"/>
            </w:pPr>
            <w:r>
              <w:t>II</w:t>
            </w:r>
          </w:p>
        </w:tc>
        <w:tc>
          <w:tcPr>
            <w:tcW w:w="3456" w:type="dxa"/>
          </w:tcPr>
          <w:p w:rsidR="00BF1A11" w:rsidRDefault="00BF1A11" w:rsidP="00D77147">
            <w:pPr>
              <w:tabs>
                <w:tab w:val="left" w:pos="3285"/>
              </w:tabs>
              <w:jc w:val="center"/>
              <w:cnfStyle w:val="000000000000"/>
            </w:pPr>
            <w:r>
              <w:t>2149</w:t>
            </w:r>
          </w:p>
        </w:tc>
      </w:tr>
      <w:tr w:rsidR="00BF1A11" w:rsidTr="00BF1A11">
        <w:trPr>
          <w:cnfStyle w:val="000000100000"/>
          <w:jc w:val="center"/>
        </w:trPr>
        <w:tc>
          <w:tcPr>
            <w:cnfStyle w:val="001000000000"/>
            <w:tcW w:w="3456" w:type="dxa"/>
            <w:shd w:val="clear" w:color="auto" w:fill="DBE5F1" w:themeFill="accent1" w:themeFillTint="33"/>
          </w:tcPr>
          <w:p w:rsidR="00BF1A11" w:rsidRDefault="00BF1A11" w:rsidP="00D77147">
            <w:pPr>
              <w:tabs>
                <w:tab w:val="left" w:pos="3285"/>
              </w:tabs>
              <w:jc w:val="center"/>
            </w:pPr>
            <w:r>
              <w:t>III</w:t>
            </w:r>
          </w:p>
        </w:tc>
        <w:tc>
          <w:tcPr>
            <w:tcW w:w="3456" w:type="dxa"/>
          </w:tcPr>
          <w:p w:rsidR="00BF1A11" w:rsidRDefault="00BF1A11" w:rsidP="00D77147">
            <w:pPr>
              <w:tabs>
                <w:tab w:val="left" w:pos="3285"/>
              </w:tabs>
              <w:jc w:val="center"/>
              <w:cnfStyle w:val="000000100000"/>
            </w:pPr>
            <w:r>
              <w:t>13</w:t>
            </w:r>
          </w:p>
        </w:tc>
      </w:tr>
      <w:tr w:rsidR="00BF1A11" w:rsidTr="00BF1A11">
        <w:trPr>
          <w:jc w:val="center"/>
        </w:trPr>
        <w:tc>
          <w:tcPr>
            <w:cnfStyle w:val="001000000000"/>
            <w:tcW w:w="3456" w:type="dxa"/>
            <w:shd w:val="clear" w:color="auto" w:fill="DBE5F1" w:themeFill="accent1" w:themeFillTint="33"/>
          </w:tcPr>
          <w:p w:rsidR="00BF1A11" w:rsidRDefault="00BF1A11" w:rsidP="00D77147">
            <w:pPr>
              <w:tabs>
                <w:tab w:val="left" w:pos="3285"/>
              </w:tabs>
              <w:jc w:val="center"/>
            </w:pPr>
            <w:r>
              <w:t>IV</w:t>
            </w:r>
          </w:p>
        </w:tc>
        <w:tc>
          <w:tcPr>
            <w:tcW w:w="3456" w:type="dxa"/>
          </w:tcPr>
          <w:p w:rsidR="00BF1A11" w:rsidRDefault="00BF1A11" w:rsidP="00D77147">
            <w:pPr>
              <w:tabs>
                <w:tab w:val="left" w:pos="3285"/>
              </w:tabs>
              <w:jc w:val="center"/>
              <w:cnfStyle w:val="000000000000"/>
            </w:pPr>
            <w:r>
              <w:t>4321</w:t>
            </w:r>
          </w:p>
        </w:tc>
      </w:tr>
      <w:tr w:rsidR="00BF1A11" w:rsidTr="00BF1A11">
        <w:trPr>
          <w:cnfStyle w:val="000000100000"/>
          <w:jc w:val="center"/>
        </w:trPr>
        <w:tc>
          <w:tcPr>
            <w:cnfStyle w:val="001000000000"/>
            <w:tcW w:w="3456" w:type="dxa"/>
            <w:shd w:val="clear" w:color="auto" w:fill="DBE5F1" w:themeFill="accent1" w:themeFillTint="33"/>
          </w:tcPr>
          <w:p w:rsidR="00BF1A11" w:rsidRDefault="00BF1A11" w:rsidP="00D77147">
            <w:pPr>
              <w:tabs>
                <w:tab w:val="left" w:pos="3285"/>
              </w:tabs>
              <w:jc w:val="center"/>
            </w:pPr>
            <w:r>
              <w:t>V</w:t>
            </w:r>
          </w:p>
        </w:tc>
        <w:tc>
          <w:tcPr>
            <w:tcW w:w="3456" w:type="dxa"/>
          </w:tcPr>
          <w:p w:rsidR="00BF1A11" w:rsidRDefault="00BF1A11" w:rsidP="00D77147">
            <w:pPr>
              <w:tabs>
                <w:tab w:val="left" w:pos="3285"/>
              </w:tabs>
              <w:jc w:val="center"/>
              <w:cnfStyle w:val="000000100000"/>
            </w:pPr>
            <w:r>
              <w:t>14076</w:t>
            </w:r>
          </w:p>
        </w:tc>
      </w:tr>
      <w:tr w:rsidR="00BF1A11" w:rsidTr="00BF1A11">
        <w:trPr>
          <w:jc w:val="center"/>
        </w:trPr>
        <w:tc>
          <w:tcPr>
            <w:cnfStyle w:val="001000000000"/>
            <w:tcW w:w="3456" w:type="dxa"/>
            <w:shd w:val="clear" w:color="auto" w:fill="DBE5F1" w:themeFill="accent1" w:themeFillTint="33"/>
          </w:tcPr>
          <w:p w:rsidR="00BF1A11" w:rsidRDefault="00BF1A11" w:rsidP="00D77147">
            <w:pPr>
              <w:tabs>
                <w:tab w:val="left" w:pos="3285"/>
              </w:tabs>
              <w:jc w:val="center"/>
            </w:pPr>
            <w:proofErr w:type="spellStart"/>
            <w:r>
              <w:t>Rm</w:t>
            </w:r>
            <w:proofErr w:type="spellEnd"/>
          </w:p>
        </w:tc>
        <w:tc>
          <w:tcPr>
            <w:tcW w:w="3456" w:type="dxa"/>
          </w:tcPr>
          <w:p w:rsidR="00BF1A11" w:rsidRDefault="00BF1A11" w:rsidP="00D77147">
            <w:pPr>
              <w:tabs>
                <w:tab w:val="left" w:pos="3285"/>
              </w:tabs>
              <w:jc w:val="center"/>
              <w:cnfStyle w:val="000000000000"/>
            </w:pPr>
            <w:r>
              <w:t>73088</w:t>
            </w:r>
          </w:p>
        </w:tc>
      </w:tr>
      <w:tr w:rsidR="00BF1A11" w:rsidTr="00BF1A11">
        <w:trPr>
          <w:cnfStyle w:val="000000100000"/>
          <w:jc w:val="center"/>
        </w:trPr>
        <w:tc>
          <w:tcPr>
            <w:cnfStyle w:val="001000000000"/>
            <w:tcW w:w="3456" w:type="dxa"/>
            <w:shd w:val="clear" w:color="auto" w:fill="DBE5F1" w:themeFill="accent1" w:themeFillTint="33"/>
          </w:tcPr>
          <w:p w:rsidR="00BF1A11" w:rsidRDefault="00BF1A11" w:rsidP="00D77147">
            <w:pPr>
              <w:tabs>
                <w:tab w:val="left" w:pos="3285"/>
              </w:tabs>
              <w:jc w:val="center"/>
            </w:pPr>
            <w:r>
              <w:t>VI</w:t>
            </w:r>
          </w:p>
        </w:tc>
        <w:tc>
          <w:tcPr>
            <w:tcW w:w="3456" w:type="dxa"/>
          </w:tcPr>
          <w:p w:rsidR="00BF1A11" w:rsidRDefault="00BF1A11" w:rsidP="00D77147">
            <w:pPr>
              <w:tabs>
                <w:tab w:val="left" w:pos="3285"/>
              </w:tabs>
              <w:jc w:val="center"/>
              <w:cnfStyle w:val="000000100000"/>
            </w:pPr>
            <w:r>
              <w:t>7953</w:t>
            </w:r>
          </w:p>
        </w:tc>
      </w:tr>
      <w:tr w:rsidR="00BF1A11" w:rsidTr="00BF1A11">
        <w:trPr>
          <w:jc w:val="center"/>
        </w:trPr>
        <w:tc>
          <w:tcPr>
            <w:cnfStyle w:val="001000000000"/>
            <w:tcW w:w="3456" w:type="dxa"/>
            <w:shd w:val="clear" w:color="auto" w:fill="DBE5F1" w:themeFill="accent1" w:themeFillTint="33"/>
          </w:tcPr>
          <w:p w:rsidR="00BF1A11" w:rsidRDefault="00BF1A11" w:rsidP="00D77147">
            <w:pPr>
              <w:tabs>
                <w:tab w:val="left" w:pos="3285"/>
              </w:tabs>
              <w:jc w:val="center"/>
            </w:pPr>
            <w:r>
              <w:t>VII</w:t>
            </w:r>
          </w:p>
        </w:tc>
        <w:tc>
          <w:tcPr>
            <w:tcW w:w="3456" w:type="dxa"/>
          </w:tcPr>
          <w:p w:rsidR="00BF1A11" w:rsidRDefault="00BF1A11" w:rsidP="00D77147">
            <w:pPr>
              <w:tabs>
                <w:tab w:val="left" w:pos="3285"/>
              </w:tabs>
              <w:jc w:val="center"/>
              <w:cnfStyle w:val="000000000000"/>
            </w:pPr>
            <w:r>
              <w:t>7879</w:t>
            </w:r>
          </w:p>
        </w:tc>
      </w:tr>
      <w:tr w:rsidR="00BF1A11" w:rsidTr="00BF1A11">
        <w:trPr>
          <w:cnfStyle w:val="000000100000"/>
          <w:jc w:val="center"/>
        </w:trPr>
        <w:tc>
          <w:tcPr>
            <w:cnfStyle w:val="001000000000"/>
            <w:tcW w:w="3456" w:type="dxa"/>
            <w:shd w:val="clear" w:color="auto" w:fill="DBE5F1" w:themeFill="accent1" w:themeFillTint="33"/>
          </w:tcPr>
          <w:p w:rsidR="00BF1A11" w:rsidRDefault="00BF1A11" w:rsidP="00D77147">
            <w:pPr>
              <w:tabs>
                <w:tab w:val="left" w:pos="3285"/>
              </w:tabs>
              <w:jc w:val="center"/>
            </w:pPr>
            <w:r>
              <w:t>VIII</w:t>
            </w:r>
          </w:p>
        </w:tc>
        <w:tc>
          <w:tcPr>
            <w:tcW w:w="3456" w:type="dxa"/>
          </w:tcPr>
          <w:p w:rsidR="00BF1A11" w:rsidRDefault="00BF1A11" w:rsidP="00D77147">
            <w:pPr>
              <w:tabs>
                <w:tab w:val="left" w:pos="3285"/>
              </w:tabs>
              <w:jc w:val="center"/>
              <w:cnfStyle w:val="000000100000"/>
            </w:pPr>
            <w:r>
              <w:t>27503</w:t>
            </w:r>
          </w:p>
        </w:tc>
      </w:tr>
      <w:tr w:rsidR="00BF1A11" w:rsidTr="00BF1A11">
        <w:trPr>
          <w:jc w:val="center"/>
        </w:trPr>
        <w:tc>
          <w:tcPr>
            <w:cnfStyle w:val="001000000000"/>
            <w:tcW w:w="3456" w:type="dxa"/>
            <w:shd w:val="clear" w:color="auto" w:fill="DBE5F1" w:themeFill="accent1" w:themeFillTint="33"/>
          </w:tcPr>
          <w:p w:rsidR="00BF1A11" w:rsidRDefault="00BF1A11" w:rsidP="00D77147">
            <w:pPr>
              <w:tabs>
                <w:tab w:val="left" w:pos="3285"/>
              </w:tabs>
              <w:jc w:val="center"/>
            </w:pPr>
            <w:r>
              <w:t>IX</w:t>
            </w:r>
          </w:p>
        </w:tc>
        <w:tc>
          <w:tcPr>
            <w:tcW w:w="3456" w:type="dxa"/>
          </w:tcPr>
          <w:p w:rsidR="00BF1A11" w:rsidRDefault="00BF1A11" w:rsidP="00D77147">
            <w:pPr>
              <w:tabs>
                <w:tab w:val="left" w:pos="3285"/>
              </w:tabs>
              <w:jc w:val="center"/>
              <w:cnfStyle w:val="000000000000"/>
            </w:pPr>
            <w:r>
              <w:t>27916</w:t>
            </w:r>
          </w:p>
        </w:tc>
      </w:tr>
      <w:tr w:rsidR="00BF1A11" w:rsidTr="00BF1A11">
        <w:trPr>
          <w:cnfStyle w:val="000000100000"/>
          <w:jc w:val="center"/>
        </w:trPr>
        <w:tc>
          <w:tcPr>
            <w:cnfStyle w:val="001000000000"/>
            <w:tcW w:w="3456" w:type="dxa"/>
            <w:shd w:val="clear" w:color="auto" w:fill="DBE5F1" w:themeFill="accent1" w:themeFillTint="33"/>
          </w:tcPr>
          <w:p w:rsidR="00BF1A11" w:rsidRDefault="00BF1A11" w:rsidP="00D77147">
            <w:pPr>
              <w:tabs>
                <w:tab w:val="left" w:pos="3285"/>
              </w:tabs>
              <w:jc w:val="center"/>
            </w:pPr>
            <w:r>
              <w:t>X</w:t>
            </w:r>
          </w:p>
        </w:tc>
        <w:tc>
          <w:tcPr>
            <w:tcW w:w="3456" w:type="dxa"/>
          </w:tcPr>
          <w:p w:rsidR="00BF1A11" w:rsidRDefault="00BF1A11" w:rsidP="00D77147">
            <w:pPr>
              <w:tabs>
                <w:tab w:val="left" w:pos="3285"/>
              </w:tabs>
              <w:jc w:val="center"/>
              <w:cnfStyle w:val="000000100000"/>
            </w:pPr>
            <w:r>
              <w:t>47900</w:t>
            </w:r>
          </w:p>
        </w:tc>
      </w:tr>
      <w:tr w:rsidR="00BF1A11" w:rsidTr="00BF1A11">
        <w:trPr>
          <w:jc w:val="center"/>
        </w:trPr>
        <w:tc>
          <w:tcPr>
            <w:cnfStyle w:val="001000000000"/>
            <w:tcW w:w="3456" w:type="dxa"/>
            <w:shd w:val="clear" w:color="auto" w:fill="DBE5F1" w:themeFill="accent1" w:themeFillTint="33"/>
          </w:tcPr>
          <w:p w:rsidR="00BF1A11" w:rsidRDefault="00BF1A11" w:rsidP="00D77147">
            <w:pPr>
              <w:tabs>
                <w:tab w:val="left" w:pos="3285"/>
              </w:tabs>
              <w:jc w:val="center"/>
            </w:pPr>
            <w:r>
              <w:t>XI</w:t>
            </w:r>
          </w:p>
        </w:tc>
        <w:tc>
          <w:tcPr>
            <w:tcW w:w="3456" w:type="dxa"/>
          </w:tcPr>
          <w:p w:rsidR="00BF1A11" w:rsidRDefault="00BF1A11" w:rsidP="00D77147">
            <w:pPr>
              <w:tabs>
                <w:tab w:val="left" w:pos="3285"/>
              </w:tabs>
              <w:jc w:val="center"/>
              <w:cnfStyle w:val="000000000000"/>
            </w:pPr>
            <w:r>
              <w:t>3164</w:t>
            </w:r>
          </w:p>
        </w:tc>
      </w:tr>
      <w:tr w:rsidR="00BF1A11" w:rsidTr="00BF1A11">
        <w:trPr>
          <w:cnfStyle w:val="000000100000"/>
          <w:jc w:val="center"/>
        </w:trPr>
        <w:tc>
          <w:tcPr>
            <w:cnfStyle w:val="001000000000"/>
            <w:tcW w:w="3456" w:type="dxa"/>
            <w:shd w:val="clear" w:color="auto" w:fill="DBE5F1" w:themeFill="accent1" w:themeFillTint="33"/>
          </w:tcPr>
          <w:p w:rsidR="00BF1A11" w:rsidRDefault="00BF1A11" w:rsidP="00D77147">
            <w:pPr>
              <w:tabs>
                <w:tab w:val="left" w:pos="3285"/>
              </w:tabs>
              <w:jc w:val="center"/>
            </w:pPr>
            <w:r>
              <w:t>XII</w:t>
            </w:r>
          </w:p>
        </w:tc>
        <w:tc>
          <w:tcPr>
            <w:tcW w:w="3456" w:type="dxa"/>
          </w:tcPr>
          <w:p w:rsidR="00BF1A11" w:rsidRDefault="00BF1A11" w:rsidP="00D77147">
            <w:pPr>
              <w:tabs>
                <w:tab w:val="left" w:pos="3285"/>
              </w:tabs>
              <w:jc w:val="center"/>
              <w:cnfStyle w:val="000000100000"/>
            </w:pPr>
            <w:r>
              <w:t>3391</w:t>
            </w:r>
          </w:p>
        </w:tc>
      </w:tr>
      <w:tr w:rsidR="00BF1A11" w:rsidTr="00BF1A11">
        <w:trPr>
          <w:jc w:val="center"/>
        </w:trPr>
        <w:tc>
          <w:tcPr>
            <w:cnfStyle w:val="001000000000"/>
            <w:tcW w:w="3456" w:type="dxa"/>
            <w:shd w:val="clear" w:color="auto" w:fill="DBE5F1" w:themeFill="accent1" w:themeFillTint="33"/>
          </w:tcPr>
          <w:p w:rsidR="00BF1A11" w:rsidRDefault="00BF1A11" w:rsidP="00D77147">
            <w:pPr>
              <w:tabs>
                <w:tab w:val="left" w:pos="3285"/>
              </w:tabs>
              <w:jc w:val="center"/>
            </w:pPr>
            <w:r>
              <w:t>Total</w:t>
            </w:r>
          </w:p>
        </w:tc>
        <w:tc>
          <w:tcPr>
            <w:tcW w:w="3456" w:type="dxa"/>
          </w:tcPr>
          <w:p w:rsidR="00BF1A11" w:rsidRDefault="00BF1A11" w:rsidP="00D77147">
            <w:pPr>
              <w:tabs>
                <w:tab w:val="left" w:pos="3285"/>
              </w:tabs>
              <w:jc w:val="center"/>
              <w:cnfStyle w:val="000000000000"/>
            </w:pPr>
            <w:r>
              <w:t>220086</w:t>
            </w:r>
          </w:p>
        </w:tc>
      </w:tr>
      <w:tr w:rsidR="00BF1A11" w:rsidTr="00BF1A11">
        <w:trPr>
          <w:cnfStyle w:val="000000100000"/>
          <w:jc w:val="center"/>
        </w:trPr>
        <w:tc>
          <w:tcPr>
            <w:cnfStyle w:val="001000000000"/>
            <w:tcW w:w="6912" w:type="dxa"/>
            <w:gridSpan w:val="2"/>
          </w:tcPr>
          <w:p w:rsidR="00BF1A11" w:rsidRDefault="00BF1A11" w:rsidP="00D77147">
            <w:pPr>
              <w:tabs>
                <w:tab w:val="left" w:pos="3285"/>
              </w:tabs>
              <w:jc w:val="center"/>
            </w:pPr>
            <w:r>
              <w:t>Tabla 3.2: “Potencial de Biogás Regional por Excremento de Vacuno”</w:t>
            </w:r>
          </w:p>
        </w:tc>
      </w:tr>
    </w:tbl>
    <w:p w:rsidR="00BF1A11" w:rsidRDefault="00BF1A11" w:rsidP="006E74EB">
      <w:pPr>
        <w:jc w:val="both"/>
      </w:pPr>
    </w:p>
    <w:p w:rsidR="00BF1A11" w:rsidRDefault="00BF1A11" w:rsidP="006E74EB">
      <w:pPr>
        <w:jc w:val="both"/>
      </w:pPr>
      <w:r>
        <w:tab/>
        <w:t>En la tabla 3.2 se puede apreciar una concentración en las</w:t>
      </w:r>
      <w:r w:rsidR="00106FA9">
        <w:t xml:space="preserve"> regiones RM y X (mas del 50%). Cabe mencionar que los problemas en la producción de Biogás (rendimiento, </w:t>
      </w:r>
      <w:proofErr w:type="spellStart"/>
      <w:r w:rsidR="00106FA9">
        <w:t>etc</w:t>
      </w:r>
      <w:proofErr w:type="spellEnd"/>
      <w:r w:rsidR="00106FA9">
        <w:t>) son similares a los mencionados en el sector avícola y porcino, y es visible en las diferencias entre “Contenido Energético Bruto” y “energía como Biogás”.</w:t>
      </w:r>
    </w:p>
    <w:p w:rsidR="00106FA9" w:rsidRDefault="00106FA9" w:rsidP="006E74EB">
      <w:pPr>
        <w:jc w:val="both"/>
      </w:pPr>
    </w:p>
    <w:p w:rsidR="00106FA9" w:rsidRPr="00106FA9" w:rsidRDefault="00982DA4" w:rsidP="006E74EB">
      <w:pPr>
        <w:jc w:val="both"/>
        <w:rPr>
          <w:b/>
        </w:rPr>
      </w:pPr>
      <w:ins w:id="11" w:author="ADMIN" w:date="2010-09-06T10:35:00Z">
        <w:r>
          <w:rPr>
            <w:b/>
          </w:rPr>
          <w:t xml:space="preserve">Discusiones y </w:t>
        </w:r>
      </w:ins>
      <w:r w:rsidR="00106FA9" w:rsidRPr="00106FA9">
        <w:rPr>
          <w:b/>
        </w:rPr>
        <w:t>Conclusiones:</w:t>
      </w:r>
    </w:p>
    <w:p w:rsidR="00106FA9" w:rsidRDefault="00106FA9" w:rsidP="006E74EB">
      <w:pPr>
        <w:jc w:val="both"/>
      </w:pPr>
      <w:r>
        <w:tab/>
        <w:t xml:space="preserve">En el sector avícola la producción fluctúa entre 463 y 1068 MW, potencial que presenta una gran variabilidad debido a la heterogeneidad del sustrato, condiciones de proceso y diferencias en el diseño de una planta y otra. Además de </w:t>
      </w:r>
      <w:r w:rsidR="00DA4FFB">
        <w:t>verse concentrado entre las regiones VI y RM con el 85% de la producción nacional.</w:t>
      </w:r>
    </w:p>
    <w:p w:rsidR="00DA4FFB" w:rsidRDefault="00DA4FFB" w:rsidP="006E74EB">
      <w:pPr>
        <w:jc w:val="both"/>
      </w:pPr>
      <w:r>
        <w:tab/>
        <w:t xml:space="preserve">En el sector porcino se presenta la misma distribución nacional entre las regiones VI y RM, con más del 90% de la producción. La variabilidad del potencial energético en este rubro se debe las condiciones de alimentación, centros de producción, intensidad y prácticas adoptadas. Es por esto que </w:t>
      </w:r>
      <w:r w:rsidR="00990F7F">
        <w:t>se debe optimizar plantas de tratamiento cercanas a los criaderos, y en esto Chile se ve beneficiado gracias a su distribución concentrada.</w:t>
      </w:r>
    </w:p>
    <w:p w:rsidR="00990F7F" w:rsidRDefault="00990F7F" w:rsidP="006E74EB">
      <w:pPr>
        <w:jc w:val="both"/>
      </w:pPr>
      <w:r>
        <w:tab/>
        <w:t xml:space="preserve">En el sector vacuno son menos profundos los estudios, por lo que solo se puede concluir sobre los niveles energéticos obtenidos y la distribución en el país. A nivel nacional la producción de Biogás no se concentra en regiones principales, como ocurre con el sector avícola y porcino, por lo que el rendimiento disminuye debido al traslado de la materia prima a </w:t>
      </w:r>
      <w:r>
        <w:lastRenderedPageBreak/>
        <w:t>las plantas de tra</w:t>
      </w:r>
      <w:r w:rsidR="009B4B92">
        <w:t>tamiento, o por el alto costo que acarrearía construir varias plantas a lo largo de Chile para aprovechar los desechos.</w:t>
      </w:r>
    </w:p>
    <w:p w:rsidR="009B4B92" w:rsidRDefault="009B4B92" w:rsidP="006E74EB">
      <w:pPr>
        <w:jc w:val="both"/>
      </w:pPr>
    </w:p>
    <w:p w:rsidR="009B4B92" w:rsidRDefault="009B4B92" w:rsidP="006E74EB">
      <w:pPr>
        <w:jc w:val="both"/>
      </w:pPr>
    </w:p>
    <w:p w:rsidR="009B4B92" w:rsidRDefault="009B4B92" w:rsidP="009B4B92">
      <w:pPr>
        <w:pStyle w:val="Ttulo1"/>
      </w:pPr>
      <w:r>
        <w:t>Bibliografía</w:t>
      </w:r>
    </w:p>
    <w:p w:rsidR="009B4B92" w:rsidRDefault="009B4B92" w:rsidP="009B4B92"/>
    <w:p w:rsidR="009B4B92" w:rsidRPr="009B4B92" w:rsidRDefault="009B4B92" w:rsidP="009B4B92">
      <w:pPr>
        <w:rPr>
          <w:b/>
        </w:rPr>
      </w:pPr>
      <w:r w:rsidRPr="009B4B92">
        <w:rPr>
          <w:b/>
        </w:rPr>
        <w:t>Sector Avícola y Porcino:</w:t>
      </w:r>
    </w:p>
    <w:p w:rsidR="009B4B92" w:rsidRPr="009B4B92" w:rsidRDefault="009B4B92" w:rsidP="009B4B92">
      <w:pPr>
        <w:pStyle w:val="Prrafodelista"/>
        <w:numPr>
          <w:ilvl w:val="0"/>
          <w:numId w:val="1"/>
        </w:numPr>
        <w:autoSpaceDE w:val="0"/>
        <w:autoSpaceDN w:val="0"/>
        <w:adjustRightInd w:val="0"/>
        <w:spacing w:after="0" w:line="240" w:lineRule="auto"/>
        <w:rPr>
          <w:rFonts w:cs="Arial"/>
          <w:bCs/>
        </w:rPr>
      </w:pPr>
      <w:r w:rsidRPr="009B4B92">
        <w:rPr>
          <w:rFonts w:cs="Arial"/>
          <w:bCs/>
        </w:rPr>
        <w:t>Estudio de contribución de las ERNC al SIC al 2025</w:t>
      </w:r>
    </w:p>
    <w:p w:rsidR="009B4B92" w:rsidRPr="009B4B92" w:rsidRDefault="009B4B92" w:rsidP="009B4B92">
      <w:pPr>
        <w:autoSpaceDE w:val="0"/>
        <w:autoSpaceDN w:val="0"/>
        <w:adjustRightInd w:val="0"/>
        <w:spacing w:after="0" w:line="240" w:lineRule="auto"/>
        <w:rPr>
          <w:rFonts w:cs="Arial"/>
          <w:bCs/>
        </w:rPr>
      </w:pPr>
      <w:r>
        <w:rPr>
          <w:rFonts w:cs="Arial"/>
          <w:bCs/>
        </w:rPr>
        <w:tab/>
      </w:r>
      <w:r w:rsidRPr="009B4B92">
        <w:rPr>
          <w:rFonts w:cs="Arial"/>
          <w:bCs/>
        </w:rPr>
        <w:t>Informe Sectorial Final</w:t>
      </w:r>
    </w:p>
    <w:p w:rsidR="009B4B92" w:rsidRDefault="009B4B92" w:rsidP="009B4B92">
      <w:pPr>
        <w:autoSpaceDE w:val="0"/>
        <w:autoSpaceDN w:val="0"/>
        <w:adjustRightInd w:val="0"/>
        <w:spacing w:after="0" w:line="240" w:lineRule="auto"/>
        <w:rPr>
          <w:rFonts w:cs="Arial"/>
          <w:bCs/>
        </w:rPr>
      </w:pPr>
      <w:r>
        <w:rPr>
          <w:rFonts w:cs="Arial"/>
          <w:bCs/>
        </w:rPr>
        <w:tab/>
      </w:r>
      <w:r w:rsidRPr="009B4B92">
        <w:rPr>
          <w:rFonts w:cs="Arial"/>
          <w:bCs/>
        </w:rPr>
        <w:t>Potencial de Biomasa en Chile</w:t>
      </w:r>
    </w:p>
    <w:p w:rsidR="009B4B92" w:rsidRDefault="009B4B92" w:rsidP="009B4B92">
      <w:pPr>
        <w:autoSpaceDE w:val="0"/>
        <w:autoSpaceDN w:val="0"/>
        <w:adjustRightInd w:val="0"/>
        <w:spacing w:after="0" w:line="240" w:lineRule="auto"/>
        <w:rPr>
          <w:rFonts w:cs="Arial"/>
          <w:bCs/>
        </w:rPr>
      </w:pPr>
      <w:r>
        <w:rPr>
          <w:rFonts w:cs="Arial"/>
          <w:bCs/>
        </w:rPr>
        <w:tab/>
        <w:t>Universidad Técnica Federico Santa María</w:t>
      </w:r>
    </w:p>
    <w:p w:rsidR="009B4B92" w:rsidRDefault="009B4B92" w:rsidP="009B4B92">
      <w:pPr>
        <w:autoSpaceDE w:val="0"/>
        <w:autoSpaceDN w:val="0"/>
        <w:adjustRightInd w:val="0"/>
        <w:spacing w:after="0" w:line="240" w:lineRule="auto"/>
        <w:rPr>
          <w:rFonts w:ascii="Arial" w:hAnsi="Arial" w:cs="Arial"/>
          <w:b/>
          <w:bCs/>
          <w:sz w:val="19"/>
          <w:szCs w:val="19"/>
        </w:rPr>
      </w:pPr>
    </w:p>
    <w:p w:rsidR="009B4B92" w:rsidRDefault="009B4B92" w:rsidP="009B4B92">
      <w:pPr>
        <w:autoSpaceDE w:val="0"/>
        <w:autoSpaceDN w:val="0"/>
        <w:adjustRightInd w:val="0"/>
        <w:spacing w:after="0" w:line="240" w:lineRule="auto"/>
        <w:rPr>
          <w:rFonts w:cs="Arial"/>
        </w:rPr>
      </w:pPr>
      <w:r>
        <w:rPr>
          <w:rFonts w:cs="Arial"/>
        </w:rPr>
        <w:tab/>
      </w:r>
      <w:hyperlink r:id="rId8" w:history="1">
        <w:r w:rsidRPr="001933BD">
          <w:rPr>
            <w:rStyle w:val="Hipervnculo"/>
            <w:rFonts w:cs="Arial"/>
          </w:rPr>
          <w:t>http://www.neim.utfsm.cl/arch/20080808-02-Biomasa.pdf</w:t>
        </w:r>
      </w:hyperlink>
    </w:p>
    <w:p w:rsidR="009B4B92" w:rsidRDefault="009B4B92" w:rsidP="009B4B92">
      <w:pPr>
        <w:autoSpaceDE w:val="0"/>
        <w:autoSpaceDN w:val="0"/>
        <w:adjustRightInd w:val="0"/>
        <w:spacing w:after="0" w:line="240" w:lineRule="auto"/>
        <w:rPr>
          <w:rFonts w:cs="Arial"/>
        </w:rPr>
      </w:pPr>
      <w:r>
        <w:rPr>
          <w:rFonts w:cs="Arial"/>
        </w:rPr>
        <w:tab/>
      </w:r>
    </w:p>
    <w:p w:rsidR="009B4B92" w:rsidRPr="009B4B92" w:rsidRDefault="009B4B92" w:rsidP="009B4B92">
      <w:pPr>
        <w:autoSpaceDE w:val="0"/>
        <w:autoSpaceDN w:val="0"/>
        <w:adjustRightInd w:val="0"/>
        <w:spacing w:after="0" w:line="240" w:lineRule="auto"/>
        <w:rPr>
          <w:rFonts w:cs="Arial"/>
          <w:b/>
        </w:rPr>
      </w:pPr>
      <w:r w:rsidRPr="009B4B92">
        <w:rPr>
          <w:rFonts w:cs="Arial"/>
          <w:b/>
        </w:rPr>
        <w:t>Sector Vacuno:</w:t>
      </w:r>
    </w:p>
    <w:p w:rsidR="009B4B92" w:rsidRDefault="009B4B92" w:rsidP="009B4B92">
      <w:pPr>
        <w:autoSpaceDE w:val="0"/>
        <w:autoSpaceDN w:val="0"/>
        <w:adjustRightInd w:val="0"/>
        <w:spacing w:after="0" w:line="240" w:lineRule="auto"/>
        <w:rPr>
          <w:rFonts w:cs="Arial"/>
        </w:rPr>
      </w:pPr>
    </w:p>
    <w:p w:rsidR="009B4B92" w:rsidRPr="009B4B92" w:rsidRDefault="009B4B92" w:rsidP="009B4B92">
      <w:pPr>
        <w:pStyle w:val="Prrafodelista"/>
        <w:numPr>
          <w:ilvl w:val="0"/>
          <w:numId w:val="1"/>
        </w:numPr>
        <w:tabs>
          <w:tab w:val="left" w:pos="3285"/>
        </w:tabs>
        <w:rPr>
          <w:bCs/>
        </w:rPr>
      </w:pPr>
      <w:r w:rsidRPr="009B4B92">
        <w:rPr>
          <w:bCs/>
        </w:rPr>
        <w:t xml:space="preserve">Daniel </w:t>
      </w:r>
      <w:proofErr w:type="spellStart"/>
      <w:r w:rsidRPr="009B4B92">
        <w:rPr>
          <w:bCs/>
        </w:rPr>
        <w:t>Alkalay</w:t>
      </w:r>
      <w:proofErr w:type="spellEnd"/>
      <w:r w:rsidRPr="009B4B92">
        <w:rPr>
          <w:bCs/>
        </w:rPr>
        <w:br/>
        <w:t>Universidad Técnica Federico Santa María</w:t>
      </w:r>
      <w:r w:rsidRPr="009B4B92">
        <w:rPr>
          <w:bCs/>
        </w:rPr>
        <w:br/>
        <w:t>Departamento de Procesos Químicos</w:t>
      </w:r>
      <w:r w:rsidRPr="009B4B92">
        <w:rPr>
          <w:bCs/>
        </w:rPr>
        <w:br/>
        <w:t>Valparaíso Chile</w:t>
      </w:r>
    </w:p>
    <w:p w:rsidR="009B4B92" w:rsidRDefault="009B4B92" w:rsidP="009B4B92">
      <w:r>
        <w:tab/>
      </w:r>
      <w:hyperlink r:id="rId9" w:history="1">
        <w:r w:rsidRPr="009B4B92">
          <w:rPr>
            <w:rStyle w:val="Hipervnculo"/>
          </w:rPr>
          <w:t>http://www.fao.org/docrep/006/ad098s/AD098S08.htm</w:t>
        </w:r>
      </w:hyperlink>
    </w:p>
    <w:p w:rsidR="009B4B92" w:rsidRPr="009B4B92" w:rsidRDefault="009B4B92" w:rsidP="009B4B92">
      <w:pPr>
        <w:tabs>
          <w:tab w:val="left" w:pos="3285"/>
        </w:tabs>
      </w:pPr>
    </w:p>
    <w:p w:rsidR="009B4B92" w:rsidRPr="009B4B92" w:rsidRDefault="009B4B92" w:rsidP="009B4B92">
      <w:pPr>
        <w:pStyle w:val="Prrafodelista"/>
        <w:numPr>
          <w:ilvl w:val="0"/>
          <w:numId w:val="1"/>
        </w:numPr>
        <w:autoSpaceDE w:val="0"/>
        <w:autoSpaceDN w:val="0"/>
        <w:adjustRightInd w:val="0"/>
        <w:spacing w:after="0" w:line="240" w:lineRule="auto"/>
        <w:rPr>
          <w:rFonts w:cs="Arial"/>
          <w:bCs/>
        </w:rPr>
      </w:pPr>
      <w:r w:rsidRPr="009B4B92">
        <w:rPr>
          <w:rFonts w:cs="Arial"/>
          <w:bCs/>
        </w:rPr>
        <w:t>Taller</w:t>
      </w:r>
      <w:r>
        <w:rPr>
          <w:rFonts w:cs="Arial"/>
          <w:bCs/>
        </w:rPr>
        <w:t xml:space="preserve"> de </w:t>
      </w:r>
      <w:r w:rsidRPr="009B4B92">
        <w:rPr>
          <w:rFonts w:cs="Arial"/>
          <w:bCs/>
        </w:rPr>
        <w:t>Estudios, Instrumentos y Experiencias</w:t>
      </w:r>
      <w:r>
        <w:rPr>
          <w:rFonts w:cs="Arial"/>
          <w:bCs/>
        </w:rPr>
        <w:t xml:space="preserve"> </w:t>
      </w:r>
      <w:r w:rsidRPr="009B4B92">
        <w:rPr>
          <w:rFonts w:cs="Arial"/>
          <w:bCs/>
        </w:rPr>
        <w:t>sobre Producción de Biogás en el Sector Agrícola Chileno</w:t>
      </w:r>
    </w:p>
    <w:p w:rsidR="009B4B92" w:rsidRDefault="009B4B92" w:rsidP="009B4B92">
      <w:pPr>
        <w:pStyle w:val="Prrafodelista"/>
        <w:tabs>
          <w:tab w:val="left" w:pos="3285"/>
        </w:tabs>
        <w:rPr>
          <w:rFonts w:cs="Arial"/>
          <w:bCs/>
        </w:rPr>
      </w:pPr>
      <w:r w:rsidRPr="009B4B92">
        <w:rPr>
          <w:rFonts w:cs="Arial"/>
          <w:bCs/>
        </w:rPr>
        <w:t>Los Ángeles, Chile, 9 de julio de 2009</w:t>
      </w:r>
    </w:p>
    <w:p w:rsidR="009B4B92" w:rsidRDefault="009B4B92" w:rsidP="009B4B92">
      <w:r>
        <w:tab/>
      </w:r>
      <w:hyperlink r:id="rId10" w:history="1">
        <w:r w:rsidRPr="00E43419">
          <w:rPr>
            <w:rStyle w:val="Hipervnculo"/>
          </w:rPr>
          <w:t>http://www.odepa.gob.cl/odepaweb/publicaciones/SemBiogas/Biogas02.pdf</w:t>
        </w:r>
      </w:hyperlink>
    </w:p>
    <w:p w:rsidR="009B4B92" w:rsidRPr="009B4B92" w:rsidRDefault="009B4B92" w:rsidP="009B4B92">
      <w:pPr>
        <w:pStyle w:val="Prrafodelista"/>
        <w:tabs>
          <w:tab w:val="left" w:pos="3285"/>
        </w:tabs>
      </w:pPr>
    </w:p>
    <w:p w:rsidR="009B4B92" w:rsidRPr="009B4B92" w:rsidRDefault="009B4B92" w:rsidP="009B4B92">
      <w:pPr>
        <w:pStyle w:val="Prrafodelista"/>
        <w:autoSpaceDE w:val="0"/>
        <w:autoSpaceDN w:val="0"/>
        <w:adjustRightInd w:val="0"/>
        <w:spacing w:after="0" w:line="240" w:lineRule="auto"/>
        <w:rPr>
          <w:rFonts w:cs="Arial"/>
        </w:rPr>
      </w:pPr>
    </w:p>
    <w:p w:rsidR="009B4B92" w:rsidRDefault="009B4B92" w:rsidP="009B4B92"/>
    <w:p w:rsidR="009B4B92" w:rsidRPr="009B4B92" w:rsidRDefault="009B4B92" w:rsidP="009B4B92"/>
    <w:p w:rsidR="009B4B92" w:rsidRPr="009B4B92" w:rsidRDefault="009B4B92" w:rsidP="009B4B92"/>
    <w:sectPr w:rsidR="009B4B92" w:rsidRPr="009B4B92" w:rsidSect="006B734C">
      <w:pgSz w:w="11906" w:h="16838"/>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DMIN" w:date="2010-09-06T10:27:00Z" w:initials="A">
    <w:p w:rsidR="00FC5517" w:rsidRDefault="00FC5517">
      <w:pPr>
        <w:pStyle w:val="Textocomentario"/>
      </w:pPr>
      <w:r>
        <w:rPr>
          <w:rStyle w:val="Refdecomentario"/>
        </w:rPr>
        <w:annotationRef/>
      </w:r>
      <w:r>
        <w:t xml:space="preserve">Podrían haber caracterizado un poco más los desechos animales. </w:t>
      </w:r>
    </w:p>
  </w:comment>
  <w:comment w:id="2" w:author="ADMIN" w:date="2010-09-06T10:25:00Z" w:initials="A">
    <w:p w:rsidR="00FC5517" w:rsidRDefault="00FC5517">
      <w:pPr>
        <w:pStyle w:val="Textocomentario"/>
      </w:pPr>
      <w:r>
        <w:rPr>
          <w:rStyle w:val="Refdecomentario"/>
        </w:rPr>
        <w:annotationRef/>
      </w:r>
      <w:r>
        <w:t>Ojo que también puede ser utilizado directamente para ser quemado y obtener, por otro medio, energía</w:t>
      </w:r>
    </w:p>
  </w:comment>
  <w:comment w:id="3" w:author="ADMIN" w:date="2010-09-06T10:29:00Z" w:initials="A">
    <w:p w:rsidR="00FC5517" w:rsidRDefault="00FC5517">
      <w:pPr>
        <w:pStyle w:val="Textocomentario"/>
      </w:pPr>
      <w:r>
        <w:rPr>
          <w:rStyle w:val="Refdecomentario"/>
        </w:rPr>
        <w:annotationRef/>
      </w:r>
      <w:r>
        <w:t>También está la opción de seguir la huella de carbono , es obtener bonos, motivación para producir biogás a partir de desechos animales</w:t>
      </w:r>
    </w:p>
  </w:comment>
  <w:comment w:id="7" w:author="ADMIN" w:date="2010-09-06T10:33:00Z" w:initials="A">
    <w:p w:rsidR="00FC5517" w:rsidRDefault="00FC5517">
      <w:pPr>
        <w:pStyle w:val="Textocomentario"/>
      </w:pPr>
      <w:r>
        <w:rPr>
          <w:rStyle w:val="Refdecomentario"/>
        </w:rPr>
        <w:annotationRef/>
      </w:r>
      <w:r>
        <w:t>Deberían haber estimado el total de biomasa generada</w:t>
      </w:r>
    </w:p>
  </w:comment>
  <w:comment w:id="8" w:author="ADMIN" w:date="2010-09-06T10:34:00Z" w:initials="A">
    <w:p w:rsidR="00982DA4" w:rsidRDefault="00982DA4">
      <w:pPr>
        <w:pStyle w:val="Textocomentario"/>
      </w:pPr>
      <w:r>
        <w:rPr>
          <w:rStyle w:val="Refdecomentario"/>
        </w:rPr>
        <w:annotationRef/>
      </w:r>
      <w:r>
        <w:t>Mismo comentario anterior, se podrían haber dado un valor en ese rango y calcular la biomasa generada</w:t>
      </w:r>
    </w:p>
  </w:comment>
  <w:comment w:id="9" w:author="ADMIN" w:date="2010-09-06T10:35:00Z" w:initials="A">
    <w:p w:rsidR="00982DA4" w:rsidRDefault="00982DA4">
      <w:pPr>
        <w:pStyle w:val="Textocomentario"/>
      </w:pPr>
      <w:r>
        <w:rPr>
          <w:rStyle w:val="Refdecomentario"/>
        </w:rPr>
        <w:annotationRef/>
      </w:r>
      <w:r>
        <w:t>Estimar cuántos desechos generan por cabeza y estimar el total</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7471A"/>
    <w:multiLevelType w:val="hybridMultilevel"/>
    <w:tmpl w:val="DB1421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984038"/>
    <w:rsid w:val="00006186"/>
    <w:rsid w:val="000B35D6"/>
    <w:rsid w:val="00106FA9"/>
    <w:rsid w:val="002877AB"/>
    <w:rsid w:val="003B49AB"/>
    <w:rsid w:val="004D63D1"/>
    <w:rsid w:val="005513C9"/>
    <w:rsid w:val="006B734C"/>
    <w:rsid w:val="006E74EB"/>
    <w:rsid w:val="00733CCA"/>
    <w:rsid w:val="007C7CA4"/>
    <w:rsid w:val="008E3C04"/>
    <w:rsid w:val="00940036"/>
    <w:rsid w:val="00982DA4"/>
    <w:rsid w:val="00984038"/>
    <w:rsid w:val="00990F7F"/>
    <w:rsid w:val="009A5AB0"/>
    <w:rsid w:val="009B4B92"/>
    <w:rsid w:val="00BB460B"/>
    <w:rsid w:val="00BF1A11"/>
    <w:rsid w:val="00C95DE7"/>
    <w:rsid w:val="00CB0209"/>
    <w:rsid w:val="00DA4FFB"/>
    <w:rsid w:val="00E03B53"/>
    <w:rsid w:val="00E469F8"/>
    <w:rsid w:val="00FC551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34C"/>
  </w:style>
  <w:style w:type="paragraph" w:styleId="Ttulo1">
    <w:name w:val="heading 1"/>
    <w:basedOn w:val="Normal"/>
    <w:next w:val="Normal"/>
    <w:link w:val="Ttulo1Car"/>
    <w:uiPriority w:val="9"/>
    <w:qFormat/>
    <w:rsid w:val="008E3C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8403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4038"/>
    <w:rPr>
      <w:rFonts w:ascii="Tahoma" w:hAnsi="Tahoma" w:cs="Tahoma"/>
      <w:sz w:val="16"/>
      <w:szCs w:val="16"/>
    </w:rPr>
  </w:style>
  <w:style w:type="paragraph" w:styleId="Ttulo">
    <w:name w:val="Title"/>
    <w:basedOn w:val="Normal"/>
    <w:next w:val="Normal"/>
    <w:link w:val="TtuloCar"/>
    <w:uiPriority w:val="10"/>
    <w:qFormat/>
    <w:rsid w:val="009840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84038"/>
    <w:rPr>
      <w:rFonts w:asciiTheme="majorHAnsi" w:eastAsiaTheme="majorEastAsia" w:hAnsiTheme="majorHAnsi" w:cstheme="majorBidi"/>
      <w:color w:val="17365D" w:themeColor="text2" w:themeShade="BF"/>
      <w:spacing w:val="5"/>
      <w:kern w:val="28"/>
      <w:sz w:val="52"/>
      <w:szCs w:val="52"/>
    </w:rPr>
  </w:style>
  <w:style w:type="paragraph" w:styleId="Sinespaciado">
    <w:name w:val="No Spacing"/>
    <w:uiPriority w:val="1"/>
    <w:qFormat/>
    <w:rsid w:val="00984038"/>
    <w:pPr>
      <w:spacing w:after="0" w:line="240" w:lineRule="auto"/>
    </w:pPr>
  </w:style>
  <w:style w:type="character" w:customStyle="1" w:styleId="Ttulo1Car">
    <w:name w:val="Título 1 Car"/>
    <w:basedOn w:val="Fuentedeprrafopredeter"/>
    <w:link w:val="Ttulo1"/>
    <w:uiPriority w:val="9"/>
    <w:rsid w:val="008E3C04"/>
    <w:rPr>
      <w:rFonts w:asciiTheme="majorHAnsi" w:eastAsiaTheme="majorEastAsia" w:hAnsiTheme="majorHAnsi" w:cstheme="majorBidi"/>
      <w:b/>
      <w:bCs/>
      <w:color w:val="365F91" w:themeColor="accent1" w:themeShade="BF"/>
      <w:sz w:val="28"/>
      <w:szCs w:val="28"/>
    </w:rPr>
  </w:style>
  <w:style w:type="table" w:styleId="Listaclara-nfasis1">
    <w:name w:val="Light List Accent 1"/>
    <w:basedOn w:val="Tablanormal"/>
    <w:uiPriority w:val="61"/>
    <w:rsid w:val="00BB460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ipervnculo">
    <w:name w:val="Hyperlink"/>
    <w:basedOn w:val="Fuentedeprrafopredeter"/>
    <w:uiPriority w:val="99"/>
    <w:unhideWhenUsed/>
    <w:rsid w:val="009B4B92"/>
    <w:rPr>
      <w:color w:val="0000FF" w:themeColor="hyperlink"/>
      <w:u w:val="single"/>
    </w:rPr>
  </w:style>
  <w:style w:type="paragraph" w:styleId="Prrafodelista">
    <w:name w:val="List Paragraph"/>
    <w:basedOn w:val="Normal"/>
    <w:uiPriority w:val="34"/>
    <w:qFormat/>
    <w:rsid w:val="009B4B92"/>
    <w:pPr>
      <w:ind w:left="720"/>
      <w:contextualSpacing/>
    </w:pPr>
  </w:style>
  <w:style w:type="table" w:styleId="Tablaconcuadrcula">
    <w:name w:val="Table Grid"/>
    <w:basedOn w:val="Tablanormal"/>
    <w:rsid w:val="00FC5517"/>
    <w:pPr>
      <w:spacing w:after="0" w:line="240" w:lineRule="auto"/>
    </w:pPr>
    <w:rPr>
      <w:rFonts w:ascii="Times New Roman" w:eastAsia="Times New Roman" w:hAnsi="Times New Roman" w:cs="Times New Roman"/>
      <w:sz w:val="20"/>
      <w:szCs w:val="20"/>
      <w:lang w:val="es-CL" w:eastAsia="es-C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FC5517"/>
    <w:rPr>
      <w:sz w:val="16"/>
      <w:szCs w:val="16"/>
    </w:rPr>
  </w:style>
  <w:style w:type="paragraph" w:styleId="Textocomentario">
    <w:name w:val="annotation text"/>
    <w:basedOn w:val="Normal"/>
    <w:link w:val="TextocomentarioCar"/>
    <w:uiPriority w:val="99"/>
    <w:semiHidden/>
    <w:unhideWhenUsed/>
    <w:rsid w:val="00FC551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C5517"/>
    <w:rPr>
      <w:sz w:val="20"/>
      <w:szCs w:val="20"/>
    </w:rPr>
  </w:style>
  <w:style w:type="paragraph" w:styleId="Asuntodelcomentario">
    <w:name w:val="annotation subject"/>
    <w:basedOn w:val="Textocomentario"/>
    <w:next w:val="Textocomentario"/>
    <w:link w:val="AsuntodelcomentarioCar"/>
    <w:uiPriority w:val="99"/>
    <w:semiHidden/>
    <w:unhideWhenUsed/>
    <w:rsid w:val="00FC5517"/>
    <w:rPr>
      <w:b/>
      <w:bCs/>
    </w:rPr>
  </w:style>
  <w:style w:type="character" w:customStyle="1" w:styleId="AsuntodelcomentarioCar">
    <w:name w:val="Asunto del comentario Car"/>
    <w:basedOn w:val="TextocomentarioCar"/>
    <w:link w:val="Asuntodelcomentario"/>
    <w:uiPriority w:val="99"/>
    <w:semiHidden/>
    <w:rsid w:val="00FC551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im.utfsm.cl/arch/20080808-02-Biomasa.pdf" TargetMode="Externa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depa.gob.cl/odepaweb/publicaciones/SemBiogas/Biogas02.pdf" TargetMode="External"/><Relationship Id="rId4" Type="http://schemas.openxmlformats.org/officeDocument/2006/relationships/settings" Target="settings.xml"/><Relationship Id="rId9" Type="http://schemas.openxmlformats.org/officeDocument/2006/relationships/hyperlink" Target="http://www.fao.org/docrep/006/ad098s/AD098S08.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814F2-C42A-4CB1-825B-E99AD761B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1352</Words>
  <Characters>7438</Characters>
  <Application>Microsoft Office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Universidad de Chile</Company>
  <LinksUpToDate>false</LinksUpToDate>
  <CharactersWithSpaces>8773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lcarmona</dc:creator>
  <cp:lastModifiedBy>FCFM</cp:lastModifiedBy>
  <cp:revision>2</cp:revision>
  <dcterms:created xsi:type="dcterms:W3CDTF">2010-09-06T20:59:00Z</dcterms:created>
  <dcterms:modified xsi:type="dcterms:W3CDTF">2010-09-06T20:59:00Z</dcterms:modified>
</cp:coreProperties>
</file>