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C03956" w:rsidP="06998367" w:rsidRDefault="2795D50F" w14:paraId="5C1A07E2" w14:textId="71DDE16A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</w:rPr>
      </w:pPr>
      <w:r w:rsidRPr="06998367">
        <w:rPr>
          <w:rFonts w:ascii="Times New Roman" w:hAnsi="Times New Roman" w:eastAsia="Times New Roman" w:cs="Times New Roman"/>
          <w:b/>
          <w:bCs/>
        </w:rPr>
        <w:t>Taller: M</w:t>
      </w:r>
      <w:r w:rsidRPr="06998367" w:rsidR="3F45FA16">
        <w:rPr>
          <w:rFonts w:ascii="Times New Roman" w:hAnsi="Times New Roman" w:eastAsia="Times New Roman" w:cs="Times New Roman"/>
          <w:b/>
          <w:bCs/>
        </w:rPr>
        <w:t>odelo</w:t>
      </w:r>
      <w:r w:rsidRPr="06998367">
        <w:rPr>
          <w:rFonts w:ascii="Times New Roman" w:hAnsi="Times New Roman" w:eastAsia="Times New Roman" w:cs="Times New Roman"/>
          <w:b/>
          <w:bCs/>
        </w:rPr>
        <w:t xml:space="preserve"> de Van Hiele para la enseñanza de la geometría</w:t>
      </w:r>
    </w:p>
    <w:p w:rsidR="5D6BEED1" w:rsidP="06998367" w:rsidRDefault="5D6BEED1" w14:paraId="2E840D97" w14:textId="6A712EC5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</w:rPr>
      </w:pPr>
      <w:r w:rsidRPr="06998367">
        <w:rPr>
          <w:rFonts w:ascii="Times New Roman" w:hAnsi="Times New Roman" w:eastAsia="Times New Roman" w:cs="Times New Roman"/>
          <w:b/>
          <w:bCs/>
        </w:rPr>
        <w:t>Didáctica de la Matemática y Práctica Profesional II</w:t>
      </w:r>
    </w:p>
    <w:p w:rsidR="06998367" w:rsidP="06998367" w:rsidRDefault="06998367" w14:paraId="4231EB32" w14:textId="65BA38BC">
      <w:pPr>
        <w:jc w:val="both"/>
        <w:rPr>
          <w:rFonts w:ascii="Times New Roman" w:hAnsi="Times New Roman" w:eastAsia="Times New Roman" w:cs="Times New Roman"/>
        </w:rPr>
      </w:pPr>
    </w:p>
    <w:p w:rsidR="5D6BEED1" w:rsidP="06998367" w:rsidRDefault="5D6BEED1" w14:paraId="130858EB" w14:textId="2461F6BF">
      <w:pPr>
        <w:jc w:val="both"/>
        <w:rPr>
          <w:rFonts w:ascii="Times New Roman" w:hAnsi="Times New Roman" w:eastAsia="Times New Roman" w:cs="Times New Roman"/>
        </w:rPr>
      </w:pPr>
      <w:r w:rsidRPr="3D6F41FD">
        <w:rPr>
          <w:rFonts w:ascii="Times New Roman" w:hAnsi="Times New Roman" w:eastAsia="Times New Roman" w:cs="Times New Roman"/>
          <w:b/>
          <w:bCs/>
        </w:rPr>
        <w:t>Objetivo del taller:</w:t>
      </w:r>
      <w:r w:rsidRPr="3D6F41FD">
        <w:rPr>
          <w:rFonts w:ascii="Times New Roman" w:hAnsi="Times New Roman" w:eastAsia="Times New Roman" w:cs="Times New Roman"/>
        </w:rPr>
        <w:t xml:space="preserve"> </w:t>
      </w:r>
      <w:proofErr w:type="spellStart"/>
      <w:r w:rsidRPr="3D6F41FD">
        <w:rPr>
          <w:rFonts w:ascii="Times New Roman" w:hAnsi="Times New Roman" w:eastAsia="Times New Roman" w:cs="Times New Roman"/>
        </w:rPr>
        <w:t>Experienciar</w:t>
      </w:r>
      <w:proofErr w:type="spellEnd"/>
      <w:r w:rsidRPr="3D6F41FD">
        <w:rPr>
          <w:rFonts w:ascii="Times New Roman" w:hAnsi="Times New Roman" w:eastAsia="Times New Roman" w:cs="Times New Roman"/>
        </w:rPr>
        <w:t xml:space="preserve"> el modelo de Van Hiele </w:t>
      </w:r>
      <w:r w:rsidRPr="3D6F41FD" w:rsidR="7BE105E0">
        <w:rPr>
          <w:rFonts w:ascii="Times New Roman" w:hAnsi="Times New Roman" w:eastAsia="Times New Roman" w:cs="Times New Roman"/>
        </w:rPr>
        <w:t>en</w:t>
      </w:r>
      <w:r w:rsidRPr="3D6F41FD">
        <w:rPr>
          <w:rFonts w:ascii="Times New Roman" w:hAnsi="Times New Roman" w:eastAsia="Times New Roman" w:cs="Times New Roman"/>
        </w:rPr>
        <w:t xml:space="preserve"> la enseñanza de </w:t>
      </w:r>
      <w:r w:rsidRPr="3D6F41FD" w:rsidR="00A1780F">
        <w:rPr>
          <w:rFonts w:ascii="Times New Roman" w:hAnsi="Times New Roman" w:eastAsia="Times New Roman" w:cs="Times New Roman"/>
        </w:rPr>
        <w:t>semejanza de triángulos</w:t>
      </w:r>
      <w:r w:rsidRPr="3D6F41FD">
        <w:rPr>
          <w:rFonts w:ascii="Times New Roman" w:hAnsi="Times New Roman" w:eastAsia="Times New Roman" w:cs="Times New Roman"/>
        </w:rPr>
        <w:t xml:space="preserve">, identificando </w:t>
      </w:r>
      <w:r w:rsidRPr="3D6F41FD" w:rsidR="0A168C5B">
        <w:rPr>
          <w:rFonts w:ascii="Times New Roman" w:hAnsi="Times New Roman" w:eastAsia="Times New Roman" w:cs="Times New Roman"/>
        </w:rPr>
        <w:t>los distintos niveles de razonamiento del modelo</w:t>
      </w:r>
      <w:r w:rsidRPr="3D6F41FD" w:rsidR="446461A0">
        <w:rPr>
          <w:rFonts w:ascii="Times New Roman" w:hAnsi="Times New Roman" w:eastAsia="Times New Roman" w:cs="Times New Roman"/>
        </w:rPr>
        <w:t xml:space="preserve"> para planificar una actividad pensada desde el </w:t>
      </w:r>
      <w:r w:rsidRPr="3D6F41FD" w:rsidR="62DF5786">
        <w:rPr>
          <w:rFonts w:ascii="Times New Roman" w:hAnsi="Times New Roman" w:eastAsia="Times New Roman" w:cs="Times New Roman"/>
        </w:rPr>
        <w:t xml:space="preserve">mismo </w:t>
      </w:r>
      <w:r w:rsidRPr="3D6F41FD" w:rsidR="446461A0">
        <w:rPr>
          <w:rFonts w:ascii="Times New Roman" w:hAnsi="Times New Roman" w:eastAsia="Times New Roman" w:cs="Times New Roman"/>
        </w:rPr>
        <w:t>modelo.</w:t>
      </w:r>
    </w:p>
    <w:p w:rsidR="6E0A2601" w:rsidP="74F4B653" w:rsidRDefault="6E0A2601" w14:paraId="6BCE847C" w14:textId="3A83B07C">
      <w:pPr>
        <w:jc w:val="both"/>
        <w:rPr>
          <w:rFonts w:ascii="Times New Roman" w:hAnsi="Times New Roman" w:eastAsia="Times New Roman" w:cs="Times New Roman"/>
        </w:rPr>
      </w:pPr>
      <w:r w:rsidRPr="3D6F41FD">
        <w:rPr>
          <w:rFonts w:ascii="Times New Roman" w:hAnsi="Times New Roman" w:eastAsia="Times New Roman" w:cs="Times New Roman"/>
        </w:rPr>
        <w:t xml:space="preserve">Para las siguientes actividades, posiciónate como </w:t>
      </w:r>
      <w:r w:rsidRPr="00FF56E7">
        <w:rPr>
          <w:rFonts w:ascii="Times New Roman" w:hAnsi="Times New Roman" w:eastAsia="Times New Roman" w:cs="Times New Roman"/>
          <w:b/>
          <w:bCs/>
        </w:rPr>
        <w:t>un o una estudiante de segundo medio</w:t>
      </w:r>
      <w:r w:rsidRPr="3D6F41FD" w:rsidR="1146CCA4">
        <w:rPr>
          <w:rFonts w:ascii="Times New Roman" w:hAnsi="Times New Roman" w:eastAsia="Times New Roman" w:cs="Times New Roman"/>
        </w:rPr>
        <w:t xml:space="preserve"> y da respuesta a las preguntas</w:t>
      </w:r>
      <w:r w:rsidRPr="3D6F41FD" w:rsidR="094F0386">
        <w:rPr>
          <w:rFonts w:ascii="Times New Roman" w:hAnsi="Times New Roman" w:eastAsia="Times New Roman" w:cs="Times New Roman"/>
        </w:rPr>
        <w:t xml:space="preserve"> en el </w:t>
      </w:r>
      <w:r w:rsidRPr="00FF56E7" w:rsidR="094F0386">
        <w:rPr>
          <w:rFonts w:ascii="Times New Roman" w:hAnsi="Times New Roman" w:eastAsia="Times New Roman" w:cs="Times New Roman"/>
          <w:b/>
          <w:bCs/>
        </w:rPr>
        <w:t>orden</w:t>
      </w:r>
      <w:r w:rsidRPr="3D6F41FD" w:rsidR="094F0386">
        <w:rPr>
          <w:rFonts w:ascii="Times New Roman" w:hAnsi="Times New Roman" w:eastAsia="Times New Roman" w:cs="Times New Roman"/>
        </w:rPr>
        <w:t xml:space="preserve"> en que están presentadas, abordando </w:t>
      </w:r>
      <w:r w:rsidRPr="00FF56E7" w:rsidR="094F0386">
        <w:rPr>
          <w:rFonts w:ascii="Times New Roman" w:hAnsi="Times New Roman" w:eastAsia="Times New Roman" w:cs="Times New Roman"/>
          <w:b/>
          <w:bCs/>
        </w:rPr>
        <w:t>cada una</w:t>
      </w:r>
      <w:r w:rsidRPr="3D6F41FD" w:rsidR="094F0386">
        <w:rPr>
          <w:rFonts w:ascii="Times New Roman" w:hAnsi="Times New Roman" w:eastAsia="Times New Roman" w:cs="Times New Roman"/>
        </w:rPr>
        <w:t xml:space="preserve"> de ellas, </w:t>
      </w:r>
      <w:r w:rsidRPr="00FF56E7" w:rsidR="094F0386">
        <w:rPr>
          <w:rFonts w:ascii="Times New Roman" w:hAnsi="Times New Roman" w:eastAsia="Times New Roman" w:cs="Times New Roman"/>
          <w:b/>
          <w:bCs/>
        </w:rPr>
        <w:t>antes de</w:t>
      </w:r>
      <w:r w:rsidRPr="3D6F41FD" w:rsidR="094F0386">
        <w:rPr>
          <w:rFonts w:ascii="Times New Roman" w:hAnsi="Times New Roman" w:eastAsia="Times New Roman" w:cs="Times New Roman"/>
        </w:rPr>
        <w:t xml:space="preserve"> pasar a la próxima.</w:t>
      </w:r>
    </w:p>
    <w:p w:rsidR="67849154" w:rsidP="3D6F41FD" w:rsidRDefault="67849154" w14:paraId="0959766B" w14:textId="3F69CFCA">
      <w:pPr>
        <w:jc w:val="both"/>
        <w:rPr>
          <w:rFonts w:ascii="Times New Roman" w:hAnsi="Times New Roman" w:eastAsia="Times New Roman" w:cs="Times New Roman"/>
          <w:b/>
          <w:bCs/>
        </w:rPr>
      </w:pPr>
      <w:r w:rsidRPr="3D6F41FD">
        <w:rPr>
          <w:rFonts w:ascii="Times New Roman" w:hAnsi="Times New Roman" w:eastAsia="Times New Roman" w:cs="Times New Roman"/>
          <w:b/>
          <w:bCs/>
        </w:rPr>
        <w:t>Actividad 1</w:t>
      </w:r>
    </w:p>
    <w:p w:rsidR="00B17099" w:rsidP="3D6F41FD" w:rsidRDefault="00B17099" w14:paraId="19A8DED5" w14:textId="10CC1653">
      <w:pPr>
        <w:pStyle w:val="Prrafodelista"/>
        <w:numPr>
          <w:ilvl w:val="0"/>
          <w:numId w:val="3"/>
        </w:numPr>
        <w:jc w:val="both"/>
        <w:rPr>
          <w:rFonts w:ascii="Times New Roman" w:hAnsi="Times New Roman" w:eastAsia="Times New Roman" w:cs="Times New Roman"/>
        </w:rPr>
      </w:pPr>
      <w:r w:rsidRPr="3D6F41FD">
        <w:rPr>
          <w:rFonts w:ascii="Times New Roman" w:hAnsi="Times New Roman" w:eastAsia="Times New Roman" w:cs="Times New Roman"/>
        </w:rPr>
        <w:t xml:space="preserve">Según sus palabras, ¿qué </w:t>
      </w:r>
      <w:r w:rsidRPr="3D6F41FD" w:rsidR="007D224A">
        <w:rPr>
          <w:rFonts w:ascii="Times New Roman" w:hAnsi="Times New Roman" w:eastAsia="Times New Roman" w:cs="Times New Roman"/>
        </w:rPr>
        <w:t xml:space="preserve">quiere decir que </w:t>
      </w:r>
      <w:r w:rsidRPr="3D6F41FD" w:rsidR="00C0137B">
        <w:rPr>
          <w:rFonts w:ascii="Times New Roman" w:hAnsi="Times New Roman" w:eastAsia="Times New Roman" w:cs="Times New Roman"/>
        </w:rPr>
        <w:t>dos objetos sean semejantes?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3D6F41FD" w:rsidTr="3D6F41FD" w14:paraId="42506FD6" w14:textId="77777777">
        <w:trPr>
          <w:trHeight w:val="2310"/>
        </w:trPr>
        <w:tc>
          <w:tcPr>
            <w:tcW w:w="9015" w:type="dxa"/>
          </w:tcPr>
          <w:p w:rsidR="3D6F41FD" w:rsidP="3D6F41FD" w:rsidRDefault="3D6F41FD" w14:paraId="19A0F5B8" w14:textId="56841A1B">
            <w:pPr>
              <w:rPr>
                <w:rFonts w:ascii="Times New Roman" w:hAnsi="Times New Roman" w:eastAsia="Times New Roman" w:cs="Times New Roman"/>
              </w:rPr>
            </w:pPr>
          </w:p>
        </w:tc>
      </w:tr>
    </w:tbl>
    <w:p w:rsidR="3D6F41FD" w:rsidP="3D6F41FD" w:rsidRDefault="3D6F41FD" w14:paraId="49C55EFC" w14:textId="48C45DA6">
      <w:pPr>
        <w:pStyle w:val="Prrafodelista"/>
        <w:rPr>
          <w:rFonts w:ascii="Times New Roman" w:hAnsi="Times New Roman" w:eastAsia="Times New Roman" w:cs="Times New Roman"/>
        </w:rPr>
      </w:pPr>
    </w:p>
    <w:p w:rsidR="2DE26C35" w:rsidP="06998367" w:rsidRDefault="66452C95" w14:paraId="7D93182E" w14:textId="2EB30535">
      <w:pPr>
        <w:pStyle w:val="Prrafodelista"/>
        <w:numPr>
          <w:ilvl w:val="0"/>
          <w:numId w:val="3"/>
        </w:numPr>
        <w:rPr>
          <w:rFonts w:ascii="Times New Roman" w:hAnsi="Times New Roman" w:eastAsia="Times New Roman" w:cs="Times New Roman"/>
        </w:rPr>
      </w:pPr>
      <w:r w:rsidRPr="2644D446">
        <w:rPr>
          <w:rFonts w:ascii="Times New Roman" w:hAnsi="Times New Roman" w:eastAsia="Times New Roman" w:cs="Times New Roman"/>
        </w:rPr>
        <w:t xml:space="preserve">De </w:t>
      </w:r>
      <w:r w:rsidRPr="2644D446" w:rsidR="4D1067C6">
        <w:rPr>
          <w:rFonts w:ascii="Times New Roman" w:hAnsi="Times New Roman" w:eastAsia="Times New Roman" w:cs="Times New Roman"/>
        </w:rPr>
        <w:t>los siguientes triángulos</w:t>
      </w:r>
      <w:r w:rsidRPr="2644D446">
        <w:rPr>
          <w:rFonts w:ascii="Times New Roman" w:hAnsi="Times New Roman" w:eastAsia="Times New Roman" w:cs="Times New Roman"/>
        </w:rPr>
        <w:t xml:space="preserve">, </w:t>
      </w:r>
      <w:r w:rsidRPr="2644D446" w:rsidR="5CD12A82">
        <w:rPr>
          <w:rFonts w:ascii="Times New Roman" w:hAnsi="Times New Roman" w:eastAsia="Times New Roman" w:cs="Times New Roman"/>
        </w:rPr>
        <w:t>identifica</w:t>
      </w:r>
      <w:r w:rsidRPr="2644D446">
        <w:rPr>
          <w:rFonts w:ascii="Times New Roman" w:hAnsi="Times New Roman" w:eastAsia="Times New Roman" w:cs="Times New Roman"/>
        </w:rPr>
        <w:t xml:space="preserve"> l</w:t>
      </w:r>
      <w:r w:rsidRPr="2644D446" w:rsidR="4D1067C6">
        <w:rPr>
          <w:rFonts w:ascii="Times New Roman" w:hAnsi="Times New Roman" w:eastAsia="Times New Roman" w:cs="Times New Roman"/>
        </w:rPr>
        <w:t>o</w:t>
      </w:r>
      <w:r w:rsidRPr="2644D446">
        <w:rPr>
          <w:rFonts w:ascii="Times New Roman" w:hAnsi="Times New Roman" w:eastAsia="Times New Roman" w:cs="Times New Roman"/>
        </w:rPr>
        <w:t xml:space="preserve">s </w:t>
      </w:r>
      <w:r w:rsidRPr="2644D446" w:rsidR="72253DD1">
        <w:rPr>
          <w:rFonts w:ascii="Times New Roman" w:hAnsi="Times New Roman" w:eastAsia="Times New Roman" w:cs="Times New Roman"/>
        </w:rPr>
        <w:t xml:space="preserve">pares </w:t>
      </w:r>
      <w:r w:rsidRPr="2644D446">
        <w:rPr>
          <w:rFonts w:ascii="Times New Roman" w:hAnsi="Times New Roman" w:eastAsia="Times New Roman" w:cs="Times New Roman"/>
        </w:rPr>
        <w:t>que consideres semejantes.</w:t>
      </w:r>
    </w:p>
    <w:p w:rsidR="06998367" w:rsidP="2644D446" w:rsidRDefault="0AED638B" w14:paraId="06528787" w14:textId="504C6CF1">
      <w:pPr>
        <w:jc w:val="center"/>
      </w:pPr>
      <w:r>
        <w:rPr>
          <w:noProof/>
        </w:rPr>
        <w:drawing>
          <wp:inline distT="0" distB="0" distL="0" distR="0" wp14:anchorId="6B7E83BA" wp14:editId="00E63DE8">
            <wp:extent cx="4459059" cy="3960899"/>
            <wp:effectExtent l="0" t="0" r="0" b="0"/>
            <wp:docPr id="796278597" name="Imagen 796278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9059" cy="3960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DE26C35" w:rsidP="3D6F41FD" w:rsidRDefault="2DE26C35" w14:paraId="36094B7E" w14:textId="5E1127D7">
      <w:pPr>
        <w:rPr>
          <w:rFonts w:ascii="Times New Roman" w:hAnsi="Times New Roman" w:eastAsia="Times New Roman" w:cs="Times New Roman"/>
          <w:b/>
          <w:bCs/>
        </w:rPr>
      </w:pPr>
      <w:r w:rsidRPr="3D6F41FD">
        <w:rPr>
          <w:rFonts w:ascii="Times New Roman" w:hAnsi="Times New Roman" w:eastAsia="Times New Roman" w:cs="Times New Roman"/>
          <w:b/>
          <w:bCs/>
        </w:rPr>
        <w:lastRenderedPageBreak/>
        <w:t>Actividad 2</w:t>
      </w:r>
    </w:p>
    <w:p w:rsidR="06998367" w:rsidP="3D6F41FD" w:rsidRDefault="00536490" w14:paraId="6B57BC46" w14:textId="2C360DA0">
      <w:pPr>
        <w:pStyle w:val="Prrafodelista"/>
        <w:numPr>
          <w:ilvl w:val="0"/>
          <w:numId w:val="2"/>
        </w:numPr>
        <w:rPr>
          <w:rFonts w:ascii="Times New Roman" w:hAnsi="Times New Roman" w:eastAsia="Times New Roman" w:cs="Times New Roman"/>
        </w:rPr>
      </w:pPr>
      <w:r w:rsidRPr="3D6F41FD">
        <w:rPr>
          <w:rFonts w:ascii="Times New Roman" w:hAnsi="Times New Roman" w:eastAsia="Times New Roman" w:cs="Times New Roman"/>
        </w:rPr>
        <w:t>Observa</w:t>
      </w:r>
      <w:r w:rsidRPr="3D6F41FD" w:rsidR="0039749D">
        <w:rPr>
          <w:rFonts w:ascii="Times New Roman" w:hAnsi="Times New Roman" w:eastAsia="Times New Roman" w:cs="Times New Roman"/>
        </w:rPr>
        <w:t xml:space="preserve"> </w:t>
      </w:r>
      <w:r w:rsidRPr="3D6F41FD">
        <w:rPr>
          <w:rFonts w:ascii="Times New Roman" w:hAnsi="Times New Roman" w:eastAsia="Times New Roman" w:cs="Times New Roman"/>
        </w:rPr>
        <w:t>detalladamente cada un</w:t>
      </w:r>
      <w:r w:rsidRPr="3D6F41FD" w:rsidR="00E028E2">
        <w:rPr>
          <w:rFonts w:ascii="Times New Roman" w:hAnsi="Times New Roman" w:eastAsia="Times New Roman" w:cs="Times New Roman"/>
        </w:rPr>
        <w:t>o</w:t>
      </w:r>
      <w:r w:rsidRPr="3D6F41FD">
        <w:rPr>
          <w:rFonts w:ascii="Times New Roman" w:hAnsi="Times New Roman" w:eastAsia="Times New Roman" w:cs="Times New Roman"/>
        </w:rPr>
        <w:t xml:space="preserve"> de l</w:t>
      </w:r>
      <w:r w:rsidRPr="3D6F41FD" w:rsidR="00E028E2">
        <w:rPr>
          <w:rFonts w:ascii="Times New Roman" w:hAnsi="Times New Roman" w:eastAsia="Times New Roman" w:cs="Times New Roman"/>
        </w:rPr>
        <w:t>o</w:t>
      </w:r>
      <w:r w:rsidRPr="3D6F41FD">
        <w:rPr>
          <w:rFonts w:ascii="Times New Roman" w:hAnsi="Times New Roman" w:eastAsia="Times New Roman" w:cs="Times New Roman"/>
        </w:rPr>
        <w:t xml:space="preserve">s </w:t>
      </w:r>
      <w:r w:rsidRPr="3D6F41FD" w:rsidR="00E028E2">
        <w:rPr>
          <w:rFonts w:ascii="Times New Roman" w:hAnsi="Times New Roman" w:eastAsia="Times New Roman" w:cs="Times New Roman"/>
        </w:rPr>
        <w:t>triángulos</w:t>
      </w:r>
      <w:r w:rsidRPr="3D6F41FD">
        <w:rPr>
          <w:rFonts w:ascii="Times New Roman" w:hAnsi="Times New Roman" w:eastAsia="Times New Roman" w:cs="Times New Roman"/>
        </w:rPr>
        <w:t xml:space="preserve"> que señalaste </w:t>
      </w:r>
      <w:r w:rsidRPr="3D6F41FD" w:rsidR="0042028A">
        <w:rPr>
          <w:rFonts w:ascii="Times New Roman" w:hAnsi="Times New Roman" w:eastAsia="Times New Roman" w:cs="Times New Roman"/>
        </w:rPr>
        <w:t>como semejantes</w:t>
      </w:r>
      <w:r w:rsidRPr="3D6F41FD" w:rsidR="009609A0">
        <w:rPr>
          <w:rFonts w:ascii="Times New Roman" w:hAnsi="Times New Roman" w:eastAsia="Times New Roman" w:cs="Times New Roman"/>
        </w:rPr>
        <w:t xml:space="preserve"> y </w:t>
      </w:r>
      <w:r w:rsidRPr="3D6F41FD" w:rsidR="00997697">
        <w:rPr>
          <w:rFonts w:ascii="Times New Roman" w:hAnsi="Times New Roman" w:eastAsia="Times New Roman" w:cs="Times New Roman"/>
        </w:rPr>
        <w:t>fundamenta de forma oral</w:t>
      </w:r>
      <w:r w:rsidRPr="3D6F41FD" w:rsidR="49EC69FB">
        <w:rPr>
          <w:rFonts w:ascii="Times New Roman" w:hAnsi="Times New Roman" w:eastAsia="Times New Roman" w:cs="Times New Roman"/>
        </w:rPr>
        <w:t xml:space="preserve"> </w:t>
      </w:r>
      <w:r w:rsidR="00FF56E7">
        <w:rPr>
          <w:rFonts w:ascii="Times New Roman" w:hAnsi="Times New Roman" w:eastAsia="Times New Roman" w:cs="Times New Roman"/>
        </w:rPr>
        <w:t>(</w:t>
      </w:r>
      <w:r w:rsidRPr="3D6F41FD" w:rsidR="49EC69FB">
        <w:rPr>
          <w:rFonts w:ascii="Times New Roman" w:hAnsi="Times New Roman" w:eastAsia="Times New Roman" w:cs="Times New Roman"/>
        </w:rPr>
        <w:t>con algún compañero/a</w:t>
      </w:r>
      <w:r w:rsidR="00FF56E7">
        <w:rPr>
          <w:rFonts w:ascii="Times New Roman" w:hAnsi="Times New Roman" w:eastAsia="Times New Roman" w:cs="Times New Roman"/>
        </w:rPr>
        <w:t>)</w:t>
      </w:r>
      <w:r w:rsidRPr="3D6F41FD" w:rsidR="00997697">
        <w:rPr>
          <w:rFonts w:ascii="Times New Roman" w:hAnsi="Times New Roman" w:eastAsia="Times New Roman" w:cs="Times New Roman"/>
        </w:rPr>
        <w:t xml:space="preserve"> </w:t>
      </w:r>
      <w:r w:rsidRPr="3D6F41FD" w:rsidR="301058AA">
        <w:rPr>
          <w:rFonts w:ascii="Times New Roman" w:hAnsi="Times New Roman" w:eastAsia="Times New Roman" w:cs="Times New Roman"/>
        </w:rPr>
        <w:t>y</w:t>
      </w:r>
      <w:r w:rsidRPr="3D6F41FD" w:rsidR="00997697">
        <w:rPr>
          <w:rFonts w:ascii="Times New Roman" w:hAnsi="Times New Roman" w:eastAsia="Times New Roman" w:cs="Times New Roman"/>
        </w:rPr>
        <w:t xml:space="preserve"> escrita el por qué</w:t>
      </w:r>
      <w:r w:rsidR="00FF56E7">
        <w:rPr>
          <w:rFonts w:ascii="Times New Roman" w:hAnsi="Times New Roman" w:eastAsia="Times New Roman" w:cs="Times New Roman"/>
        </w:rPr>
        <w:t xml:space="preserve"> </w:t>
      </w:r>
      <w:r w:rsidR="00E075D6">
        <w:rPr>
          <w:rFonts w:ascii="Times New Roman" w:hAnsi="Times New Roman" w:eastAsia="Times New Roman" w:cs="Times New Roman"/>
        </w:rPr>
        <w:t>son semejantes cada</w:t>
      </w:r>
      <w:r w:rsidRPr="3D6F41FD" w:rsidR="077018AC">
        <w:rPr>
          <w:rFonts w:ascii="Times New Roman" w:hAnsi="Times New Roman" w:eastAsia="Times New Roman" w:cs="Times New Roman"/>
        </w:rPr>
        <w:t xml:space="preserve"> uno de los pares</w:t>
      </w:r>
      <w:r w:rsidR="00E075D6">
        <w:rPr>
          <w:rFonts w:ascii="Times New Roman" w:hAnsi="Times New Roman" w:eastAsia="Times New Roman" w:cs="Times New Roman"/>
        </w:rPr>
        <w:t>.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3D6F41FD" w:rsidTr="3D6F41FD" w14:paraId="59D69A14" w14:textId="77777777">
        <w:trPr>
          <w:trHeight w:val="4320"/>
        </w:trPr>
        <w:tc>
          <w:tcPr>
            <w:tcW w:w="9015" w:type="dxa"/>
          </w:tcPr>
          <w:p w:rsidR="3D6F41FD" w:rsidP="3D6F41FD" w:rsidRDefault="3D6F41FD" w14:paraId="4EA10E65" w14:textId="21B8E66E">
            <w:pPr>
              <w:rPr>
                <w:rFonts w:ascii="Times New Roman" w:hAnsi="Times New Roman" w:eastAsia="Times New Roman" w:cs="Times New Roman"/>
              </w:rPr>
            </w:pPr>
          </w:p>
        </w:tc>
      </w:tr>
    </w:tbl>
    <w:p w:rsidR="3D6F41FD" w:rsidP="3D6F41FD" w:rsidRDefault="3D6F41FD" w14:paraId="6D6F1819" w14:textId="314A87A6">
      <w:pPr>
        <w:rPr>
          <w:rFonts w:ascii="Times New Roman" w:hAnsi="Times New Roman" w:eastAsia="Times New Roman" w:cs="Times New Roman"/>
        </w:rPr>
      </w:pPr>
    </w:p>
    <w:p w:rsidRPr="008334CC" w:rsidR="008334CC" w:rsidP="008334CC" w:rsidRDefault="00E548B7" w14:paraId="391A9F77" w14:textId="2996FFCA">
      <w:pPr>
        <w:pStyle w:val="Prrafodelista"/>
        <w:numPr>
          <w:ilvl w:val="0"/>
          <w:numId w:val="2"/>
        </w:numPr>
        <w:rPr>
          <w:rFonts w:ascii="Times New Roman" w:hAnsi="Times New Roman" w:eastAsia="Times New Roman" w:cs="Times New Roman"/>
        </w:rPr>
      </w:pPr>
      <w:r w:rsidRPr="3D6F41FD">
        <w:rPr>
          <w:rFonts w:ascii="Times New Roman" w:hAnsi="Times New Roman" w:eastAsia="Times New Roman" w:cs="Times New Roman"/>
        </w:rPr>
        <w:t xml:space="preserve">Para continuar, </w:t>
      </w:r>
      <w:r w:rsidRPr="3D6F41FD" w:rsidR="00483E8B">
        <w:rPr>
          <w:rFonts w:ascii="Times New Roman" w:hAnsi="Times New Roman" w:eastAsia="Times New Roman" w:cs="Times New Roman"/>
        </w:rPr>
        <w:t xml:space="preserve">pon atención a los </w:t>
      </w:r>
      <w:r w:rsidRPr="3D6F41FD" w:rsidR="001F1033">
        <w:rPr>
          <w:rFonts w:ascii="Times New Roman" w:hAnsi="Times New Roman" w:eastAsia="Times New Roman" w:cs="Times New Roman"/>
        </w:rPr>
        <w:t xml:space="preserve">ángulos y los lados de cada par de triángulos </w:t>
      </w:r>
      <w:r w:rsidRPr="3D6F41FD" w:rsidR="00E33487">
        <w:rPr>
          <w:rFonts w:ascii="Times New Roman" w:hAnsi="Times New Roman" w:eastAsia="Times New Roman" w:cs="Times New Roman"/>
        </w:rPr>
        <w:t xml:space="preserve">semejantes. </w:t>
      </w:r>
      <w:r w:rsidRPr="3D6F41FD" w:rsidR="00103E81">
        <w:rPr>
          <w:rFonts w:ascii="Times New Roman" w:hAnsi="Times New Roman" w:eastAsia="Times New Roman" w:cs="Times New Roman"/>
        </w:rPr>
        <w:t>¿Qué relaciones puedes encontrar entre ellos?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3D6F41FD" w:rsidTr="3D6F41FD" w14:paraId="5A2C9F01" w14:textId="77777777">
        <w:trPr>
          <w:trHeight w:val="5760"/>
        </w:trPr>
        <w:tc>
          <w:tcPr>
            <w:tcW w:w="9015" w:type="dxa"/>
          </w:tcPr>
          <w:p w:rsidR="3D6F41FD" w:rsidP="3D6F41FD" w:rsidRDefault="3D6F41FD" w14:paraId="79F23B24" w14:textId="67142F89">
            <w:pPr>
              <w:rPr>
                <w:rFonts w:ascii="Times New Roman" w:hAnsi="Times New Roman" w:eastAsia="Times New Roman" w:cs="Times New Roman"/>
              </w:rPr>
            </w:pPr>
          </w:p>
        </w:tc>
      </w:tr>
    </w:tbl>
    <w:p w:rsidR="06998367" w:rsidP="06998367" w:rsidRDefault="06998367" w14:paraId="5F439AE4" w14:textId="01FA9287">
      <w:pPr>
        <w:rPr>
          <w:rFonts w:ascii="Times New Roman" w:hAnsi="Times New Roman" w:eastAsia="Times New Roman" w:cs="Times New Roman"/>
        </w:rPr>
      </w:pPr>
    </w:p>
    <w:p w:rsidR="7BA4E788" w:rsidP="3D6F41FD" w:rsidRDefault="7BA4E788" w14:paraId="1B643E81" w14:textId="6765ACF8">
      <w:pPr>
        <w:rPr>
          <w:rFonts w:ascii="Times New Roman" w:hAnsi="Times New Roman" w:eastAsia="Times New Roman" w:cs="Times New Roman"/>
          <w:b/>
          <w:bCs/>
        </w:rPr>
      </w:pPr>
      <w:r w:rsidRPr="3D6F41FD">
        <w:rPr>
          <w:rFonts w:ascii="Times New Roman" w:hAnsi="Times New Roman" w:eastAsia="Times New Roman" w:cs="Times New Roman"/>
          <w:b/>
          <w:bCs/>
        </w:rPr>
        <w:lastRenderedPageBreak/>
        <w:t>Actividad 3</w:t>
      </w:r>
    </w:p>
    <w:p w:rsidR="0079074C" w:rsidP="008334CC" w:rsidRDefault="008334CC" w14:paraId="03D9C253" w14:textId="106AC712">
      <w:pPr>
        <w:pStyle w:val="Prrafodelista"/>
        <w:numPr>
          <w:ilvl w:val="0"/>
          <w:numId w:val="4"/>
        </w:numPr>
        <w:rPr>
          <w:rFonts w:ascii="Times New Roman" w:hAnsi="Times New Roman" w:eastAsia="Times New Roman" w:cs="Times New Roman"/>
        </w:rPr>
      </w:pPr>
      <w:r w:rsidRPr="3D6F41FD">
        <w:rPr>
          <w:rFonts w:ascii="Times New Roman" w:hAnsi="Times New Roman" w:eastAsia="Times New Roman" w:cs="Times New Roman"/>
        </w:rPr>
        <w:t xml:space="preserve">A partir de las relaciones encontradas construye </w:t>
      </w:r>
      <w:r w:rsidRPr="3D6F41FD" w:rsidR="00EB736E">
        <w:rPr>
          <w:rFonts w:ascii="Times New Roman" w:hAnsi="Times New Roman" w:eastAsia="Times New Roman" w:cs="Times New Roman"/>
        </w:rPr>
        <w:t>“criterios de semejanza de triángulos”</w:t>
      </w:r>
      <w:r w:rsidRPr="3D6F41FD" w:rsidR="00576104">
        <w:rPr>
          <w:rFonts w:ascii="Times New Roman" w:hAnsi="Times New Roman" w:eastAsia="Times New Roman" w:cs="Times New Roman"/>
        </w:rPr>
        <w:t>. Es decir: ¿en qué nos debemos fijar para saber si dos triángulos son semejantes?</w:t>
      </w:r>
      <w:r w:rsidRPr="3D6F41FD" w:rsidR="0084531D">
        <w:rPr>
          <w:rFonts w:ascii="Times New Roman" w:hAnsi="Times New Roman" w:eastAsia="Times New Roman" w:cs="Times New Roman"/>
        </w:rPr>
        <w:t xml:space="preserve"> Escríbelo con tus propias palabras.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3D6F41FD" w:rsidTr="3D6F41FD" w14:paraId="76DB4D00" w14:textId="77777777">
        <w:trPr>
          <w:trHeight w:val="4995"/>
        </w:trPr>
        <w:tc>
          <w:tcPr>
            <w:tcW w:w="9015" w:type="dxa"/>
          </w:tcPr>
          <w:p w:rsidR="3D6F41FD" w:rsidP="3D6F41FD" w:rsidRDefault="3D6F41FD" w14:paraId="6E8B2910" w14:textId="0D7BFC2B">
            <w:pPr>
              <w:rPr>
                <w:rFonts w:ascii="Times New Roman" w:hAnsi="Times New Roman" w:eastAsia="Times New Roman" w:cs="Times New Roman"/>
              </w:rPr>
            </w:pPr>
          </w:p>
        </w:tc>
      </w:tr>
    </w:tbl>
    <w:p w:rsidRPr="00154F17" w:rsidR="00154F17" w:rsidP="00154F17" w:rsidRDefault="00154F17" w14:paraId="3836002C" w14:textId="77777777">
      <w:pPr>
        <w:rPr>
          <w:rFonts w:ascii="Times New Roman" w:hAnsi="Times New Roman" w:eastAsia="Times New Roman" w:cs="Times New Roman"/>
        </w:rPr>
      </w:pPr>
    </w:p>
    <w:p w:rsidR="250D0040" w:rsidP="3D6F41FD" w:rsidRDefault="250D0040" w14:paraId="1EEC3ECC" w14:textId="5D12C306">
      <w:pPr>
        <w:pStyle w:val="Prrafodelista"/>
        <w:numPr>
          <w:ilvl w:val="0"/>
          <w:numId w:val="4"/>
        </w:numPr>
        <w:rPr>
          <w:rFonts w:ascii="Times New Roman" w:hAnsi="Times New Roman" w:eastAsia="Times New Roman" w:cs="Times New Roman"/>
        </w:rPr>
      </w:pPr>
      <w:r w:rsidRPr="3D6F41FD">
        <w:rPr>
          <w:rFonts w:ascii="Times New Roman" w:hAnsi="Times New Roman" w:eastAsia="Times New Roman" w:cs="Times New Roman"/>
        </w:rPr>
        <w:t xml:space="preserve">Cuando llegues aquí, pídele a </w:t>
      </w:r>
      <w:proofErr w:type="spellStart"/>
      <w:r w:rsidRPr="3D6F41FD">
        <w:rPr>
          <w:rFonts w:ascii="Times New Roman" w:hAnsi="Times New Roman" w:eastAsia="Times New Roman" w:cs="Times New Roman"/>
        </w:rPr>
        <w:t>el</w:t>
      </w:r>
      <w:proofErr w:type="spellEnd"/>
      <w:r w:rsidRPr="3D6F41FD">
        <w:rPr>
          <w:rFonts w:ascii="Times New Roman" w:hAnsi="Times New Roman" w:eastAsia="Times New Roman" w:cs="Times New Roman"/>
        </w:rPr>
        <w:t xml:space="preserve"> o la profesor/a que te entregue la cartilla de “Criterios de Semejanza de Triángulos y compáralos con lo que escribiste en la </w:t>
      </w:r>
      <w:r w:rsidRPr="3D6F41FD" w:rsidR="7CCC91D8">
        <w:rPr>
          <w:rFonts w:ascii="Times New Roman" w:hAnsi="Times New Roman" w:eastAsia="Times New Roman" w:cs="Times New Roman"/>
        </w:rPr>
        <w:t xml:space="preserve">parte a).  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3D6F41FD" w:rsidTr="3D6F41FD" w14:paraId="385732E3" w14:textId="77777777">
        <w:trPr>
          <w:trHeight w:val="2265"/>
        </w:trPr>
        <w:tc>
          <w:tcPr>
            <w:tcW w:w="9015" w:type="dxa"/>
          </w:tcPr>
          <w:p w:rsidR="1477E264" w:rsidP="3D6F41FD" w:rsidRDefault="1477E264" w14:paraId="17438F05" w14:textId="1983B289">
            <w:pPr>
              <w:rPr>
                <w:rFonts w:ascii="Times New Roman" w:hAnsi="Times New Roman" w:eastAsia="Times New Roman" w:cs="Times New Roman"/>
              </w:rPr>
            </w:pPr>
            <w:r w:rsidRPr="3D6F41FD">
              <w:rPr>
                <w:rFonts w:ascii="Times New Roman" w:hAnsi="Times New Roman" w:eastAsia="Times New Roman" w:cs="Times New Roman"/>
              </w:rPr>
              <w:t xml:space="preserve">¿En qué elementos </w:t>
            </w:r>
            <w:r w:rsidRPr="3D6F41FD">
              <w:rPr>
                <w:rFonts w:ascii="Times New Roman" w:hAnsi="Times New Roman" w:eastAsia="Times New Roman" w:cs="Times New Roman"/>
                <w:b/>
                <w:bCs/>
              </w:rPr>
              <w:t>se asemejan</w:t>
            </w:r>
            <w:r w:rsidRPr="3D6F41FD">
              <w:rPr>
                <w:rFonts w:ascii="Times New Roman" w:hAnsi="Times New Roman" w:eastAsia="Times New Roman" w:cs="Times New Roman"/>
              </w:rPr>
              <w:t xml:space="preserve"> las definiciones construidas por ti y las de la cartilla?</w:t>
            </w:r>
          </w:p>
        </w:tc>
      </w:tr>
      <w:tr w:rsidR="3D6F41FD" w:rsidTr="3D6F41FD" w14:paraId="3EFB4615" w14:textId="77777777">
        <w:trPr>
          <w:trHeight w:val="1470"/>
        </w:trPr>
        <w:tc>
          <w:tcPr>
            <w:tcW w:w="9015" w:type="dxa"/>
          </w:tcPr>
          <w:p w:rsidR="1477E264" w:rsidP="3D6F41FD" w:rsidRDefault="1477E264" w14:paraId="64CCB0C1" w14:textId="16EF4287">
            <w:pPr>
              <w:spacing w:after="160" w:line="279" w:lineRule="auto"/>
              <w:rPr>
                <w:rFonts w:ascii="Times New Roman" w:hAnsi="Times New Roman" w:eastAsia="Times New Roman" w:cs="Times New Roman"/>
              </w:rPr>
            </w:pPr>
            <w:r w:rsidRPr="3D6F41FD">
              <w:rPr>
                <w:rFonts w:ascii="Times New Roman" w:hAnsi="Times New Roman" w:eastAsia="Times New Roman" w:cs="Times New Roman"/>
              </w:rPr>
              <w:t xml:space="preserve">¿En qué se </w:t>
            </w:r>
            <w:r w:rsidRPr="3D6F41FD">
              <w:rPr>
                <w:rFonts w:ascii="Times New Roman" w:hAnsi="Times New Roman" w:eastAsia="Times New Roman" w:cs="Times New Roman"/>
                <w:b/>
                <w:bCs/>
              </w:rPr>
              <w:t>diferencian</w:t>
            </w:r>
            <w:r w:rsidRPr="3D6F41FD">
              <w:rPr>
                <w:rFonts w:ascii="Times New Roman" w:hAnsi="Times New Roman" w:eastAsia="Times New Roman" w:cs="Times New Roman"/>
              </w:rPr>
              <w:t>?</w:t>
            </w:r>
          </w:p>
          <w:p w:rsidR="3D6F41FD" w:rsidP="3D6F41FD" w:rsidRDefault="3D6F41FD" w14:paraId="1BD9118D" w14:textId="1C2132FE">
            <w:pPr>
              <w:rPr>
                <w:rFonts w:ascii="Times New Roman" w:hAnsi="Times New Roman" w:eastAsia="Times New Roman" w:cs="Times New Roman"/>
              </w:rPr>
            </w:pPr>
          </w:p>
          <w:p w:rsidR="3D6F41FD" w:rsidP="3D6F41FD" w:rsidRDefault="3D6F41FD" w14:paraId="66F77EE8" w14:textId="00B23BAF">
            <w:pPr>
              <w:rPr>
                <w:rFonts w:ascii="Times New Roman" w:hAnsi="Times New Roman" w:eastAsia="Times New Roman" w:cs="Times New Roman"/>
              </w:rPr>
            </w:pPr>
          </w:p>
          <w:p w:rsidR="3D6F41FD" w:rsidP="3D6F41FD" w:rsidRDefault="3D6F41FD" w14:paraId="13E670DB" w14:textId="46F6B94A">
            <w:pPr>
              <w:rPr>
                <w:rFonts w:ascii="Times New Roman" w:hAnsi="Times New Roman" w:eastAsia="Times New Roman" w:cs="Times New Roman"/>
              </w:rPr>
            </w:pPr>
          </w:p>
          <w:p w:rsidR="3D6F41FD" w:rsidP="3D6F41FD" w:rsidRDefault="3D6F41FD" w14:paraId="41244DEA" w14:textId="5757329C">
            <w:pPr>
              <w:rPr>
                <w:rFonts w:ascii="Times New Roman" w:hAnsi="Times New Roman" w:eastAsia="Times New Roman" w:cs="Times New Roman"/>
              </w:rPr>
            </w:pPr>
          </w:p>
          <w:p w:rsidR="3D6F41FD" w:rsidP="3D6F41FD" w:rsidRDefault="3D6F41FD" w14:paraId="15DE5270" w14:textId="54508AFE">
            <w:pPr>
              <w:rPr>
                <w:rFonts w:ascii="Times New Roman" w:hAnsi="Times New Roman" w:eastAsia="Times New Roman" w:cs="Times New Roman"/>
              </w:rPr>
            </w:pPr>
          </w:p>
          <w:p w:rsidR="3D6F41FD" w:rsidP="3D6F41FD" w:rsidRDefault="3D6F41FD" w14:paraId="54B9F4AB" w14:textId="3B3EB4AB">
            <w:pPr>
              <w:rPr>
                <w:rFonts w:ascii="Times New Roman" w:hAnsi="Times New Roman" w:eastAsia="Times New Roman" w:cs="Times New Roman"/>
              </w:rPr>
            </w:pPr>
          </w:p>
        </w:tc>
      </w:tr>
    </w:tbl>
    <w:p w:rsidR="74F4B653" w:rsidP="74F4B653" w:rsidRDefault="74F4B653" w14:paraId="0062E9C4" w14:textId="048FF9C1">
      <w:pPr>
        <w:rPr>
          <w:rFonts w:ascii="Times New Roman" w:hAnsi="Times New Roman" w:eastAsia="Times New Roman" w:cs="Times New Roman"/>
        </w:rPr>
      </w:pPr>
    </w:p>
    <w:p w:rsidRPr="00A808D0" w:rsidR="00345E5C" w:rsidP="003222A0" w:rsidRDefault="4EBC105D" w14:paraId="46DD8A03" w14:textId="4E164AAB">
      <w:pPr>
        <w:pStyle w:val="Prrafodelista"/>
        <w:numPr>
          <w:ilvl w:val="0"/>
          <w:numId w:val="4"/>
        </w:numPr>
        <w:rPr>
          <w:rFonts w:ascii="Times New Roman" w:hAnsi="Times New Roman" w:cs="Times New Roman"/>
        </w:rPr>
      </w:pPr>
      <w:r w:rsidRPr="00A808D0">
        <w:rPr>
          <w:rFonts w:ascii="Times New Roman" w:hAnsi="Times New Roman" w:eastAsia="Times New Roman" w:cs="Times New Roman"/>
        </w:rPr>
        <w:lastRenderedPageBreak/>
        <w:t xml:space="preserve">Utilizando las definiciones construidas y las dadas por la cartilla, </w:t>
      </w:r>
      <w:r w:rsidRPr="00A808D0" w:rsidR="003222A0">
        <w:rPr>
          <w:rFonts w:ascii="Times New Roman" w:hAnsi="Times New Roman" w:eastAsia="Times New Roman" w:cs="Times New Roman"/>
        </w:rPr>
        <w:t>d</w:t>
      </w:r>
      <w:r w:rsidRPr="00A808D0" w:rsidR="003C4127">
        <w:rPr>
          <w:rFonts w:ascii="Times New Roman" w:hAnsi="Times New Roman" w:cs="Times New Roman"/>
        </w:rPr>
        <w:t xml:space="preserve">etermina bajo qué criterio los siguientes </w:t>
      </w:r>
      <w:r w:rsidRPr="00A808D0" w:rsidR="0051203E">
        <w:rPr>
          <w:rFonts w:ascii="Times New Roman" w:hAnsi="Times New Roman" w:cs="Times New Roman"/>
        </w:rPr>
        <w:t xml:space="preserve">pares de </w:t>
      </w:r>
      <w:r w:rsidRPr="00A808D0" w:rsidR="003C4127">
        <w:rPr>
          <w:rFonts w:ascii="Times New Roman" w:hAnsi="Times New Roman" w:cs="Times New Roman"/>
        </w:rPr>
        <w:t xml:space="preserve">triángulos son semejantes y </w:t>
      </w:r>
      <w:r w:rsidRPr="00A808D0" w:rsidR="0051203E">
        <w:rPr>
          <w:rFonts w:ascii="Times New Roman" w:hAnsi="Times New Roman" w:cs="Times New Roman"/>
        </w:rPr>
        <w:t>en caso de que no lo sean, comenta por qué no lo son.</w:t>
      </w:r>
    </w:p>
    <w:p w:rsidR="1B0C863E" w:rsidP="1B0C863E" w:rsidRDefault="00063E9A" w14:paraId="53515BA7" w14:textId="3813D7A0"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9F3ACA6" wp14:editId="679A4DF9">
                <wp:simplePos x="0" y="0"/>
                <wp:positionH relativeFrom="column">
                  <wp:posOffset>3352800</wp:posOffset>
                </wp:positionH>
                <wp:positionV relativeFrom="paragraph">
                  <wp:posOffset>38100</wp:posOffset>
                </wp:positionV>
                <wp:extent cx="2286000" cy="807720"/>
                <wp:effectExtent l="0" t="0" r="19050" b="11430"/>
                <wp:wrapNone/>
                <wp:docPr id="209349228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807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1203E" w:rsidRDefault="0051203E" w14:paraId="295D7349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 w14:anchorId="69F3ACA6">
                <v:stroke joinstyle="miter"/>
                <v:path gradientshapeok="t" o:connecttype="rect"/>
              </v:shapetype>
              <v:shape id="Cuadro de texto 1" style="position:absolute;margin-left:264pt;margin-top:3pt;width:180pt;height:63.6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">
                <v:textbox>
                  <w:txbxContent>
                    <w:p w:rsidR="0051203E" w:rsidRDefault="0051203E" w14:paraId="295D7349" w14:textId="77777777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1" behindDoc="0" locked="0" layoutInCell="1" allowOverlap="1" wp14:anchorId="308BCF72" wp14:editId="5B1CF22A">
            <wp:simplePos x="0" y="0"/>
            <wp:positionH relativeFrom="column">
              <wp:posOffset>182880</wp:posOffset>
            </wp:positionH>
            <wp:positionV relativeFrom="paragraph">
              <wp:posOffset>128905</wp:posOffset>
            </wp:positionV>
            <wp:extent cx="2638424" cy="715579"/>
            <wp:effectExtent l="0" t="0" r="0" b="0"/>
            <wp:wrapNone/>
            <wp:docPr id="2088440874" name="Imagen 20884408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4" cy="7155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1B0C863E" w:rsidP="1B0C863E" w:rsidRDefault="1B0C863E" w14:paraId="4E125BE2" w14:textId="19EAC9F8"/>
    <w:p w:rsidR="1B0C863E" w:rsidP="1B0C863E" w:rsidRDefault="1B0C863E" w14:paraId="5B6ED1DD" w14:textId="613C9AE4"/>
    <w:p w:rsidR="1B0C863E" w:rsidP="1B0C863E" w:rsidRDefault="00273176" w14:paraId="00A79538" w14:textId="2090CF86">
      <w:r w:rsidRPr="00273176">
        <w:drawing>
          <wp:anchor distT="0" distB="0" distL="114300" distR="114300" simplePos="0" relativeHeight="251660294" behindDoc="0" locked="0" layoutInCell="1" allowOverlap="1" wp14:anchorId="6E76166E" wp14:editId="37097550">
            <wp:simplePos x="0" y="0"/>
            <wp:positionH relativeFrom="column">
              <wp:posOffset>376</wp:posOffset>
            </wp:positionH>
            <wp:positionV relativeFrom="paragraph">
              <wp:posOffset>222250</wp:posOffset>
            </wp:positionV>
            <wp:extent cx="3139440" cy="751295"/>
            <wp:effectExtent l="0" t="0" r="3810" b="0"/>
            <wp:wrapSquare wrapText="bothSides"/>
            <wp:docPr id="1002614048" name="Imagen 1" descr="Imagen que contiene 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14048" name="Imagen 1" descr="Imagen que contiene Diagrama&#10;&#10;Descripción generada automá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0" cy="751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3E9A"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0EFC0FC" wp14:editId="5855E8B4">
                <wp:simplePos x="0" y="0"/>
                <wp:positionH relativeFrom="column">
                  <wp:posOffset>3352800</wp:posOffset>
                </wp:positionH>
                <wp:positionV relativeFrom="paragraph">
                  <wp:posOffset>168910</wp:posOffset>
                </wp:positionV>
                <wp:extent cx="2286000" cy="807720"/>
                <wp:effectExtent l="0" t="0" r="19050" b="11430"/>
                <wp:wrapNone/>
                <wp:docPr id="270715412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807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63E9A" w:rsidP="00063E9A" w:rsidRDefault="00063E9A" w14:paraId="7BF2E042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style="position:absolute;margin-left:264pt;margin-top:13.3pt;width:180pt;height:63.6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" w14:anchorId="50EFC0FC">
                <v:textbox>
                  <w:txbxContent>
                    <w:p w:rsidR="00063E9A" w:rsidP="00063E9A" w:rsidRDefault="00063E9A" w14:paraId="7BF2E042" w14:textId="77777777"/>
                  </w:txbxContent>
                </v:textbox>
              </v:shape>
            </w:pict>
          </mc:Fallback>
        </mc:AlternateContent>
      </w:r>
    </w:p>
    <w:p w:rsidR="1B0C863E" w:rsidP="1B0C863E" w:rsidRDefault="1B0C863E" w14:paraId="033AF5FB" w14:textId="7C7F2CBC"/>
    <w:p w:rsidR="1B0C863E" w:rsidP="1B0C863E" w:rsidRDefault="1B0C863E" w14:paraId="5B8FC72D" w14:textId="23493086"/>
    <w:p w:rsidR="1B0C863E" w:rsidP="1B0C863E" w:rsidRDefault="0009314F" w14:paraId="075FE7F8" w14:textId="0BB0EFA3">
      <w:r>
        <w:rPr>
          <w:noProof/>
        </w:rPr>
        <w:drawing>
          <wp:anchor distT="0" distB="0" distL="114300" distR="114300" simplePos="0" relativeHeight="251658240" behindDoc="0" locked="0" layoutInCell="1" allowOverlap="1" wp14:anchorId="5F6DFB67" wp14:editId="1590E8A0">
            <wp:simplePos x="0" y="0"/>
            <wp:positionH relativeFrom="column">
              <wp:posOffset>464820</wp:posOffset>
            </wp:positionH>
            <wp:positionV relativeFrom="paragraph">
              <wp:posOffset>274955</wp:posOffset>
            </wp:positionV>
            <wp:extent cx="2270760" cy="1066800"/>
            <wp:effectExtent l="0" t="0" r="0" b="0"/>
            <wp:wrapNone/>
            <wp:docPr id="87806739" name="Imagen 87806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5E5C" w:rsidP="3D6F41FD" w:rsidRDefault="0009314F" w14:paraId="16C87DC1" w14:textId="6EE2BE71">
      <w:r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3EF93FC" wp14:editId="2A93216F">
                <wp:simplePos x="0" y="0"/>
                <wp:positionH relativeFrom="column">
                  <wp:posOffset>3352800</wp:posOffset>
                </wp:positionH>
                <wp:positionV relativeFrom="paragraph">
                  <wp:posOffset>17780</wp:posOffset>
                </wp:positionV>
                <wp:extent cx="2286000" cy="807720"/>
                <wp:effectExtent l="0" t="0" r="19050" b="11430"/>
                <wp:wrapNone/>
                <wp:docPr id="900376208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807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9314F" w:rsidP="0009314F" w:rsidRDefault="0009314F" w14:paraId="56746BB7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style="position:absolute;margin-left:264pt;margin-top:1.4pt;width:180pt;height:63.6pt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" w14:anchorId="73EF93FC">
                <v:textbox>
                  <w:txbxContent>
                    <w:p w:rsidR="0009314F" w:rsidP="0009314F" w:rsidRDefault="0009314F" w14:paraId="56746BB7" w14:textId="77777777"/>
                  </w:txbxContent>
                </v:textbox>
              </v:shape>
            </w:pict>
          </mc:Fallback>
        </mc:AlternateContent>
      </w:r>
    </w:p>
    <w:p w:rsidR="00345E5C" w:rsidP="3D6F41FD" w:rsidRDefault="00345E5C" w14:paraId="5971B568" w14:textId="3C62C68C"/>
    <w:p w:rsidR="00345E5C" w:rsidP="3D6F41FD" w:rsidRDefault="00345E5C" w14:paraId="50F82920" w14:textId="66593950">
      <w:pPr>
        <w:rPr>
          <w:rFonts w:ascii="Times New Roman" w:hAnsi="Times New Roman" w:eastAsia="Times New Roman" w:cs="Times New Roman"/>
          <w:b/>
          <w:bCs/>
        </w:rPr>
      </w:pPr>
    </w:p>
    <w:p w:rsidR="00063E9A" w:rsidP="1B0C863E" w:rsidRDefault="00063E9A" w14:paraId="58595834" w14:textId="77777777">
      <w:pPr>
        <w:rPr>
          <w:rFonts w:ascii="Times New Roman" w:hAnsi="Times New Roman" w:eastAsia="Times New Roman" w:cs="Times New Roman"/>
          <w:b/>
          <w:bCs/>
        </w:rPr>
      </w:pPr>
    </w:p>
    <w:p w:rsidR="003222A0" w:rsidP="1B0C863E" w:rsidRDefault="003222A0" w14:paraId="29B0CD9E" w14:textId="77777777">
      <w:pPr>
        <w:rPr>
          <w:rFonts w:ascii="Times New Roman" w:hAnsi="Times New Roman" w:eastAsia="Times New Roman" w:cs="Times New Roman"/>
          <w:b/>
          <w:bCs/>
        </w:rPr>
      </w:pPr>
    </w:p>
    <w:p w:rsidR="003C4127" w:rsidP="3D6F41FD" w:rsidRDefault="00505474" w14:paraId="2469D9F2" w14:textId="7EA9C19A">
      <w:pPr>
        <w:rPr>
          <w:ins w:author="Microsoft Word" w:date="2024-08-26T17:53:00Z" w16du:dateUtc="2024-08-26T21:53:00Z" w:id="0"/>
          <w:rFonts w:ascii="Times New Roman" w:hAnsi="Times New Roman" w:eastAsia="Times New Roman" w:cs="Times New Roman"/>
          <w:b/>
          <w:bCs/>
        </w:rPr>
      </w:pPr>
      <w:r w:rsidRPr="1B0C863E">
        <w:rPr>
          <w:rFonts w:ascii="Times New Roman" w:hAnsi="Times New Roman" w:eastAsia="Times New Roman" w:cs="Times New Roman"/>
          <w:b/>
          <w:bCs/>
        </w:rPr>
        <w:t>Actividad 4</w:t>
      </w:r>
    </w:p>
    <w:p w:rsidR="003C4127" w:rsidP="003222A0" w:rsidRDefault="003222A0" w14:paraId="64054851" w14:textId="595B677F">
      <w:pPr>
        <w:pStyle w:val="Prrafodelista"/>
        <w:numPr>
          <w:ilvl w:val="0"/>
          <w:numId w:val="7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Calcula la medida que falta en las siguientes situaciones, considerando </w:t>
      </w:r>
      <w:r w:rsidR="00331B23">
        <w:rPr>
          <w:rFonts w:ascii="Times New Roman" w:hAnsi="Times New Roman" w:eastAsia="Times New Roman" w:cs="Times New Roman"/>
        </w:rPr>
        <w:t>los criterios de semejanza de triángulos</w:t>
      </w:r>
      <w:r w:rsidR="00F54FAA">
        <w:rPr>
          <w:rFonts w:ascii="Times New Roman" w:hAnsi="Times New Roman" w:eastAsia="Times New Roman" w:cs="Times New Roman"/>
        </w:rPr>
        <w:t>.</w:t>
      </w:r>
    </w:p>
    <w:p w:rsidR="00F04691" w:rsidP="00F04691" w:rsidRDefault="00F04691" w14:paraId="132F7CB4" w14:textId="229E4D6D">
      <w:pPr>
        <w:pStyle w:val="Prrafodelista"/>
        <w:rPr>
          <w:rFonts w:ascii="Times New Roman" w:hAnsi="Times New Roman" w:eastAsia="Times New Roman" w:cs="Times New Roman"/>
        </w:rPr>
      </w:pPr>
      <w:r w:rsidRPr="0011336E">
        <w:rPr>
          <w:noProof/>
        </w:rPr>
        <w:drawing>
          <wp:anchor distT="0" distB="0" distL="114300" distR="114300" simplePos="0" relativeHeight="251658246" behindDoc="0" locked="0" layoutInCell="1" allowOverlap="1" wp14:anchorId="4B51A2BF" wp14:editId="3492CE63">
            <wp:simplePos x="0" y="0"/>
            <wp:positionH relativeFrom="column">
              <wp:posOffset>3349174</wp:posOffset>
            </wp:positionH>
            <wp:positionV relativeFrom="paragraph">
              <wp:posOffset>103505</wp:posOffset>
            </wp:positionV>
            <wp:extent cx="2385060" cy="1316807"/>
            <wp:effectExtent l="0" t="0" r="0" b="0"/>
            <wp:wrapSquare wrapText="bothSides"/>
            <wp:docPr id="68547955" name="Imagen 1" descr="Gráfico, Gráfico de línea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47955" name="Imagen 1" descr="Gráfico, Gráfico de líneas&#10;&#10;Descripción generada automáticament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5060" cy="1316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Pr="00217A86" w:rsidR="006D149D" w:rsidP="00217A86" w:rsidRDefault="00217A86" w14:paraId="6FDEA4DD" w14:textId="535C7909">
      <w:pPr>
        <w:pStyle w:val="Prrafodelista"/>
        <w:numPr>
          <w:ilvl w:val="0"/>
          <w:numId w:val="8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C</w:t>
      </w:r>
      <w:r w:rsidR="00D4682C">
        <w:rPr>
          <w:rFonts w:ascii="Times New Roman" w:hAnsi="Times New Roman" w:eastAsia="Times New Roman" w:cs="Times New Roman"/>
        </w:rPr>
        <w:t>alcula</w:t>
      </w:r>
      <w:r w:rsidR="00660F3F">
        <w:rPr>
          <w:rFonts w:ascii="Times New Roman" w:hAnsi="Times New Roman" w:eastAsia="Times New Roman" w:cs="Times New Roman"/>
        </w:rPr>
        <w:t xml:space="preserve">r la altura de un edificio que proyecta una sombra de 5, 6 metros en el mismo instante que un poste de 7,5 m ubicado como indica la figura, proyecta una sombra de 1,2 </w:t>
      </w:r>
      <w:r w:rsidR="00F04691">
        <w:rPr>
          <w:rFonts w:ascii="Times New Roman" w:hAnsi="Times New Roman" w:eastAsia="Times New Roman" w:cs="Times New Roman"/>
        </w:rPr>
        <w:t>m</w:t>
      </w:r>
    </w:p>
    <w:p w:rsidR="006D149D" w:rsidP="006D149D" w:rsidRDefault="006D149D" w14:paraId="7B8281D0" w14:textId="24E98A75">
      <w:pPr>
        <w:rPr>
          <w:rFonts w:ascii="Times New Roman" w:hAnsi="Times New Roman" w:eastAsia="Times New Roman" w:cs="Times New Roman"/>
        </w:rPr>
      </w:pPr>
    </w:p>
    <w:p w:rsidR="000B6968" w:rsidP="006D149D" w:rsidRDefault="000B6968" w14:paraId="13847392" w14:textId="77777777">
      <w:pPr>
        <w:rPr>
          <w:rFonts w:ascii="Times New Roman" w:hAnsi="Times New Roman" w:eastAsia="Times New Roman" w:cs="Times New Roman"/>
        </w:rPr>
      </w:pPr>
    </w:p>
    <w:p w:rsidR="000B6968" w:rsidP="006D149D" w:rsidRDefault="000B6968" w14:paraId="0FC2E61D" w14:textId="77777777">
      <w:pPr>
        <w:rPr>
          <w:rFonts w:ascii="Times New Roman" w:hAnsi="Times New Roman" w:eastAsia="Times New Roman" w:cs="Times New Roman"/>
        </w:rPr>
      </w:pPr>
    </w:p>
    <w:p w:rsidR="0093271A" w:rsidP="006D149D" w:rsidRDefault="0093271A" w14:paraId="40815C87" w14:textId="77777777">
      <w:pPr>
        <w:rPr>
          <w:rFonts w:ascii="Times New Roman" w:hAnsi="Times New Roman" w:eastAsia="Times New Roman" w:cs="Times New Roman"/>
        </w:rPr>
      </w:pPr>
    </w:p>
    <w:p w:rsidR="000B6968" w:rsidP="006D149D" w:rsidRDefault="000B6968" w14:paraId="56AB1841" w14:textId="77777777">
      <w:pPr>
        <w:rPr>
          <w:rFonts w:ascii="Times New Roman" w:hAnsi="Times New Roman" w:eastAsia="Times New Roman" w:cs="Times New Roman"/>
        </w:rPr>
      </w:pPr>
    </w:p>
    <w:p w:rsidR="000B6968" w:rsidP="006D149D" w:rsidRDefault="000B6968" w14:paraId="152C1FE3" w14:textId="77777777">
      <w:pPr>
        <w:rPr>
          <w:rFonts w:ascii="Times New Roman" w:hAnsi="Times New Roman" w:eastAsia="Times New Roman" w:cs="Times New Roman"/>
        </w:rPr>
      </w:pPr>
    </w:p>
    <w:p w:rsidR="006D149D" w:rsidP="00F04691" w:rsidRDefault="00F04691" w14:paraId="679DB7C9" w14:textId="6EAF8FE5">
      <w:pPr>
        <w:pStyle w:val="Prrafodelista"/>
        <w:numPr>
          <w:ilvl w:val="0"/>
          <w:numId w:val="8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lastRenderedPageBreak/>
        <w:t xml:space="preserve">Determina bajo qué criterios son semejantes los siguientes triángulos e indica el valor de </w:t>
      </w:r>
      <w:r w:rsidR="000B6968">
        <w:rPr>
          <w:rFonts w:ascii="Times New Roman" w:hAnsi="Times New Roman" w:eastAsia="Times New Roman" w:cs="Times New Roman"/>
        </w:rPr>
        <w:t>“x”.</w:t>
      </w:r>
    </w:p>
    <w:p w:rsidRPr="000B6968" w:rsidR="000B6968" w:rsidP="000B6968" w:rsidRDefault="000B6968" w14:paraId="5586FBCF" w14:textId="74ACD504">
      <w:pPr>
        <w:pStyle w:val="Prrafodelista"/>
        <w:rPr>
          <w:rFonts w:ascii="Times New Roman" w:hAnsi="Times New Roman" w:eastAsia="Times New Roman" w:cs="Times New Roman"/>
        </w:rPr>
      </w:pPr>
      <w:r w:rsidRPr="000B6968">
        <w:rPr>
          <w:rFonts w:ascii="Times New Roman" w:hAnsi="Times New Roman" w:eastAsia="Times New Roman" w:cs="Times New Roman"/>
          <w:noProof/>
        </w:rPr>
        <w:drawing>
          <wp:anchor distT="0" distB="0" distL="114300" distR="114300" simplePos="0" relativeHeight="251659270" behindDoc="0" locked="0" layoutInCell="1" allowOverlap="1" wp14:anchorId="4C8955DE" wp14:editId="2B1746F3">
            <wp:simplePos x="0" y="0"/>
            <wp:positionH relativeFrom="column">
              <wp:posOffset>2415540</wp:posOffset>
            </wp:positionH>
            <wp:positionV relativeFrom="paragraph">
              <wp:posOffset>186055</wp:posOffset>
            </wp:positionV>
            <wp:extent cx="3451860" cy="1459865"/>
            <wp:effectExtent l="0" t="0" r="0" b="6985"/>
            <wp:wrapSquare wrapText="bothSides"/>
            <wp:docPr id="286587707" name="Imagen 1" descr="Gráfico, Gráfico de línea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587707" name="Imagen 1" descr="Gráfico, Gráfico de líneas&#10;&#10;Descripción generada automáticamente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186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0B6968" w:rsidR="000B6968" w:rsidP="000B6968" w:rsidRDefault="000B6968" w14:paraId="2FDD3D57" w14:textId="021AF0D2">
      <w:pPr>
        <w:rPr>
          <w:rFonts w:ascii="Times New Roman" w:hAnsi="Times New Roman" w:eastAsia="Times New Roman" w:cs="Times New Roman"/>
        </w:rPr>
      </w:pPr>
    </w:p>
    <w:p w:rsidR="006D149D" w:rsidP="006D149D" w:rsidRDefault="006D149D" w14:paraId="2FCE61FB" w14:textId="25CAEB2D">
      <w:pPr>
        <w:rPr>
          <w:rFonts w:ascii="Times New Roman" w:hAnsi="Times New Roman" w:eastAsia="Times New Roman" w:cs="Times New Roman"/>
        </w:rPr>
      </w:pPr>
    </w:p>
    <w:p w:rsidR="006D149D" w:rsidP="006D149D" w:rsidRDefault="006D149D" w14:paraId="3ED6C5CF" w14:textId="77777777">
      <w:pPr>
        <w:rPr>
          <w:rFonts w:ascii="Times New Roman" w:hAnsi="Times New Roman" w:eastAsia="Times New Roman" w:cs="Times New Roman"/>
        </w:rPr>
      </w:pPr>
    </w:p>
    <w:p w:rsidR="006D149D" w:rsidP="006D149D" w:rsidRDefault="006D149D" w14:paraId="5FA8501A" w14:textId="77777777">
      <w:pPr>
        <w:rPr>
          <w:rFonts w:ascii="Times New Roman" w:hAnsi="Times New Roman" w:eastAsia="Times New Roman" w:cs="Times New Roman"/>
        </w:rPr>
      </w:pPr>
    </w:p>
    <w:p w:rsidR="00B114E2" w:rsidP="006D149D" w:rsidRDefault="00B114E2" w14:paraId="6F4598B2" w14:textId="77777777">
      <w:pPr>
        <w:rPr>
          <w:rFonts w:ascii="Times New Roman" w:hAnsi="Times New Roman" w:eastAsia="Times New Roman" w:cs="Times New Roman"/>
          <w:b/>
          <w:bCs/>
        </w:rPr>
      </w:pPr>
    </w:p>
    <w:p w:rsidRPr="006D149D" w:rsidR="1B0C863E" w:rsidP="006D149D" w:rsidRDefault="00B114E2" w14:paraId="6EB42BBA" w14:textId="42631C68">
      <w:pPr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</w:rPr>
        <w:t>Act</w:t>
      </w:r>
      <w:r w:rsidRPr="006D149D" w:rsidR="006D149D">
        <w:rPr>
          <w:rFonts w:ascii="Times New Roman" w:hAnsi="Times New Roman" w:eastAsia="Times New Roman" w:cs="Times New Roman"/>
          <w:b/>
          <w:bCs/>
        </w:rPr>
        <w:t>ividad 5</w:t>
      </w:r>
    </w:p>
    <w:p w:rsidR="3D6F41FD" w:rsidP="3D6F41FD" w:rsidRDefault="5D19DE4E" w14:paraId="1421EE3D" w14:textId="069BD61B">
      <w:pPr>
        <w:rPr>
          <w:rFonts w:ascii="Times New Roman" w:hAnsi="Times New Roman" w:eastAsia="Times New Roman" w:cs="Times New Roman"/>
          <w:b/>
          <w:bCs/>
        </w:rPr>
      </w:pPr>
      <w:r w:rsidRPr="006D149D">
        <w:rPr>
          <w:rFonts w:ascii="Times New Roman" w:hAnsi="Times New Roman" w:eastAsia="Times New Roman" w:cs="Times New Roman"/>
        </w:rPr>
        <w:t xml:space="preserve">Expresa </w:t>
      </w:r>
      <w:r w:rsidRPr="006D149D" w:rsidR="72EF463D">
        <w:rPr>
          <w:rFonts w:ascii="Times New Roman" w:hAnsi="Times New Roman" w:eastAsia="Times New Roman" w:cs="Times New Roman"/>
        </w:rPr>
        <w:t xml:space="preserve">en lenguaje </w:t>
      </w:r>
      <w:r w:rsidRPr="006D149D">
        <w:rPr>
          <w:rFonts w:ascii="Times New Roman" w:hAnsi="Times New Roman" w:eastAsia="Times New Roman" w:cs="Times New Roman"/>
        </w:rPr>
        <w:t>matemátic</w:t>
      </w:r>
      <w:r w:rsidRPr="006D149D" w:rsidR="66A05922">
        <w:rPr>
          <w:rFonts w:ascii="Times New Roman" w:hAnsi="Times New Roman" w:eastAsia="Times New Roman" w:cs="Times New Roman"/>
        </w:rPr>
        <w:t>o</w:t>
      </w:r>
      <w:r w:rsidR="009409E2">
        <w:rPr>
          <w:rFonts w:ascii="Times New Roman" w:hAnsi="Times New Roman" w:eastAsia="Times New Roman" w:cs="Times New Roman"/>
        </w:rPr>
        <w:t>, utilizando símbolos</w:t>
      </w:r>
      <w:r w:rsidR="00FF56E7">
        <w:rPr>
          <w:rFonts w:ascii="Times New Roman" w:hAnsi="Times New Roman" w:eastAsia="Times New Roman" w:cs="Times New Roman"/>
        </w:rPr>
        <w:t>,</w:t>
      </w:r>
      <w:r w:rsidRPr="006D149D">
        <w:rPr>
          <w:rFonts w:ascii="Times New Roman" w:hAnsi="Times New Roman" w:eastAsia="Times New Roman" w:cs="Times New Roman"/>
        </w:rPr>
        <w:t xml:space="preserve"> </w:t>
      </w:r>
      <w:r w:rsidRPr="006D149D" w:rsidR="00B331CA">
        <w:rPr>
          <w:rFonts w:ascii="Times New Roman" w:hAnsi="Times New Roman" w:eastAsia="Times New Roman" w:cs="Times New Roman"/>
        </w:rPr>
        <w:t>los criterios</w:t>
      </w:r>
      <w:r w:rsidRPr="006D149D">
        <w:rPr>
          <w:rFonts w:ascii="Times New Roman" w:hAnsi="Times New Roman" w:eastAsia="Times New Roman" w:cs="Times New Roman"/>
        </w:rPr>
        <w:t xml:space="preserve"> que se deben cumplir para que dos o más triángulos sean semejantes entre sí.</w:t>
      </w:r>
      <w:r w:rsidRPr="006D149D" w:rsidR="12D0DACD">
        <w:rPr>
          <w:rFonts w:ascii="Times New Roman" w:hAnsi="Times New Roman" w:eastAsia="Times New Roman" w:cs="Times New Roman"/>
        </w:rPr>
        <w:t xml:space="preserve"> Considera para ello la relación entre sus lados y entre sus ángulos.</w:t>
      </w:r>
    </w:p>
    <w:p w:rsidR="3D6F41FD" w:rsidP="3D6F41FD" w:rsidRDefault="3D6F41FD" w14:paraId="20C4945F" w14:textId="13F27C5D">
      <w:pPr>
        <w:rPr>
          <w:rFonts w:ascii="Times New Roman" w:hAnsi="Times New Roman" w:eastAsia="Times New Roman" w:cs="Times New Roman"/>
          <w:b/>
          <w:bCs/>
        </w:rPr>
      </w:pPr>
    </w:p>
    <w:p w:rsidR="3D6F41FD" w:rsidP="3D6F41FD" w:rsidRDefault="3D6F41FD" w14:paraId="333CBEDB" w14:textId="4613D2F3">
      <w:pPr>
        <w:rPr>
          <w:rFonts w:ascii="Times New Roman" w:hAnsi="Times New Roman" w:eastAsia="Times New Roman" w:cs="Times New Roman"/>
          <w:b/>
          <w:bCs/>
        </w:rPr>
      </w:pPr>
    </w:p>
    <w:p w:rsidR="3D6F41FD" w:rsidP="3D6F41FD" w:rsidRDefault="3D6F41FD" w14:paraId="24E2E084" w14:textId="0431AEE0">
      <w:pPr>
        <w:rPr>
          <w:rFonts w:ascii="Times New Roman" w:hAnsi="Times New Roman" w:eastAsia="Times New Roman" w:cs="Times New Roman"/>
          <w:b/>
          <w:bCs/>
        </w:rPr>
      </w:pPr>
    </w:p>
    <w:p w:rsidR="3D6F41FD" w:rsidP="3D6F41FD" w:rsidRDefault="3D6F41FD" w14:paraId="25D79EBC" w14:textId="1E61410A">
      <w:pPr>
        <w:rPr>
          <w:rFonts w:ascii="Times New Roman" w:hAnsi="Times New Roman" w:eastAsia="Times New Roman" w:cs="Times New Roman"/>
          <w:b/>
          <w:bCs/>
        </w:rPr>
      </w:pPr>
    </w:p>
    <w:p w:rsidR="3D6F41FD" w:rsidP="3D6F41FD" w:rsidRDefault="3D6F41FD" w14:paraId="65F93F10" w14:textId="7C8AFA6E">
      <w:pPr>
        <w:rPr>
          <w:rFonts w:ascii="Times New Roman" w:hAnsi="Times New Roman" w:eastAsia="Times New Roman" w:cs="Times New Roman"/>
          <w:b/>
          <w:bCs/>
        </w:rPr>
      </w:pPr>
    </w:p>
    <w:p w:rsidR="00FF56E7" w:rsidP="3D6F41FD" w:rsidRDefault="00FF56E7" w14:paraId="5C16CF33" w14:textId="77777777">
      <w:pPr>
        <w:rPr>
          <w:rFonts w:ascii="Times New Roman" w:hAnsi="Times New Roman" w:eastAsia="Times New Roman" w:cs="Times New Roman"/>
          <w:b/>
          <w:bCs/>
        </w:rPr>
      </w:pPr>
    </w:p>
    <w:p w:rsidR="00EB3303" w:rsidP="3D6F41FD" w:rsidRDefault="00EB3303" w14:paraId="7D7804E2" w14:textId="77777777">
      <w:pPr>
        <w:rPr>
          <w:rFonts w:ascii="Times New Roman" w:hAnsi="Times New Roman" w:eastAsia="Times New Roman" w:cs="Times New Roman"/>
          <w:b/>
          <w:bCs/>
        </w:rPr>
      </w:pPr>
    </w:p>
    <w:p w:rsidR="00EB3303" w:rsidP="3D6F41FD" w:rsidRDefault="00EB3303" w14:paraId="0C0B5799" w14:textId="77777777">
      <w:pPr>
        <w:rPr>
          <w:rFonts w:ascii="Times New Roman" w:hAnsi="Times New Roman" w:eastAsia="Times New Roman" w:cs="Times New Roman"/>
          <w:b/>
          <w:bCs/>
        </w:rPr>
      </w:pPr>
    </w:p>
    <w:p w:rsidR="00EB3303" w:rsidP="3D6F41FD" w:rsidRDefault="00EB3303" w14:paraId="7F987985" w14:textId="77777777">
      <w:pPr>
        <w:rPr>
          <w:rFonts w:ascii="Times New Roman" w:hAnsi="Times New Roman" w:eastAsia="Times New Roman" w:cs="Times New Roman"/>
          <w:b/>
          <w:bCs/>
        </w:rPr>
      </w:pPr>
    </w:p>
    <w:p w:rsidR="00EB3303" w:rsidP="3D6F41FD" w:rsidRDefault="00EB3303" w14:paraId="5DC9A5F2" w14:textId="77777777">
      <w:pPr>
        <w:rPr>
          <w:rFonts w:ascii="Times New Roman" w:hAnsi="Times New Roman" w:eastAsia="Times New Roman" w:cs="Times New Roman"/>
          <w:b/>
          <w:bCs/>
        </w:rPr>
      </w:pPr>
    </w:p>
    <w:p w:rsidR="00EB3303" w:rsidP="3D6F41FD" w:rsidRDefault="00EB3303" w14:paraId="62C37BAC" w14:textId="77777777">
      <w:pPr>
        <w:rPr>
          <w:rFonts w:ascii="Times New Roman" w:hAnsi="Times New Roman" w:eastAsia="Times New Roman" w:cs="Times New Roman"/>
          <w:b/>
          <w:bCs/>
        </w:rPr>
      </w:pPr>
    </w:p>
    <w:p w:rsidR="00EB3303" w:rsidP="3D6F41FD" w:rsidRDefault="00EB3303" w14:paraId="59483100" w14:textId="77777777">
      <w:pPr>
        <w:rPr>
          <w:rFonts w:ascii="Times New Roman" w:hAnsi="Times New Roman" w:eastAsia="Times New Roman" w:cs="Times New Roman"/>
          <w:b/>
          <w:bCs/>
        </w:rPr>
      </w:pPr>
    </w:p>
    <w:p w:rsidR="797AF33F" w:rsidP="3D6F41FD" w:rsidRDefault="797AF33F" w14:paraId="0EC9B91E" w14:textId="2CE1B2B1">
      <w:pPr>
        <w:rPr>
          <w:rFonts w:ascii="Times New Roman" w:hAnsi="Times New Roman" w:eastAsia="Times New Roman" w:cs="Times New Roman"/>
          <w:b/>
          <w:bCs/>
        </w:rPr>
      </w:pPr>
      <w:r w:rsidRPr="3D6F41FD">
        <w:rPr>
          <w:rFonts w:ascii="Times New Roman" w:hAnsi="Times New Roman" w:eastAsia="Times New Roman" w:cs="Times New Roman"/>
          <w:b/>
          <w:bCs/>
        </w:rPr>
        <w:lastRenderedPageBreak/>
        <w:t xml:space="preserve">Actividad </w:t>
      </w:r>
      <w:r w:rsidR="00FF56E7">
        <w:rPr>
          <w:rFonts w:ascii="Times New Roman" w:hAnsi="Times New Roman" w:eastAsia="Times New Roman" w:cs="Times New Roman"/>
          <w:b/>
          <w:bCs/>
        </w:rPr>
        <w:t>6</w:t>
      </w:r>
    </w:p>
    <w:p w:rsidR="797AF33F" w:rsidP="3D6F41FD" w:rsidRDefault="797AF33F" w14:paraId="6DE9222A" w14:textId="028E164E">
      <w:pPr>
        <w:pStyle w:val="Prrafodelista"/>
        <w:numPr>
          <w:ilvl w:val="0"/>
          <w:numId w:val="1"/>
        </w:numPr>
        <w:rPr>
          <w:rFonts w:ascii="Times New Roman" w:hAnsi="Times New Roman" w:eastAsia="Times New Roman" w:cs="Times New Roman"/>
        </w:rPr>
      </w:pPr>
      <w:r w:rsidRPr="3D6F41FD">
        <w:rPr>
          <w:rFonts w:ascii="Times New Roman" w:hAnsi="Times New Roman" w:eastAsia="Times New Roman" w:cs="Times New Roman"/>
        </w:rPr>
        <w:t>Vuelve a posicionarte como un estudiante de último año de Pedagogía en Matemática y Física y reúnete en grupo</w:t>
      </w:r>
      <w:r w:rsidRPr="3D6F41FD" w:rsidR="3B80D0CC">
        <w:rPr>
          <w:rFonts w:ascii="Times New Roman" w:hAnsi="Times New Roman" w:eastAsia="Times New Roman" w:cs="Times New Roman"/>
        </w:rPr>
        <w:t xml:space="preserve"> para diseñar una actividad, clase, unidad, etc. Utilizando el modelo de Van Hiele para la Enseñanza de la Geometría.</w:t>
      </w:r>
      <w:r w:rsidRPr="3D6F41FD" w:rsidR="6255E54D">
        <w:rPr>
          <w:rFonts w:ascii="Times New Roman" w:hAnsi="Times New Roman" w:eastAsia="Times New Roman" w:cs="Times New Roman"/>
        </w:rPr>
        <w:t xml:space="preserve"> Para ello, utilicen algunos de los Objetivos de Aprendizaje que tienen designado</w:t>
      </w:r>
      <w:r w:rsidRPr="3D6F41FD" w:rsidR="6133570C">
        <w:rPr>
          <w:rFonts w:ascii="Times New Roman" w:hAnsi="Times New Roman" w:eastAsia="Times New Roman" w:cs="Times New Roman"/>
        </w:rPr>
        <w:t>s</w:t>
      </w:r>
      <w:r w:rsidRPr="3D6F41FD" w:rsidR="6255E54D">
        <w:rPr>
          <w:rFonts w:ascii="Times New Roman" w:hAnsi="Times New Roman" w:eastAsia="Times New Roman" w:cs="Times New Roman"/>
        </w:rPr>
        <w:t xml:space="preserve"> en sus Centros de Práctica.</w:t>
      </w:r>
    </w:p>
    <w:sectPr w:rsidR="797AF33F">
      <w:headerReference w:type="default" r:id="rId13"/>
      <w:footerReference w:type="default" r:id="rId14"/>
      <w:pgSz w:w="11906" w:h="16838" w:orient="portrait"/>
      <w:pgMar w:top="1440" w:right="1440" w:bottom="54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D1DF4" w:rsidRDefault="00DD1DF4" w14:paraId="74C26C54" w14:textId="77777777">
      <w:pPr>
        <w:spacing w:after="0" w:line="240" w:lineRule="auto"/>
      </w:pPr>
      <w:r>
        <w:separator/>
      </w:r>
    </w:p>
  </w:endnote>
  <w:endnote w:type="continuationSeparator" w:id="0">
    <w:p w:rsidR="00DD1DF4" w:rsidRDefault="00DD1DF4" w14:paraId="0626DC1E" w14:textId="77777777">
      <w:pPr>
        <w:spacing w:after="0" w:line="240" w:lineRule="auto"/>
      </w:pPr>
      <w:r>
        <w:continuationSeparator/>
      </w:r>
    </w:p>
  </w:endnote>
  <w:endnote w:type="continuationNotice" w:id="1">
    <w:p w:rsidR="00DD1DF4" w:rsidRDefault="00DD1DF4" w14:paraId="269B3BB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6998367" w:rsidTr="06998367" w14:paraId="47399648" w14:textId="77777777">
      <w:trPr>
        <w:trHeight w:val="300"/>
      </w:trPr>
      <w:tc>
        <w:tcPr>
          <w:tcW w:w="3005" w:type="dxa"/>
        </w:tcPr>
        <w:p w:rsidR="06998367" w:rsidP="06998367" w:rsidRDefault="06998367" w14:paraId="7BF77568" w14:textId="214CF63B">
          <w:pPr>
            <w:pStyle w:val="Encabezado"/>
            <w:ind w:left="-115"/>
          </w:pPr>
        </w:p>
      </w:tc>
      <w:tc>
        <w:tcPr>
          <w:tcW w:w="3005" w:type="dxa"/>
        </w:tcPr>
        <w:p w:rsidR="06998367" w:rsidP="06998367" w:rsidRDefault="06998367" w14:paraId="574E8F64" w14:textId="0B644431">
          <w:pPr>
            <w:pStyle w:val="Encabezado"/>
            <w:jc w:val="center"/>
          </w:pPr>
        </w:p>
      </w:tc>
      <w:tc>
        <w:tcPr>
          <w:tcW w:w="3005" w:type="dxa"/>
        </w:tcPr>
        <w:p w:rsidR="06998367" w:rsidP="06998367" w:rsidRDefault="06998367" w14:paraId="182F3CAB" w14:textId="65120178">
          <w:pPr>
            <w:pStyle w:val="Encabezado"/>
            <w:ind w:right="-115"/>
            <w:jc w:val="right"/>
          </w:pPr>
        </w:p>
      </w:tc>
    </w:tr>
  </w:tbl>
  <w:p w:rsidR="06998367" w:rsidP="06998367" w:rsidRDefault="06998367" w14:paraId="77450194" w14:textId="3F278E2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D1DF4" w:rsidRDefault="00DD1DF4" w14:paraId="3F0FDEF1" w14:textId="77777777">
      <w:pPr>
        <w:spacing w:after="0" w:line="240" w:lineRule="auto"/>
      </w:pPr>
      <w:r>
        <w:separator/>
      </w:r>
    </w:p>
  </w:footnote>
  <w:footnote w:type="continuationSeparator" w:id="0">
    <w:p w:rsidR="00DD1DF4" w:rsidRDefault="00DD1DF4" w14:paraId="1B21CB91" w14:textId="77777777">
      <w:pPr>
        <w:spacing w:after="0" w:line="240" w:lineRule="auto"/>
      </w:pPr>
      <w:r>
        <w:continuationSeparator/>
      </w:r>
    </w:p>
  </w:footnote>
  <w:footnote w:type="continuationNotice" w:id="1">
    <w:p w:rsidR="00DD1DF4" w:rsidRDefault="00DD1DF4" w14:paraId="48B49E5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6998367" w:rsidTr="06998367" w14:paraId="5EFE6E58" w14:textId="77777777">
      <w:trPr>
        <w:trHeight w:val="300"/>
      </w:trPr>
      <w:tc>
        <w:tcPr>
          <w:tcW w:w="3005" w:type="dxa"/>
        </w:tcPr>
        <w:p w:rsidR="06998367" w:rsidP="06998367" w:rsidRDefault="06998367" w14:paraId="754B7943" w14:textId="5C6276A5">
          <w:pPr>
            <w:pStyle w:val="Encabezado"/>
            <w:ind w:left="-115"/>
          </w:pPr>
          <w:r>
            <w:rPr>
              <w:noProof/>
            </w:rPr>
            <w:drawing>
              <wp:inline distT="0" distB="0" distL="0" distR="0" wp14:anchorId="2420D106" wp14:editId="37A6822E">
                <wp:extent cx="752475" cy="527158"/>
                <wp:effectExtent l="0" t="0" r="0" b="0"/>
                <wp:docPr id="460286024" name="Imagen 460286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2475" cy="5271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:rsidR="06998367" w:rsidP="06998367" w:rsidRDefault="06998367" w14:paraId="7BCBF5C3" w14:textId="392E30B1">
          <w:pPr>
            <w:pStyle w:val="Encabezado"/>
            <w:jc w:val="center"/>
          </w:pPr>
        </w:p>
      </w:tc>
      <w:tc>
        <w:tcPr>
          <w:tcW w:w="3005" w:type="dxa"/>
        </w:tcPr>
        <w:p w:rsidR="06998367" w:rsidP="06998367" w:rsidRDefault="06998367" w14:paraId="3A0EC63A" w14:textId="196E40FF">
          <w:pPr>
            <w:pStyle w:val="Encabezado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9E1313" wp14:editId="000CA3E0">
                <wp:extent cx="1091046" cy="454111"/>
                <wp:effectExtent l="0" t="0" r="0" b="0"/>
                <wp:docPr id="14643596" name="Imagen 146435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1046" cy="4541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6998367" w:rsidP="06998367" w:rsidRDefault="06998367" w14:paraId="1E88E3E4" w14:textId="6C6830BC">
    <w:pPr>
      <w:pStyle w:val="Encabezado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9D43"/>
    <w:multiLevelType w:val="hybridMultilevel"/>
    <w:tmpl w:val="C986A31E"/>
    <w:lvl w:ilvl="0" w:tplc="1E46AFC4">
      <w:start w:val="1"/>
      <w:numFmt w:val="lowerLetter"/>
      <w:lvlText w:val="%1)"/>
      <w:lvlJc w:val="left"/>
      <w:pPr>
        <w:ind w:left="720" w:hanging="360"/>
      </w:pPr>
    </w:lvl>
    <w:lvl w:ilvl="1" w:tplc="71C86434">
      <w:start w:val="1"/>
      <w:numFmt w:val="lowerLetter"/>
      <w:lvlText w:val="%2."/>
      <w:lvlJc w:val="left"/>
      <w:pPr>
        <w:ind w:left="1440" w:hanging="360"/>
      </w:pPr>
    </w:lvl>
    <w:lvl w:ilvl="2" w:tplc="A8C4D6E0">
      <w:start w:val="1"/>
      <w:numFmt w:val="lowerRoman"/>
      <w:lvlText w:val="%3."/>
      <w:lvlJc w:val="right"/>
      <w:pPr>
        <w:ind w:left="2160" w:hanging="180"/>
      </w:pPr>
    </w:lvl>
    <w:lvl w:ilvl="3" w:tplc="FFD4FE14">
      <w:start w:val="1"/>
      <w:numFmt w:val="decimal"/>
      <w:lvlText w:val="%4."/>
      <w:lvlJc w:val="left"/>
      <w:pPr>
        <w:ind w:left="2880" w:hanging="360"/>
      </w:pPr>
    </w:lvl>
    <w:lvl w:ilvl="4" w:tplc="EFB23030">
      <w:start w:val="1"/>
      <w:numFmt w:val="lowerLetter"/>
      <w:lvlText w:val="%5."/>
      <w:lvlJc w:val="left"/>
      <w:pPr>
        <w:ind w:left="3600" w:hanging="360"/>
      </w:pPr>
    </w:lvl>
    <w:lvl w:ilvl="5" w:tplc="EDB28366">
      <w:start w:val="1"/>
      <w:numFmt w:val="lowerRoman"/>
      <w:lvlText w:val="%6."/>
      <w:lvlJc w:val="right"/>
      <w:pPr>
        <w:ind w:left="4320" w:hanging="180"/>
      </w:pPr>
    </w:lvl>
    <w:lvl w:ilvl="6" w:tplc="6D886B70">
      <w:start w:val="1"/>
      <w:numFmt w:val="decimal"/>
      <w:lvlText w:val="%7."/>
      <w:lvlJc w:val="left"/>
      <w:pPr>
        <w:ind w:left="5040" w:hanging="360"/>
      </w:pPr>
    </w:lvl>
    <w:lvl w:ilvl="7" w:tplc="17C0907C">
      <w:start w:val="1"/>
      <w:numFmt w:val="lowerLetter"/>
      <w:lvlText w:val="%8."/>
      <w:lvlJc w:val="left"/>
      <w:pPr>
        <w:ind w:left="5760" w:hanging="360"/>
      </w:pPr>
    </w:lvl>
    <w:lvl w:ilvl="8" w:tplc="60BC7C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1D3E5"/>
    <w:multiLevelType w:val="hybridMultilevel"/>
    <w:tmpl w:val="E10285EA"/>
    <w:lvl w:ilvl="0" w:tplc="DBB2C358">
      <w:start w:val="1"/>
      <w:numFmt w:val="lowerLetter"/>
      <w:lvlText w:val="%1)"/>
      <w:lvlJc w:val="left"/>
      <w:pPr>
        <w:ind w:left="720" w:hanging="360"/>
      </w:pPr>
    </w:lvl>
    <w:lvl w:ilvl="1" w:tplc="9886E96C">
      <w:start w:val="1"/>
      <w:numFmt w:val="lowerLetter"/>
      <w:lvlText w:val="%2."/>
      <w:lvlJc w:val="left"/>
      <w:pPr>
        <w:ind w:left="1440" w:hanging="360"/>
      </w:pPr>
    </w:lvl>
    <w:lvl w:ilvl="2" w:tplc="6E44C564">
      <w:start w:val="1"/>
      <w:numFmt w:val="lowerRoman"/>
      <w:lvlText w:val="%3."/>
      <w:lvlJc w:val="right"/>
      <w:pPr>
        <w:ind w:left="2160" w:hanging="180"/>
      </w:pPr>
    </w:lvl>
    <w:lvl w:ilvl="3" w:tplc="277E532E">
      <w:start w:val="1"/>
      <w:numFmt w:val="decimal"/>
      <w:lvlText w:val="%4."/>
      <w:lvlJc w:val="left"/>
      <w:pPr>
        <w:ind w:left="2880" w:hanging="360"/>
      </w:pPr>
    </w:lvl>
    <w:lvl w:ilvl="4" w:tplc="94201ACC">
      <w:start w:val="1"/>
      <w:numFmt w:val="lowerLetter"/>
      <w:lvlText w:val="%5."/>
      <w:lvlJc w:val="left"/>
      <w:pPr>
        <w:ind w:left="3600" w:hanging="360"/>
      </w:pPr>
    </w:lvl>
    <w:lvl w:ilvl="5" w:tplc="72C8F6E6">
      <w:start w:val="1"/>
      <w:numFmt w:val="lowerRoman"/>
      <w:lvlText w:val="%6."/>
      <w:lvlJc w:val="right"/>
      <w:pPr>
        <w:ind w:left="4320" w:hanging="180"/>
      </w:pPr>
    </w:lvl>
    <w:lvl w:ilvl="6" w:tplc="79F8994C">
      <w:start w:val="1"/>
      <w:numFmt w:val="decimal"/>
      <w:lvlText w:val="%7."/>
      <w:lvlJc w:val="left"/>
      <w:pPr>
        <w:ind w:left="5040" w:hanging="360"/>
      </w:pPr>
    </w:lvl>
    <w:lvl w:ilvl="7" w:tplc="60C6E744">
      <w:start w:val="1"/>
      <w:numFmt w:val="lowerLetter"/>
      <w:lvlText w:val="%8."/>
      <w:lvlJc w:val="left"/>
      <w:pPr>
        <w:ind w:left="5760" w:hanging="360"/>
      </w:pPr>
    </w:lvl>
    <w:lvl w:ilvl="8" w:tplc="D5EA31F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724A3"/>
    <w:multiLevelType w:val="hybridMultilevel"/>
    <w:tmpl w:val="02C8206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2B4"/>
    <w:multiLevelType w:val="hybridMultilevel"/>
    <w:tmpl w:val="48EAC48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510D1C"/>
    <w:multiLevelType w:val="hybridMultilevel"/>
    <w:tmpl w:val="A8CACE5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D3DEC4"/>
    <w:multiLevelType w:val="hybridMultilevel"/>
    <w:tmpl w:val="79CAD5A0"/>
    <w:lvl w:ilvl="0" w:tplc="FBB869A0">
      <w:start w:val="1"/>
      <w:numFmt w:val="lowerLetter"/>
      <w:lvlText w:val="%1)"/>
      <w:lvlJc w:val="left"/>
      <w:pPr>
        <w:ind w:left="720" w:hanging="360"/>
      </w:pPr>
    </w:lvl>
    <w:lvl w:ilvl="1" w:tplc="863E7F60">
      <w:start w:val="1"/>
      <w:numFmt w:val="lowerLetter"/>
      <w:lvlText w:val="%2."/>
      <w:lvlJc w:val="left"/>
      <w:pPr>
        <w:ind w:left="1440" w:hanging="360"/>
      </w:pPr>
    </w:lvl>
    <w:lvl w:ilvl="2" w:tplc="012681D4">
      <w:start w:val="1"/>
      <w:numFmt w:val="lowerRoman"/>
      <w:lvlText w:val="%3."/>
      <w:lvlJc w:val="right"/>
      <w:pPr>
        <w:ind w:left="2160" w:hanging="180"/>
      </w:pPr>
    </w:lvl>
    <w:lvl w:ilvl="3" w:tplc="271E24FC">
      <w:start w:val="1"/>
      <w:numFmt w:val="decimal"/>
      <w:lvlText w:val="%4."/>
      <w:lvlJc w:val="left"/>
      <w:pPr>
        <w:ind w:left="2880" w:hanging="360"/>
      </w:pPr>
    </w:lvl>
    <w:lvl w:ilvl="4" w:tplc="27D2FEA0">
      <w:start w:val="1"/>
      <w:numFmt w:val="lowerLetter"/>
      <w:lvlText w:val="%5."/>
      <w:lvlJc w:val="left"/>
      <w:pPr>
        <w:ind w:left="3600" w:hanging="360"/>
      </w:pPr>
    </w:lvl>
    <w:lvl w:ilvl="5" w:tplc="DB2CA9AC">
      <w:start w:val="1"/>
      <w:numFmt w:val="lowerRoman"/>
      <w:lvlText w:val="%6."/>
      <w:lvlJc w:val="right"/>
      <w:pPr>
        <w:ind w:left="4320" w:hanging="180"/>
      </w:pPr>
    </w:lvl>
    <w:lvl w:ilvl="6" w:tplc="95B6EA94">
      <w:start w:val="1"/>
      <w:numFmt w:val="decimal"/>
      <w:lvlText w:val="%7."/>
      <w:lvlJc w:val="left"/>
      <w:pPr>
        <w:ind w:left="5040" w:hanging="360"/>
      </w:pPr>
    </w:lvl>
    <w:lvl w:ilvl="7" w:tplc="B5040F44">
      <w:start w:val="1"/>
      <w:numFmt w:val="lowerLetter"/>
      <w:lvlText w:val="%8."/>
      <w:lvlJc w:val="left"/>
      <w:pPr>
        <w:ind w:left="5760" w:hanging="360"/>
      </w:pPr>
    </w:lvl>
    <w:lvl w:ilvl="8" w:tplc="FCA4AE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04284C"/>
    <w:multiLevelType w:val="hybridMultilevel"/>
    <w:tmpl w:val="988810F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3932E3"/>
    <w:multiLevelType w:val="hybridMultilevel"/>
    <w:tmpl w:val="BCA48F68"/>
    <w:lvl w:ilvl="0" w:tplc="5EF8BB58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28870961">
    <w:abstractNumId w:val="0"/>
  </w:num>
  <w:num w:numId="2" w16cid:durableId="1289705509">
    <w:abstractNumId w:val="5"/>
  </w:num>
  <w:num w:numId="3" w16cid:durableId="581452505">
    <w:abstractNumId w:val="1"/>
  </w:num>
  <w:num w:numId="4" w16cid:durableId="952634899">
    <w:abstractNumId w:val="3"/>
  </w:num>
  <w:num w:numId="5" w16cid:durableId="52316958">
    <w:abstractNumId w:val="2"/>
  </w:num>
  <w:num w:numId="6" w16cid:durableId="1478375596">
    <w:abstractNumId w:val="6"/>
  </w:num>
  <w:num w:numId="7" w16cid:durableId="1458570091">
    <w:abstractNumId w:val="4"/>
  </w:num>
  <w:num w:numId="8" w16cid:durableId="8344207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EE76DFE"/>
    <w:rsid w:val="00010E2E"/>
    <w:rsid w:val="00033395"/>
    <w:rsid w:val="000413DD"/>
    <w:rsid w:val="00063E9A"/>
    <w:rsid w:val="00070158"/>
    <w:rsid w:val="000858C7"/>
    <w:rsid w:val="0009314F"/>
    <w:rsid w:val="000B6968"/>
    <w:rsid w:val="00103E81"/>
    <w:rsid w:val="0011336E"/>
    <w:rsid w:val="00115A1F"/>
    <w:rsid w:val="00154F17"/>
    <w:rsid w:val="00181049"/>
    <w:rsid w:val="001B200C"/>
    <w:rsid w:val="001D09A4"/>
    <w:rsid w:val="001F1033"/>
    <w:rsid w:val="00217A86"/>
    <w:rsid w:val="00233711"/>
    <w:rsid w:val="002630E1"/>
    <w:rsid w:val="00273176"/>
    <w:rsid w:val="00311460"/>
    <w:rsid w:val="003222A0"/>
    <w:rsid w:val="00331B23"/>
    <w:rsid w:val="00345E5C"/>
    <w:rsid w:val="00376D8F"/>
    <w:rsid w:val="00384DF5"/>
    <w:rsid w:val="0039749D"/>
    <w:rsid w:val="003C4127"/>
    <w:rsid w:val="003C4D56"/>
    <w:rsid w:val="003F0203"/>
    <w:rsid w:val="00413541"/>
    <w:rsid w:val="0042028A"/>
    <w:rsid w:val="00444DC5"/>
    <w:rsid w:val="0047344E"/>
    <w:rsid w:val="004773B2"/>
    <w:rsid w:val="00483E8B"/>
    <w:rsid w:val="00493D85"/>
    <w:rsid w:val="004D5E46"/>
    <w:rsid w:val="004F70ED"/>
    <w:rsid w:val="00505474"/>
    <w:rsid w:val="0051203E"/>
    <w:rsid w:val="00536490"/>
    <w:rsid w:val="00576104"/>
    <w:rsid w:val="005B1FAC"/>
    <w:rsid w:val="005C3168"/>
    <w:rsid w:val="005C4AFA"/>
    <w:rsid w:val="00610720"/>
    <w:rsid w:val="00611ECB"/>
    <w:rsid w:val="0063723A"/>
    <w:rsid w:val="00652D81"/>
    <w:rsid w:val="00660F3F"/>
    <w:rsid w:val="006D149D"/>
    <w:rsid w:val="006D173A"/>
    <w:rsid w:val="00706F6B"/>
    <w:rsid w:val="00761E25"/>
    <w:rsid w:val="00783B44"/>
    <w:rsid w:val="00785784"/>
    <w:rsid w:val="0079074C"/>
    <w:rsid w:val="007908B9"/>
    <w:rsid w:val="007B6311"/>
    <w:rsid w:val="007D224A"/>
    <w:rsid w:val="007F41A5"/>
    <w:rsid w:val="007F7F75"/>
    <w:rsid w:val="00816B91"/>
    <w:rsid w:val="00830995"/>
    <w:rsid w:val="008334CC"/>
    <w:rsid w:val="0084531D"/>
    <w:rsid w:val="00846385"/>
    <w:rsid w:val="0089351B"/>
    <w:rsid w:val="00894CEF"/>
    <w:rsid w:val="00913045"/>
    <w:rsid w:val="0093271A"/>
    <w:rsid w:val="009330A0"/>
    <w:rsid w:val="009409E2"/>
    <w:rsid w:val="009609A0"/>
    <w:rsid w:val="009670F6"/>
    <w:rsid w:val="00972FC0"/>
    <w:rsid w:val="009968A4"/>
    <w:rsid w:val="00997697"/>
    <w:rsid w:val="00A1780F"/>
    <w:rsid w:val="00A764B2"/>
    <w:rsid w:val="00A808D0"/>
    <w:rsid w:val="00A94523"/>
    <w:rsid w:val="00B03025"/>
    <w:rsid w:val="00B06F5B"/>
    <w:rsid w:val="00B114E2"/>
    <w:rsid w:val="00B17099"/>
    <w:rsid w:val="00B331CA"/>
    <w:rsid w:val="00B423A0"/>
    <w:rsid w:val="00B74543"/>
    <w:rsid w:val="00BB6D95"/>
    <w:rsid w:val="00BC40D1"/>
    <w:rsid w:val="00C0137B"/>
    <w:rsid w:val="00C03956"/>
    <w:rsid w:val="00C31D9A"/>
    <w:rsid w:val="00C851DF"/>
    <w:rsid w:val="00D12F4D"/>
    <w:rsid w:val="00D4682C"/>
    <w:rsid w:val="00DB788A"/>
    <w:rsid w:val="00DD1DF4"/>
    <w:rsid w:val="00E028E2"/>
    <w:rsid w:val="00E075D6"/>
    <w:rsid w:val="00E17CE5"/>
    <w:rsid w:val="00E33487"/>
    <w:rsid w:val="00E548B7"/>
    <w:rsid w:val="00E6198B"/>
    <w:rsid w:val="00E97424"/>
    <w:rsid w:val="00EAF697"/>
    <w:rsid w:val="00EB3303"/>
    <w:rsid w:val="00EB736E"/>
    <w:rsid w:val="00EB77D3"/>
    <w:rsid w:val="00F04691"/>
    <w:rsid w:val="00F25077"/>
    <w:rsid w:val="00F54FAA"/>
    <w:rsid w:val="00FD3F49"/>
    <w:rsid w:val="00FE1DA0"/>
    <w:rsid w:val="00FF03F7"/>
    <w:rsid w:val="00FF5029"/>
    <w:rsid w:val="00FF56E7"/>
    <w:rsid w:val="02E030FE"/>
    <w:rsid w:val="035F4F26"/>
    <w:rsid w:val="036D04E6"/>
    <w:rsid w:val="042F98D9"/>
    <w:rsid w:val="050610D0"/>
    <w:rsid w:val="050AA066"/>
    <w:rsid w:val="0613662A"/>
    <w:rsid w:val="062D69A8"/>
    <w:rsid w:val="06998367"/>
    <w:rsid w:val="077018AC"/>
    <w:rsid w:val="07AFFCA2"/>
    <w:rsid w:val="07FA2609"/>
    <w:rsid w:val="08D38A5A"/>
    <w:rsid w:val="094F0386"/>
    <w:rsid w:val="09EA467A"/>
    <w:rsid w:val="0A168C5B"/>
    <w:rsid w:val="0AED638B"/>
    <w:rsid w:val="0B570632"/>
    <w:rsid w:val="0B8DFE12"/>
    <w:rsid w:val="0C52689E"/>
    <w:rsid w:val="0E0A95B8"/>
    <w:rsid w:val="0E31AD95"/>
    <w:rsid w:val="0E740170"/>
    <w:rsid w:val="0E9FBCCE"/>
    <w:rsid w:val="0EA4C151"/>
    <w:rsid w:val="1146CCA4"/>
    <w:rsid w:val="12D0DACD"/>
    <w:rsid w:val="12D18C0D"/>
    <w:rsid w:val="13CBAEAF"/>
    <w:rsid w:val="145290F3"/>
    <w:rsid w:val="1477E264"/>
    <w:rsid w:val="150888B1"/>
    <w:rsid w:val="1643FAB2"/>
    <w:rsid w:val="16638BC8"/>
    <w:rsid w:val="16A09E4D"/>
    <w:rsid w:val="1B0C863E"/>
    <w:rsid w:val="1EA9578E"/>
    <w:rsid w:val="1EBDCFA8"/>
    <w:rsid w:val="1F1C4D4F"/>
    <w:rsid w:val="1F77C6BE"/>
    <w:rsid w:val="20490007"/>
    <w:rsid w:val="22CBDFE7"/>
    <w:rsid w:val="231E42E8"/>
    <w:rsid w:val="232A667A"/>
    <w:rsid w:val="23D95613"/>
    <w:rsid w:val="2501FB82"/>
    <w:rsid w:val="250D0040"/>
    <w:rsid w:val="258E4E95"/>
    <w:rsid w:val="2644D446"/>
    <w:rsid w:val="2795D50F"/>
    <w:rsid w:val="27DB0040"/>
    <w:rsid w:val="27DE8EB0"/>
    <w:rsid w:val="283F38E7"/>
    <w:rsid w:val="29540A3E"/>
    <w:rsid w:val="29656FA6"/>
    <w:rsid w:val="296A3D44"/>
    <w:rsid w:val="2A431AA4"/>
    <w:rsid w:val="2B4FC889"/>
    <w:rsid w:val="2B7396BA"/>
    <w:rsid w:val="2C5B70D6"/>
    <w:rsid w:val="2C66004B"/>
    <w:rsid w:val="2D6EBADA"/>
    <w:rsid w:val="2D8B0C71"/>
    <w:rsid w:val="2DE26C35"/>
    <w:rsid w:val="2E12AE0D"/>
    <w:rsid w:val="2EE76DFE"/>
    <w:rsid w:val="301058AA"/>
    <w:rsid w:val="308AB593"/>
    <w:rsid w:val="322D19CA"/>
    <w:rsid w:val="322EA4E3"/>
    <w:rsid w:val="34543A4F"/>
    <w:rsid w:val="3682B9A7"/>
    <w:rsid w:val="36EC42B8"/>
    <w:rsid w:val="37C5EA8B"/>
    <w:rsid w:val="3929B823"/>
    <w:rsid w:val="396E37D6"/>
    <w:rsid w:val="396E4582"/>
    <w:rsid w:val="39DAC310"/>
    <w:rsid w:val="3ABFFD14"/>
    <w:rsid w:val="3ADE4BA9"/>
    <w:rsid w:val="3B80D0CC"/>
    <w:rsid w:val="3B97F92C"/>
    <w:rsid w:val="3C1C9B9F"/>
    <w:rsid w:val="3D6F41FD"/>
    <w:rsid w:val="3DAB0FF6"/>
    <w:rsid w:val="3DFC5296"/>
    <w:rsid w:val="3E26304D"/>
    <w:rsid w:val="3E734649"/>
    <w:rsid w:val="3F45FA16"/>
    <w:rsid w:val="401747DA"/>
    <w:rsid w:val="446461A0"/>
    <w:rsid w:val="4603AC69"/>
    <w:rsid w:val="4649473E"/>
    <w:rsid w:val="473E4289"/>
    <w:rsid w:val="4965CD76"/>
    <w:rsid w:val="49EC69FB"/>
    <w:rsid w:val="4AA028B9"/>
    <w:rsid w:val="4CB3A11E"/>
    <w:rsid w:val="4CFB10BC"/>
    <w:rsid w:val="4D1067C6"/>
    <w:rsid w:val="4EBC105D"/>
    <w:rsid w:val="4F98E5DE"/>
    <w:rsid w:val="50864C1E"/>
    <w:rsid w:val="50896065"/>
    <w:rsid w:val="5216B565"/>
    <w:rsid w:val="5294175E"/>
    <w:rsid w:val="55856AD2"/>
    <w:rsid w:val="55AFB45C"/>
    <w:rsid w:val="56EFCC49"/>
    <w:rsid w:val="57A74E42"/>
    <w:rsid w:val="58679746"/>
    <w:rsid w:val="586BD835"/>
    <w:rsid w:val="5A1898DB"/>
    <w:rsid w:val="5A2BE206"/>
    <w:rsid w:val="5A7589CF"/>
    <w:rsid w:val="5CD12A82"/>
    <w:rsid w:val="5CEDBB90"/>
    <w:rsid w:val="5D19DE4E"/>
    <w:rsid w:val="5D6BEED1"/>
    <w:rsid w:val="5EA59BFD"/>
    <w:rsid w:val="5EB9387E"/>
    <w:rsid w:val="5F7523AD"/>
    <w:rsid w:val="60917034"/>
    <w:rsid w:val="6133570C"/>
    <w:rsid w:val="61644235"/>
    <w:rsid w:val="61FFD6CD"/>
    <w:rsid w:val="6255E54D"/>
    <w:rsid w:val="62DF5786"/>
    <w:rsid w:val="631582BF"/>
    <w:rsid w:val="6416B439"/>
    <w:rsid w:val="64464BF7"/>
    <w:rsid w:val="64E49143"/>
    <w:rsid w:val="658B8AD3"/>
    <w:rsid w:val="659C036B"/>
    <w:rsid w:val="66452C95"/>
    <w:rsid w:val="66A05922"/>
    <w:rsid w:val="67849154"/>
    <w:rsid w:val="692A05E7"/>
    <w:rsid w:val="6D35CE52"/>
    <w:rsid w:val="6E0A2601"/>
    <w:rsid w:val="6E66BC75"/>
    <w:rsid w:val="6EAB899F"/>
    <w:rsid w:val="6F96AA92"/>
    <w:rsid w:val="6F9D01BD"/>
    <w:rsid w:val="706CE730"/>
    <w:rsid w:val="71702D73"/>
    <w:rsid w:val="718DFFD9"/>
    <w:rsid w:val="72253DD1"/>
    <w:rsid w:val="722972BC"/>
    <w:rsid w:val="725C882A"/>
    <w:rsid w:val="72AF344B"/>
    <w:rsid w:val="72E5B8D4"/>
    <w:rsid w:val="72EF463D"/>
    <w:rsid w:val="739C95CC"/>
    <w:rsid w:val="748DF56F"/>
    <w:rsid w:val="74F4B653"/>
    <w:rsid w:val="76935B4A"/>
    <w:rsid w:val="76CAEC31"/>
    <w:rsid w:val="777350F1"/>
    <w:rsid w:val="77EC3C43"/>
    <w:rsid w:val="78160C14"/>
    <w:rsid w:val="784CC92B"/>
    <w:rsid w:val="78D60843"/>
    <w:rsid w:val="797AF33F"/>
    <w:rsid w:val="798DBF59"/>
    <w:rsid w:val="7A05121B"/>
    <w:rsid w:val="7A6BB501"/>
    <w:rsid w:val="7A965E96"/>
    <w:rsid w:val="7B753912"/>
    <w:rsid w:val="7BA4E788"/>
    <w:rsid w:val="7BE105E0"/>
    <w:rsid w:val="7C690024"/>
    <w:rsid w:val="7CCC91D8"/>
    <w:rsid w:val="7CCFEC7E"/>
    <w:rsid w:val="7CE2CF4E"/>
    <w:rsid w:val="7CE69539"/>
    <w:rsid w:val="7E04E314"/>
    <w:rsid w:val="7E80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76DFE"/>
  <w15:chartTrackingRefBased/>
  <w15:docId w15:val="{D772C641-7B9B-4A90-9CE6-EFCB1B15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EncabezadoCar" w:customStyle="1">
    <w:name w:val="Encabezado Car"/>
    <w:basedOn w:val="Fuentedeprrafopredeter"/>
    <w:link w:val="Encabezado"/>
    <w:uiPriority w:val="99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header" Target="header1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image" Target="media/image6.png" Id="rId12" /><Relationship Type="http://schemas.microsoft.com/office/2020/10/relationships/intelligence" Target="intelligence2.xml" Id="rId17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image" Target="media/image5.png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image" Target="media/image4.png" Id="rId10" /><Relationship Type="http://schemas.openxmlformats.org/officeDocument/2006/relationships/webSettings" Target="webSettings.xml" Id="rId4" /><Relationship Type="http://schemas.openxmlformats.org/officeDocument/2006/relationships/image" Target="media/image3.png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Victoria Gabriela Garcés López (victoria.garces)</dc:creator>
  <keywords/>
  <dc:description/>
  <lastModifiedBy>Usuario invitado</lastModifiedBy>
  <revision>102</revision>
  <dcterms:created xsi:type="dcterms:W3CDTF">2024-08-20T01:23:00.0000000Z</dcterms:created>
  <dcterms:modified xsi:type="dcterms:W3CDTF">2024-09-11T18:21:22.4623645Z</dcterms:modified>
</coreProperties>
</file>