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B905" w14:textId="450FCBB2" w:rsidR="00442475" w:rsidRDefault="00442475" w:rsidP="00442475">
      <w:pPr>
        <w:jc w:val="center"/>
        <w:rPr>
          <w:rFonts w:ascii="Times New Roman" w:hAnsi="Times New Roman" w:cs="Times New Roman"/>
          <w:b/>
          <w:bCs/>
          <w:lang w:val="es-ES"/>
        </w:rPr>
      </w:pPr>
      <w:r w:rsidRPr="00442475">
        <w:rPr>
          <w:rFonts w:ascii="Times New Roman" w:hAnsi="Times New Roman" w:cs="Times New Roman"/>
          <w:b/>
          <w:bCs/>
          <w:lang w:val="es-ES"/>
        </w:rPr>
        <w:t>Ficha de lectura:  Manual de escritura para científicos sociales: cómo empezar y terminar una tesis, un libro o un artículo, Becker, Howard, 2011, capítulo: “Abrumado por la bibliografía”, pp. 171-187</w:t>
      </w:r>
    </w:p>
    <w:p w14:paraId="0A063A91" w14:textId="1B344E93" w:rsidR="00442475" w:rsidRDefault="00442475" w:rsidP="00442475">
      <w:pPr>
        <w:jc w:val="both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Referencia </w:t>
      </w:r>
      <w:commentRangeStart w:id="0"/>
      <w:r>
        <w:rPr>
          <w:rFonts w:ascii="Times New Roman" w:hAnsi="Times New Roman" w:cs="Times New Roman"/>
          <w:b/>
          <w:bCs/>
          <w:lang w:val="es-ES"/>
        </w:rPr>
        <w:t xml:space="preserve">bibliográfica </w:t>
      </w:r>
      <w:commentRangeEnd w:id="0"/>
      <w:r w:rsidR="00F74475">
        <w:rPr>
          <w:rStyle w:val="Refdecomentario"/>
        </w:rPr>
        <w:commentReference w:id="0"/>
      </w:r>
    </w:p>
    <w:p w14:paraId="40B71320" w14:textId="12D27812" w:rsidR="00442475" w:rsidRPr="00442475" w:rsidRDefault="00442475" w:rsidP="00442475">
      <w:pPr>
        <w:jc w:val="both"/>
        <w:rPr>
          <w:rFonts w:ascii="Times New Roman" w:hAnsi="Times New Roman" w:cs="Times New Roman"/>
          <w:lang w:val="es-ES"/>
        </w:rPr>
      </w:pPr>
      <w:r w:rsidRPr="00442475">
        <w:rPr>
          <w:rFonts w:ascii="Times New Roman" w:hAnsi="Times New Roman" w:cs="Times New Roman"/>
          <w:lang w:val="es-ES"/>
        </w:rPr>
        <w:t xml:space="preserve">Becker, H. (2011). “Abrumado por la bibliografía”. En </w:t>
      </w:r>
      <w:r w:rsidRPr="00442475">
        <w:rPr>
          <w:rFonts w:ascii="Times New Roman" w:hAnsi="Times New Roman" w:cs="Times New Roman"/>
          <w:i/>
          <w:iCs/>
          <w:lang w:val="es-ES"/>
        </w:rPr>
        <w:t>Manual de escritura para científicos sociales: cómo empezar y terminar una tesis, un libro o un artículo</w:t>
      </w:r>
      <w:r w:rsidRPr="00442475">
        <w:rPr>
          <w:rFonts w:ascii="Times New Roman" w:hAnsi="Times New Roman" w:cs="Times New Roman"/>
          <w:lang w:val="es-ES"/>
        </w:rPr>
        <w:t>, (ed. pp. 171-187). Buenos Aires: Siglo Veintiuno Editores.</w:t>
      </w:r>
    </w:p>
    <w:p w14:paraId="1FE29CBB" w14:textId="2F54F82C" w:rsidR="00442475" w:rsidRDefault="00442475" w:rsidP="00442475">
      <w:pPr>
        <w:jc w:val="both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Palabras clave </w:t>
      </w:r>
    </w:p>
    <w:p w14:paraId="69C17B36" w14:textId="1369A37F" w:rsidR="00442475" w:rsidRPr="00442475" w:rsidRDefault="00442475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Bibliografía, literatura, escritura, investigación </w:t>
      </w:r>
    </w:p>
    <w:p w14:paraId="67DAB8C3" w14:textId="61785CF8" w:rsidR="00442475" w:rsidRDefault="00442475" w:rsidP="00442475">
      <w:pPr>
        <w:jc w:val="both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Síntesis </w:t>
      </w:r>
    </w:p>
    <w:p w14:paraId="38C6977E" w14:textId="6A78B6AD" w:rsidR="00442475" w:rsidRDefault="00442475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Becker en este capitulo nos muestra una de las principales problemáticas que se tiene a la hora de escribir, la bibliografía, la cual es un elemento clave que puede absorber al autor con dudas a la hora de que es relevante o no para su investigación. </w:t>
      </w:r>
    </w:p>
    <w:p w14:paraId="610AD852" w14:textId="2FE94547" w:rsidR="00B4450C" w:rsidRDefault="00442475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Se nos argumenta sobre como este apartado es necesario tomarlo con </w:t>
      </w:r>
      <w:r w:rsidR="00B4450C">
        <w:rPr>
          <w:rFonts w:ascii="Times New Roman" w:hAnsi="Times New Roman" w:cs="Times New Roman"/>
          <w:lang w:val="es-ES"/>
        </w:rPr>
        <w:t>importancia, realizar una</w:t>
      </w:r>
      <w:r w:rsidR="00A458F2">
        <w:rPr>
          <w:rFonts w:ascii="Times New Roman" w:hAnsi="Times New Roman" w:cs="Times New Roman"/>
          <w:lang w:val="es-ES"/>
        </w:rPr>
        <w:t xml:space="preserve"> revisión </w:t>
      </w:r>
      <w:r w:rsidR="00B4450C">
        <w:rPr>
          <w:rFonts w:ascii="Times New Roman" w:hAnsi="Times New Roman" w:cs="Times New Roman"/>
          <w:lang w:val="es-ES"/>
        </w:rPr>
        <w:t xml:space="preserve">de los </w:t>
      </w:r>
      <w:r w:rsidR="00B4450C" w:rsidRPr="00134225">
        <w:rPr>
          <w:rFonts w:ascii="Times New Roman" w:hAnsi="Times New Roman" w:cs="Times New Roman"/>
          <w:highlight w:val="yellow"/>
          <w:lang w:val="es-ES"/>
        </w:rPr>
        <w:t>estudios p</w:t>
      </w:r>
      <w:r w:rsidR="00B4450C">
        <w:rPr>
          <w:rFonts w:ascii="Times New Roman" w:hAnsi="Times New Roman" w:cs="Times New Roman"/>
          <w:lang w:val="es-ES"/>
        </w:rPr>
        <w:t xml:space="preserve">revios debido a que serán de gran utilidad en la investigación, puede ser que conceptos que creemos necesarios </w:t>
      </w:r>
      <w:r w:rsidR="00B4450C" w:rsidRPr="00134225">
        <w:rPr>
          <w:rFonts w:ascii="Times New Roman" w:hAnsi="Times New Roman" w:cs="Times New Roman"/>
          <w:highlight w:val="yellow"/>
          <w:lang w:val="es-ES"/>
        </w:rPr>
        <w:t>estudiar</w:t>
      </w:r>
      <w:r w:rsidR="00B4450C">
        <w:rPr>
          <w:rFonts w:ascii="Times New Roman" w:hAnsi="Times New Roman" w:cs="Times New Roman"/>
          <w:lang w:val="es-ES"/>
        </w:rPr>
        <w:t xml:space="preserve"> ya tengan una investigación que nos sirva como base, además de las numerosas metodologías que ayudaran a la hora de </w:t>
      </w:r>
      <w:r w:rsidR="00B4450C" w:rsidRPr="00134225">
        <w:rPr>
          <w:rFonts w:ascii="Times New Roman" w:hAnsi="Times New Roman" w:cs="Times New Roman"/>
          <w:highlight w:val="yellow"/>
          <w:lang w:val="es-ES"/>
        </w:rPr>
        <w:t>estudiar</w:t>
      </w:r>
      <w:r w:rsidR="00B4450C">
        <w:rPr>
          <w:rFonts w:ascii="Times New Roman" w:hAnsi="Times New Roman" w:cs="Times New Roman"/>
          <w:lang w:val="es-ES"/>
        </w:rPr>
        <w:t xml:space="preserve">, Becker habla sobre como esto nos ahorra perder tiempo en investigar algo ya </w:t>
      </w:r>
      <w:commentRangeStart w:id="1"/>
      <w:r w:rsidR="00B4450C">
        <w:rPr>
          <w:rFonts w:ascii="Times New Roman" w:hAnsi="Times New Roman" w:cs="Times New Roman"/>
          <w:lang w:val="es-ES"/>
        </w:rPr>
        <w:t xml:space="preserve">investigado. </w:t>
      </w:r>
      <w:commentRangeEnd w:id="1"/>
      <w:r w:rsidR="00A64D19">
        <w:rPr>
          <w:rStyle w:val="Refdecomentario"/>
        </w:rPr>
        <w:commentReference w:id="1"/>
      </w:r>
    </w:p>
    <w:p w14:paraId="7358EAE0" w14:textId="488332A9" w:rsidR="002F3F5C" w:rsidRDefault="00B4450C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Apoyarse, citar, influenciarse en aportes de otros autores no es plagio y esto es importante tener siempre en cuenta, uno al escribir puede con esta base generar una nueva perspectiva que el autor original </w:t>
      </w:r>
      <w:r w:rsidR="002F3F5C">
        <w:rPr>
          <w:rFonts w:ascii="Times New Roman" w:hAnsi="Times New Roman" w:cs="Times New Roman"/>
          <w:lang w:val="es-ES"/>
        </w:rPr>
        <w:t xml:space="preserve">no se imaginaba, cada uno puede darle su propio enfoque y esa es la idea a la hora de investigar, no hay que seguir la literatura como un manual, Becker destaca la opción de dar pie a un debate entre nuestra argumentación y los autores de los estudios previos. El gran peligro al ser absorbido por la literatura es perder esto y olvidar nuestra argumentación para seguir al enfoque de la bibliografía, sobre esto hay que ser firme e identificar los posibles valores ideológicos que pueden estar presentes en estas obras y solo considerar aportes mas neutros que puedan estar en ellas. </w:t>
      </w:r>
    </w:p>
    <w:p w14:paraId="6C3B682A" w14:textId="468E7056" w:rsidR="002F3F5C" w:rsidRDefault="002F3F5C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De esta forma Becker nos refleja la gran importancia que debemos darle a una herramienta que nos sirve a la hora de investigar y como debemos utilizarla a nuestro favor para argumentar con nuestros propios intereses. </w:t>
      </w:r>
    </w:p>
    <w:p w14:paraId="002BA1A3" w14:textId="6CEC1FEF" w:rsidR="00442475" w:rsidRDefault="00442475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Comentario crítico: </w:t>
      </w:r>
      <w:r w:rsidRPr="00442475">
        <w:rPr>
          <w:rFonts w:ascii="Times New Roman" w:hAnsi="Times New Roman" w:cs="Times New Roman"/>
          <w:lang w:val="es-ES"/>
        </w:rPr>
        <w:t>¿Cuál es el espacio para la creatividad del investigador o la investigadora en la revisión de la bibliografía?</w:t>
      </w:r>
      <w:r>
        <w:rPr>
          <w:rFonts w:ascii="Times New Roman" w:hAnsi="Times New Roman" w:cs="Times New Roman"/>
          <w:lang w:val="es-ES"/>
        </w:rPr>
        <w:t xml:space="preserve"> </w:t>
      </w:r>
    </w:p>
    <w:p w14:paraId="02C88985" w14:textId="08F33497" w:rsidR="002F3F5C" w:rsidRDefault="002F3F5C" w:rsidP="0044247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Becker en el capitulo nos muestra como esta herramienta sirve para ayudar y no para dominar nuestra investigación. En esto el </w:t>
      </w:r>
      <w:r w:rsidR="00A458F2">
        <w:rPr>
          <w:rFonts w:ascii="Times New Roman" w:hAnsi="Times New Roman" w:cs="Times New Roman"/>
          <w:lang w:val="es-ES"/>
        </w:rPr>
        <w:t>escritor</w:t>
      </w:r>
      <w:r>
        <w:rPr>
          <w:rFonts w:ascii="Times New Roman" w:hAnsi="Times New Roman" w:cs="Times New Roman"/>
          <w:lang w:val="es-ES"/>
        </w:rPr>
        <w:t xml:space="preserve"> tiene espacio para poder elegir y tomar los estudios que sean relevantes para lo que desee escribir</w:t>
      </w:r>
      <w:r w:rsidR="00A458F2">
        <w:rPr>
          <w:rFonts w:ascii="Times New Roman" w:hAnsi="Times New Roman" w:cs="Times New Roman"/>
          <w:lang w:val="es-ES"/>
        </w:rPr>
        <w:t>, puede debatir, reafirmar y mas con ideas previas que deben ser tomadas como herramientas útiles para agilizar el proceso investigativo, puede tomar metodologías, definiciones y ejemplos para apoyar una argumentación que puede incluso estar lo m</w:t>
      </w:r>
      <w:ins w:id="2" w:author="CLAUDIO DUARTE" w:date="2021-11-10T16:26:00Z">
        <w:r w:rsidR="00E63914">
          <w:rPr>
            <w:rFonts w:ascii="Times New Roman" w:hAnsi="Times New Roman" w:cs="Times New Roman"/>
            <w:lang w:val="es-ES"/>
          </w:rPr>
          <w:t>á</w:t>
        </w:r>
      </w:ins>
      <w:del w:id="3" w:author="CLAUDIO DUARTE" w:date="2021-11-10T16:26:00Z">
        <w:r w:rsidR="00A458F2" w:rsidDel="00E63914">
          <w:rPr>
            <w:rFonts w:ascii="Times New Roman" w:hAnsi="Times New Roman" w:cs="Times New Roman"/>
            <w:lang w:val="es-ES"/>
          </w:rPr>
          <w:delText>a</w:delText>
        </w:r>
      </w:del>
      <w:r w:rsidR="00A458F2">
        <w:rPr>
          <w:rFonts w:ascii="Times New Roman" w:hAnsi="Times New Roman" w:cs="Times New Roman"/>
          <w:lang w:val="es-ES"/>
        </w:rPr>
        <w:t xml:space="preserve">s alejada al sentido que los autores de su bibliografía querían darle a su obra. Ahí radica la gracia de la bibliografía la cual Becker nos invita a utilizar en vez de ser usados por ella. </w:t>
      </w:r>
    </w:p>
    <w:p w14:paraId="3E0741FF" w14:textId="77777777" w:rsidR="00442475" w:rsidRPr="00442475" w:rsidRDefault="00442475" w:rsidP="00442475">
      <w:pPr>
        <w:jc w:val="both"/>
        <w:rPr>
          <w:rFonts w:ascii="Times New Roman" w:hAnsi="Times New Roman" w:cs="Times New Roman"/>
          <w:lang w:val="es-ES"/>
        </w:rPr>
      </w:pPr>
    </w:p>
    <w:sectPr w:rsidR="00442475" w:rsidRPr="0044247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6:21:00Z" w:initials="CD">
    <w:p w14:paraId="48B071F6" w14:textId="583A0CD8" w:rsidR="00F74475" w:rsidRDefault="00F74475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annotationRef/>
      </w:r>
      <w:r>
        <w:t>Muy buen trabajo. NOTA: 7.0</w:t>
      </w:r>
    </w:p>
  </w:comment>
  <w:comment w:id="1" w:author="CLAUDIO DUARTE" w:date="2021-11-10T16:26:00Z" w:initials="CD">
    <w:p w14:paraId="0017348D" w14:textId="6970E5EB" w:rsidR="00A64D19" w:rsidRDefault="00A64D19">
      <w:pPr>
        <w:pStyle w:val="Textocomentario"/>
      </w:pPr>
      <w:r>
        <w:rPr>
          <w:rStyle w:val="Refdecomentario"/>
        </w:rPr>
        <w:annotationRef/>
      </w:r>
      <w:r>
        <w:t>Revisar redacción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8B071F6" w15:done="0"/>
  <w15:commentEx w15:paraId="0017348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7021" w16cex:dateUtc="2021-11-10T19:21:00Z"/>
  <w16cex:commentExtensible w16cex:durableId="2536712C" w16cex:dateUtc="2021-11-10T1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B071F6" w16cid:durableId="25367021"/>
  <w16cid:commentId w16cid:paraId="0017348D" w16cid:durableId="253671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EF35" w14:textId="77777777" w:rsidR="00230E1E" w:rsidRDefault="00230E1E" w:rsidP="00442475">
      <w:pPr>
        <w:spacing w:after="0" w:line="240" w:lineRule="auto"/>
      </w:pPr>
      <w:r>
        <w:separator/>
      </w:r>
    </w:p>
  </w:endnote>
  <w:endnote w:type="continuationSeparator" w:id="0">
    <w:p w14:paraId="3FD0751F" w14:textId="77777777" w:rsidR="00230E1E" w:rsidRDefault="00230E1E" w:rsidP="0044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B6AF" w14:textId="77777777" w:rsidR="00230E1E" w:rsidRDefault="00230E1E" w:rsidP="00442475">
      <w:pPr>
        <w:spacing w:after="0" w:line="240" w:lineRule="auto"/>
      </w:pPr>
      <w:r>
        <w:separator/>
      </w:r>
    </w:p>
  </w:footnote>
  <w:footnote w:type="continuationSeparator" w:id="0">
    <w:p w14:paraId="3D8A8D98" w14:textId="77777777" w:rsidR="00230E1E" w:rsidRDefault="00230E1E" w:rsidP="0044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C325A" w14:textId="7ED4157E" w:rsidR="00442475" w:rsidRPr="00442475" w:rsidRDefault="00442475" w:rsidP="00442475">
    <w:pPr>
      <w:pStyle w:val="Encabezado"/>
      <w:jc w:val="right"/>
      <w:rPr>
        <w:rFonts w:ascii="Times New Roman" w:hAnsi="Times New Roman" w:cs="Times New Roman"/>
        <w:lang w:val="es-ES"/>
      </w:rPr>
    </w:pPr>
    <w:r>
      <w:rPr>
        <w:rFonts w:ascii="Times New Roman" w:hAnsi="Times New Roman" w:cs="Times New Roman"/>
        <w:lang w:val="es-ES"/>
      </w:rPr>
      <w:t xml:space="preserve">Javiera Hermosilla Pavez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75"/>
    <w:rsid w:val="00134225"/>
    <w:rsid w:val="00230E1E"/>
    <w:rsid w:val="002F3F5C"/>
    <w:rsid w:val="00442475"/>
    <w:rsid w:val="00A458F2"/>
    <w:rsid w:val="00A64D19"/>
    <w:rsid w:val="00B4450C"/>
    <w:rsid w:val="00BC7ECB"/>
    <w:rsid w:val="00E63914"/>
    <w:rsid w:val="00F7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C0FD"/>
  <w15:chartTrackingRefBased/>
  <w15:docId w15:val="{3A71FA46-7D84-4CB1-84DD-1E0C10E3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4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475"/>
  </w:style>
  <w:style w:type="paragraph" w:styleId="Piedepgina">
    <w:name w:val="footer"/>
    <w:basedOn w:val="Normal"/>
    <w:link w:val="PiedepginaCar"/>
    <w:uiPriority w:val="99"/>
    <w:unhideWhenUsed/>
    <w:rsid w:val="004424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475"/>
  </w:style>
  <w:style w:type="character" w:styleId="Refdecomentario">
    <w:name w:val="annotation reference"/>
    <w:basedOn w:val="Fuentedeprrafopredeter"/>
    <w:uiPriority w:val="99"/>
    <w:semiHidden/>
    <w:unhideWhenUsed/>
    <w:rsid w:val="00F744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44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44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44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44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Javiera Danae Hermosilla Pavez (j.hermosilla.1)</dc:creator>
  <cp:keywords/>
  <dc:description/>
  <cp:lastModifiedBy>CLAUDIO DUARTE</cp:lastModifiedBy>
  <cp:revision>4</cp:revision>
  <dcterms:created xsi:type="dcterms:W3CDTF">2021-11-10T19:25:00Z</dcterms:created>
  <dcterms:modified xsi:type="dcterms:W3CDTF">2021-11-10T19:26:00Z</dcterms:modified>
</cp:coreProperties>
</file>