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07E2" w14:textId="427A0F9F" w:rsidR="00437A90"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b/>
          <w:bCs/>
          <w:sz w:val="24"/>
          <w:szCs w:val="24"/>
        </w:rPr>
        <w:t>Metodologías de investigación social. Introducción a los oficios, Manuel Canales Cerón, 2006, Presentación, Capitulo 1, pp. 11-30</w:t>
      </w:r>
      <w:r w:rsidRPr="5BF3D7D2">
        <w:rPr>
          <w:rFonts w:ascii="Times New Roman" w:eastAsia="Times New Roman" w:hAnsi="Times New Roman" w:cs="Times New Roman"/>
          <w:sz w:val="24"/>
          <w:szCs w:val="24"/>
        </w:rPr>
        <w:t>.</w:t>
      </w:r>
    </w:p>
    <w:p w14:paraId="6F89236D" w14:textId="5DB2AA19"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b/>
          <w:bCs/>
          <w:sz w:val="24"/>
          <w:szCs w:val="24"/>
        </w:rPr>
        <w:t>Nombre</w:t>
      </w:r>
      <w:commentRangeStart w:id="0"/>
      <w:r w:rsidRPr="5BF3D7D2">
        <w:rPr>
          <w:rFonts w:ascii="Times New Roman" w:eastAsia="Times New Roman" w:hAnsi="Times New Roman" w:cs="Times New Roman"/>
          <w:b/>
          <w:bCs/>
          <w:sz w:val="24"/>
          <w:szCs w:val="24"/>
        </w:rPr>
        <w:t xml:space="preserve">: </w:t>
      </w:r>
      <w:r w:rsidRPr="5BF3D7D2">
        <w:rPr>
          <w:rFonts w:ascii="Times New Roman" w:eastAsia="Times New Roman" w:hAnsi="Times New Roman" w:cs="Times New Roman"/>
          <w:sz w:val="24"/>
          <w:szCs w:val="24"/>
        </w:rPr>
        <w:t>Alberto Arias Machuca</w:t>
      </w:r>
      <w:commentRangeEnd w:id="0"/>
      <w:r w:rsidR="00664B3C">
        <w:rPr>
          <w:rStyle w:val="Refdecomentario"/>
        </w:rPr>
        <w:commentReference w:id="0"/>
      </w:r>
    </w:p>
    <w:p w14:paraId="082985F2" w14:textId="0CE86140" w:rsidR="5BF3D7D2" w:rsidRDefault="5BF3D7D2" w:rsidP="5BF3D7D2">
      <w:pPr>
        <w:rPr>
          <w:rFonts w:ascii="Times New Roman" w:eastAsia="Times New Roman" w:hAnsi="Times New Roman" w:cs="Times New Roman"/>
          <w:b/>
          <w:bCs/>
          <w:sz w:val="24"/>
          <w:szCs w:val="24"/>
        </w:rPr>
      </w:pPr>
      <w:r w:rsidRPr="5BF3D7D2">
        <w:rPr>
          <w:rFonts w:ascii="Times New Roman" w:eastAsia="Times New Roman" w:hAnsi="Times New Roman" w:cs="Times New Roman"/>
          <w:b/>
          <w:bCs/>
          <w:sz w:val="24"/>
          <w:szCs w:val="24"/>
        </w:rPr>
        <w:t>Referencia Bibliográfica del texto:</w:t>
      </w:r>
    </w:p>
    <w:p w14:paraId="7A04F914" w14:textId="792A01F0"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Canales, M. (2006). Metodologías de investigación social. Introducción a los oficios. En M. Canales, Presentación (1era ed., págs. 11-30). Santiago: LOM Ediciones.</w:t>
      </w:r>
    </w:p>
    <w:p w14:paraId="1EF1E6D6" w14:textId="4DB60B5C" w:rsidR="5BF3D7D2" w:rsidRDefault="5BF3D7D2" w:rsidP="5BF3D7D2">
      <w:pPr>
        <w:rPr>
          <w:rFonts w:ascii="Times New Roman" w:eastAsia="Times New Roman" w:hAnsi="Times New Roman" w:cs="Times New Roman"/>
          <w:b/>
          <w:bCs/>
          <w:sz w:val="24"/>
          <w:szCs w:val="24"/>
        </w:rPr>
      </w:pPr>
      <w:r w:rsidRPr="5BF3D7D2">
        <w:rPr>
          <w:rFonts w:ascii="Times New Roman" w:eastAsia="Times New Roman" w:hAnsi="Times New Roman" w:cs="Times New Roman"/>
          <w:b/>
          <w:bCs/>
          <w:sz w:val="24"/>
          <w:szCs w:val="24"/>
        </w:rPr>
        <w:t>Palabras clave:</w:t>
      </w:r>
    </w:p>
    <w:p w14:paraId="3D68D9F0" w14:textId="5A3A0593"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Método; Instrumentos; Diseño de Investigación; Saber; Metodología.</w:t>
      </w:r>
    </w:p>
    <w:p w14:paraId="4005F141" w14:textId="2B54AE69"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b/>
          <w:bCs/>
          <w:sz w:val="24"/>
          <w:szCs w:val="24"/>
        </w:rPr>
        <w:t>Síntesis del Texto</w:t>
      </w:r>
      <w:r w:rsidRPr="5BF3D7D2">
        <w:rPr>
          <w:rFonts w:ascii="Times New Roman" w:eastAsia="Times New Roman" w:hAnsi="Times New Roman" w:cs="Times New Roman"/>
          <w:sz w:val="24"/>
          <w:szCs w:val="24"/>
        </w:rPr>
        <w:t>:</w:t>
      </w:r>
    </w:p>
    <w:p w14:paraId="68111DFF" w14:textId="08A2375B"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El primer capítulo de este texto comienza introduciéndonos al objetivo principal de este, el cual es abordar el segundo momento que ocurre en el diseño de una investigación, que se encargara de definir las condiciones de producción de los datos, respondiendo a la pregunta de “¿Como se investiga?”.</w:t>
      </w:r>
    </w:p>
    <w:p w14:paraId="7088D66F" w14:textId="4228C1FA"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Luego, el texto expresa los enfoques y distinciones que existen entre las metodologías que se abarcaran en este, las cuales son tres: El método cuantitativo, el cualitativo y el dialectico. Estos tres pueden ser descritos de la misma forma en cuanto a su sintaxis básica, pero más allá de esta similitud no poseen más igualdades.</w:t>
      </w:r>
    </w:p>
    <w:p w14:paraId="0461F8A5" w14:textId="220E7728"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El texto ahora procede a explicar cada uno de los métodos dichos anteriormente. Empezando por el saber cuantitativo, este caracteriza por representar a la sociedad como valores o selecciones en una determinada variable (</w:t>
      </w:r>
      <w:proofErr w:type="spellStart"/>
      <w:r w:rsidRPr="5BF3D7D2">
        <w:rPr>
          <w:rFonts w:ascii="Times New Roman" w:eastAsia="Times New Roman" w:hAnsi="Times New Roman" w:cs="Times New Roman"/>
          <w:sz w:val="24"/>
          <w:szCs w:val="24"/>
        </w:rPr>
        <w:t>variabilizacion</w:t>
      </w:r>
      <w:proofErr w:type="spellEnd"/>
      <w:r w:rsidRPr="5BF3D7D2">
        <w:rPr>
          <w:rFonts w:ascii="Times New Roman" w:eastAsia="Times New Roman" w:hAnsi="Times New Roman" w:cs="Times New Roman"/>
          <w:sz w:val="24"/>
          <w:szCs w:val="24"/>
        </w:rPr>
        <w:t>). Los instrumentos que utiliza este saber son: la muestra, la escala y la encuesta. Pasando ahora al saber cualitativo, comienza diciendo que este se caracteriza por ser exclusivo del orden social, y se encarga de decodificar los objetos codificados, para así posibilitar una reproducción en una lengua común para su análisis y comprensión. Los instrumentos que utiliza son: los cuestionarios, las autobiografías, los testimonios y los grupos de discusión. Esta sección finaliza con el saber dialectico, el cual se caracteriza por tener al investigador no solamente en su rol como observador, sino también como actor que analiza sus prácticas para así generar practicas nuevas (autoeducación). Este saber utiliza como instrumento de estudio principalmente a la libertad de acción.</w:t>
      </w:r>
    </w:p>
    <w:p w14:paraId="4BD8109B" w14:textId="75E1ACA6"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Este capítulo concluye hablándonos de que en este texto se propone no solo el pluralismo metodológico, sino que también un relativismo metodológico, como herramientas que nos ayudaran a no caer en la paradoja del método.</w:t>
      </w:r>
    </w:p>
    <w:p w14:paraId="6D4FA7AE" w14:textId="197B8567" w:rsidR="5BF3D7D2" w:rsidRDefault="5BF3D7D2" w:rsidP="5BF3D7D2">
      <w:pPr>
        <w:rPr>
          <w:rFonts w:ascii="Times New Roman" w:eastAsia="Times New Roman" w:hAnsi="Times New Roman" w:cs="Times New Roman"/>
          <w:b/>
          <w:bCs/>
          <w:sz w:val="24"/>
          <w:szCs w:val="24"/>
        </w:rPr>
      </w:pPr>
      <w:r w:rsidRPr="5BF3D7D2">
        <w:rPr>
          <w:rFonts w:ascii="Times New Roman" w:eastAsia="Times New Roman" w:hAnsi="Times New Roman" w:cs="Times New Roman"/>
          <w:b/>
          <w:bCs/>
          <w:sz w:val="24"/>
          <w:szCs w:val="24"/>
        </w:rPr>
        <w:t>Comentario:</w:t>
      </w:r>
    </w:p>
    <w:p w14:paraId="5304532D" w14:textId="764B41D1" w:rsidR="5BF3D7D2" w:rsidRDefault="5BF3D7D2" w:rsidP="5BF3D7D2">
      <w:pPr>
        <w:rPr>
          <w:rFonts w:ascii="Times New Roman" w:eastAsia="Times New Roman" w:hAnsi="Times New Roman" w:cs="Times New Roman"/>
          <w:i/>
          <w:iCs/>
          <w:sz w:val="24"/>
          <w:szCs w:val="24"/>
        </w:rPr>
      </w:pPr>
      <w:r w:rsidRPr="5BF3D7D2">
        <w:rPr>
          <w:rFonts w:ascii="Times New Roman" w:eastAsia="Times New Roman" w:hAnsi="Times New Roman" w:cs="Times New Roman"/>
          <w:i/>
          <w:iCs/>
          <w:sz w:val="24"/>
          <w:szCs w:val="24"/>
        </w:rPr>
        <w:t>¿Cuáles son las diferencias principales entre los tres métodos propuestos por el autor?</w:t>
      </w:r>
    </w:p>
    <w:p w14:paraId="48C9275F" w14:textId="77955E57"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Antes de responder esta pregunta cabe mencionar que más allá de la similitud de su sintaxis básica estos tres métodos son totalmente diferentes en lo que refiere a todo lo demás, siendo la anterior mencionada su única similitud.</w:t>
      </w:r>
    </w:p>
    <w:p w14:paraId="213C26F1" w14:textId="7917F797"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sz w:val="24"/>
          <w:szCs w:val="24"/>
        </w:rPr>
        <w:t xml:space="preserve">Ahora, pasando a las principales diferencias entre estos tres métodos, podemos mencionar, empezando por su definición, que el método cuantitativo se ocupa de dar una información en </w:t>
      </w:r>
      <w:r w:rsidRPr="5BF3D7D2">
        <w:rPr>
          <w:rFonts w:ascii="Times New Roman" w:eastAsia="Times New Roman" w:hAnsi="Times New Roman" w:cs="Times New Roman"/>
          <w:sz w:val="24"/>
          <w:szCs w:val="24"/>
        </w:rPr>
        <w:lastRenderedPageBreak/>
        <w:t xml:space="preserve">la cual la sociedad quede representada por medio de valores matemáticos, mientras que el método cualitativo, de forma contraria al cuantitativo, se caracteriza por tener un orden puramente social. Pero sin duda, su mayor diferencia es el enfoque que posee cada método, ya que mientras el método cuantitativo se enfoca en volver abstractas variables complejas, el cualitativo articula de manera equitativa por medio tanto de la abstracción como de la concreción. En cuanto al método dialectico, este se enfoca puramente en la </w:t>
      </w:r>
      <w:del w:id="1" w:author="CLAUDIO DUARTE" w:date="2021-11-09T22:39:00Z">
        <w:r w:rsidRPr="5BF3D7D2" w:rsidDel="00C66918">
          <w:rPr>
            <w:rFonts w:ascii="Times New Roman" w:eastAsia="Times New Roman" w:hAnsi="Times New Roman" w:cs="Times New Roman"/>
            <w:sz w:val="24"/>
            <w:szCs w:val="24"/>
          </w:rPr>
          <w:delText>concresion</w:delText>
        </w:r>
      </w:del>
      <w:ins w:id="2" w:author="CLAUDIO DUARTE" w:date="2021-11-09T22:39:00Z">
        <w:r w:rsidR="00C66918" w:rsidRPr="5BF3D7D2">
          <w:rPr>
            <w:rFonts w:ascii="Times New Roman" w:eastAsia="Times New Roman" w:hAnsi="Times New Roman" w:cs="Times New Roman"/>
            <w:sz w:val="24"/>
            <w:szCs w:val="24"/>
          </w:rPr>
          <w:t>concreción</w:t>
        </w:r>
      </w:ins>
      <w:r w:rsidRPr="5BF3D7D2">
        <w:rPr>
          <w:rFonts w:ascii="Times New Roman" w:eastAsia="Times New Roman" w:hAnsi="Times New Roman" w:cs="Times New Roman"/>
          <w:sz w:val="24"/>
          <w:szCs w:val="24"/>
        </w:rPr>
        <w:t>, ya que, por ejemplo, en una investigación acción los sujetos a investigar son representados como sujetos y actores concretos en sus relaciones sociales. Además de esto, cabe añadir que los instrumento y el análisis también son otras diferencias que comparten, pero no toman un rol tan principal como las anteriores mencionadas.</w:t>
      </w:r>
    </w:p>
    <w:p w14:paraId="2AF9758B" w14:textId="23C47CB7" w:rsidR="5BF3D7D2" w:rsidRDefault="5BF3D7D2" w:rsidP="5BF3D7D2">
      <w:pPr>
        <w:rPr>
          <w:rFonts w:ascii="Times New Roman" w:eastAsia="Times New Roman" w:hAnsi="Times New Roman" w:cs="Times New Roman"/>
          <w:b/>
          <w:bCs/>
          <w:sz w:val="24"/>
          <w:szCs w:val="24"/>
        </w:rPr>
      </w:pPr>
      <w:r w:rsidRPr="5BF3D7D2">
        <w:rPr>
          <w:rFonts w:ascii="Times New Roman" w:eastAsia="Times New Roman" w:hAnsi="Times New Roman" w:cs="Times New Roman"/>
          <w:b/>
          <w:bCs/>
          <w:sz w:val="24"/>
          <w:szCs w:val="24"/>
        </w:rPr>
        <w:t>Citas:</w:t>
      </w:r>
    </w:p>
    <w:p w14:paraId="1FAECA80" w14:textId="35670E4F" w:rsidR="5BF3D7D2" w:rsidRDefault="5BF3D7D2" w:rsidP="5BF3D7D2">
      <w:pPr>
        <w:rPr>
          <w:rFonts w:ascii="Times New Roman" w:eastAsia="Times New Roman" w:hAnsi="Times New Roman" w:cs="Times New Roman"/>
          <w:i/>
          <w:iCs/>
          <w:sz w:val="24"/>
          <w:szCs w:val="24"/>
        </w:rPr>
      </w:pPr>
      <w:r w:rsidRPr="5BF3D7D2">
        <w:rPr>
          <w:rFonts w:ascii="Times New Roman" w:eastAsia="Times New Roman" w:hAnsi="Times New Roman" w:cs="Times New Roman"/>
          <w:i/>
          <w:iCs/>
          <w:sz w:val="24"/>
          <w:szCs w:val="24"/>
        </w:rPr>
        <w:t xml:space="preserve">“En el diseño de una investigación cabe identificar dos momentos. (…) El segundo, por su parte, define las condiciones de producción del dato. Es el espacio de las preguntas por el Cómo se investiga, y constituye propiamente el momento metodológico que este libro aborda.” </w:t>
      </w:r>
      <w:r w:rsidRPr="5BF3D7D2">
        <w:rPr>
          <w:rFonts w:ascii="Times New Roman" w:eastAsia="Times New Roman" w:hAnsi="Times New Roman" w:cs="Times New Roman"/>
          <w:sz w:val="24"/>
          <w:szCs w:val="24"/>
        </w:rPr>
        <w:t>(Canales, 2006, p.11)</w:t>
      </w:r>
    </w:p>
    <w:p w14:paraId="04DD8231" w14:textId="29E3D177" w:rsidR="5BF3D7D2" w:rsidRDefault="5BF3D7D2" w:rsidP="5BF3D7D2">
      <w:pPr>
        <w:rPr>
          <w:rFonts w:ascii="Times New Roman" w:eastAsia="Times New Roman" w:hAnsi="Times New Roman" w:cs="Times New Roman"/>
          <w:i/>
          <w:iCs/>
          <w:sz w:val="24"/>
          <w:szCs w:val="24"/>
        </w:rPr>
      </w:pPr>
      <w:r w:rsidRPr="5BF3D7D2">
        <w:rPr>
          <w:rFonts w:ascii="Times New Roman" w:eastAsia="Times New Roman" w:hAnsi="Times New Roman" w:cs="Times New Roman"/>
          <w:i/>
          <w:iCs/>
          <w:sz w:val="24"/>
          <w:szCs w:val="24"/>
        </w:rPr>
        <w:t xml:space="preserve">“El libro está organizado distinguiendo tres enfoques metodológicos; el enfoque cuantitativo, el enfoque cualitativo y el enfoque dialéctico. Los tres pueden ser descritos con una misma sintaxis básica (…) La homología, sin embargo, es sólo formal: en cada caso, la definición de la muestra, el instrumento y el análisis, corresponden a lógicas no traducibles entre sí, ni siquiera fácilmente acumulables o combinables.” </w:t>
      </w:r>
      <w:r w:rsidRPr="5BF3D7D2">
        <w:rPr>
          <w:rFonts w:ascii="Times New Roman" w:eastAsia="Times New Roman" w:hAnsi="Times New Roman" w:cs="Times New Roman"/>
          <w:sz w:val="24"/>
          <w:szCs w:val="24"/>
        </w:rPr>
        <w:t>(Canales, 2006, p.12)</w:t>
      </w:r>
    </w:p>
    <w:p w14:paraId="0A6564A5" w14:textId="2D21780F" w:rsidR="5BF3D7D2" w:rsidRDefault="5BF3D7D2" w:rsidP="5BF3D7D2">
      <w:pPr>
        <w:rPr>
          <w:rFonts w:ascii="Times New Roman" w:eastAsia="Times New Roman" w:hAnsi="Times New Roman" w:cs="Times New Roman"/>
          <w:sz w:val="24"/>
          <w:szCs w:val="24"/>
        </w:rPr>
      </w:pPr>
      <w:r w:rsidRPr="5BF3D7D2">
        <w:rPr>
          <w:rFonts w:ascii="Times New Roman" w:eastAsia="Times New Roman" w:hAnsi="Times New Roman" w:cs="Times New Roman"/>
          <w:i/>
          <w:iCs/>
          <w:sz w:val="24"/>
          <w:szCs w:val="24"/>
        </w:rPr>
        <w:t xml:space="preserve">“En ese sentido, el texto propone no sólo un pluralismo metodológico (…) sino algo más exigente, como un relativismo metodológico: esto es, la autoconciencia de la razón del método que cada vez señala la potencia de “ver” y sus correspondientes puntos ciegos.” </w:t>
      </w:r>
      <w:r w:rsidRPr="5BF3D7D2">
        <w:rPr>
          <w:rFonts w:ascii="Times New Roman" w:eastAsia="Times New Roman" w:hAnsi="Times New Roman" w:cs="Times New Roman"/>
          <w:sz w:val="24"/>
          <w:szCs w:val="24"/>
        </w:rPr>
        <w:t>(Canales, 2006, p.28)</w:t>
      </w:r>
    </w:p>
    <w:sectPr w:rsidR="5BF3D7D2">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2:37:00Z" w:initials="CD">
    <w:p w14:paraId="6CD45AAF" w14:textId="277DA087" w:rsidR="00664B3C" w:rsidRDefault="00664B3C">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D45A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6A5" w16cex:dateUtc="2021-11-10T0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D45AAF" w16cid:durableId="253576A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WordHash hashCode="fMl0Lda72uKCx1" id="4dfUzpNm"/>
    <int:WordHash hashCode="Deo1HdHF6jRd9Q" id="m9IjPWdw"/>
  </int:Manifest>
  <int:Observations>
    <int:Content id="4dfUzpNm">
      <int:Rejection type="LegacyProofing"/>
    </int:Content>
    <int:Content id="m9IjPWdw">
      <int:Rejection type="LegacyProofing"/>
    </int:Content>
  </int:Observations>
</int:Intelligence>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279A9C"/>
    <w:rsid w:val="00437A90"/>
    <w:rsid w:val="00664B3C"/>
    <w:rsid w:val="00C66918"/>
    <w:rsid w:val="04279A9C"/>
    <w:rsid w:val="5BF3D7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9A9C"/>
  <w15:chartTrackingRefBased/>
  <w15:docId w15:val="{1C82E4E1-FFE2-482A-9D77-E847A577A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64B3C"/>
    <w:rPr>
      <w:sz w:val="16"/>
      <w:szCs w:val="16"/>
    </w:rPr>
  </w:style>
  <w:style w:type="paragraph" w:styleId="Textocomentario">
    <w:name w:val="annotation text"/>
    <w:basedOn w:val="Normal"/>
    <w:link w:val="TextocomentarioCar"/>
    <w:uiPriority w:val="99"/>
    <w:semiHidden/>
    <w:unhideWhenUsed/>
    <w:rsid w:val="00664B3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64B3C"/>
    <w:rPr>
      <w:sz w:val="20"/>
      <w:szCs w:val="20"/>
    </w:rPr>
  </w:style>
  <w:style w:type="paragraph" w:styleId="Asuntodelcomentario">
    <w:name w:val="annotation subject"/>
    <w:basedOn w:val="Textocomentario"/>
    <w:next w:val="Textocomentario"/>
    <w:link w:val="AsuntodelcomentarioCar"/>
    <w:uiPriority w:val="99"/>
    <w:semiHidden/>
    <w:unhideWhenUsed/>
    <w:rsid w:val="00664B3C"/>
    <w:rPr>
      <w:b/>
      <w:bCs/>
    </w:rPr>
  </w:style>
  <w:style w:type="character" w:customStyle="1" w:styleId="AsuntodelcomentarioCar">
    <w:name w:val="Asunto del comentario Car"/>
    <w:basedOn w:val="TextocomentarioCar"/>
    <w:link w:val="Asuntodelcomentario"/>
    <w:uiPriority w:val="99"/>
    <w:semiHidden/>
    <w:rsid w:val="00664B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 Id="R773e44ebc49845fb"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730</Words>
  <Characters>4015</Characters>
  <Application>Microsoft Office Word</Application>
  <DocSecurity>0</DocSecurity>
  <Lines>33</Lines>
  <Paragraphs>9</Paragraphs>
  <ScaleCrop>false</ScaleCrop>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Arias Machuca</dc:creator>
  <cp:keywords/>
  <dc:description/>
  <cp:lastModifiedBy>CLAUDIO DUARTE</cp:lastModifiedBy>
  <cp:revision>3</cp:revision>
  <dcterms:created xsi:type="dcterms:W3CDTF">2021-11-10T01:37:00Z</dcterms:created>
  <dcterms:modified xsi:type="dcterms:W3CDTF">2021-11-10T01:39:00Z</dcterms:modified>
</cp:coreProperties>
</file>