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59" w:rsidRDefault="00B75559" w:rsidP="00B75559">
      <w:pPr>
        <w:jc w:val="both"/>
        <w:rPr>
          <w:rFonts w:ascii="Verdana" w:hAnsi="Verdana" w:cs="Verdana"/>
          <w:sz w:val="14"/>
          <w:szCs w:val="14"/>
          <w:lang w:eastAsia="es-ES"/>
        </w:rPr>
      </w:pPr>
      <w:r>
        <w:rPr>
          <w:rFonts w:ascii="Verdana" w:hAnsi="Verdana" w:cs="Verdana"/>
          <w:sz w:val="14"/>
          <w:szCs w:val="14"/>
          <w:lang w:eastAsia="es-ES"/>
        </w:rPr>
        <w:t>Universidad de Chile</w:t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  <w:t xml:space="preserve">  Prof. Francisco González H.</w:t>
      </w:r>
      <w:r>
        <w:rPr>
          <w:rFonts w:ascii="Verdana" w:hAnsi="Verdana" w:cs="Verdana"/>
          <w:sz w:val="14"/>
          <w:szCs w:val="14"/>
          <w:lang w:eastAsia="es-ES"/>
        </w:rPr>
        <w:tab/>
        <w:t xml:space="preserve">         </w:t>
      </w:r>
    </w:p>
    <w:p w:rsidR="00B75559" w:rsidRDefault="00B75559" w:rsidP="00B75559">
      <w:pPr>
        <w:jc w:val="both"/>
        <w:rPr>
          <w:rFonts w:ascii="Verdana" w:hAnsi="Verdana" w:cs="Verdana"/>
          <w:sz w:val="14"/>
          <w:szCs w:val="14"/>
          <w:lang w:eastAsia="es-ES"/>
        </w:rPr>
      </w:pPr>
      <w:r>
        <w:rPr>
          <w:rFonts w:ascii="Verdana" w:hAnsi="Verdana" w:cs="Verdana"/>
          <w:sz w:val="14"/>
          <w:szCs w:val="14"/>
          <w:lang w:eastAsia="es-ES"/>
        </w:rPr>
        <w:t>Facultad de Derecho</w:t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</w:r>
      <w:r>
        <w:rPr>
          <w:rFonts w:ascii="Verdana" w:hAnsi="Verdana" w:cs="Verdana"/>
          <w:sz w:val="14"/>
          <w:szCs w:val="14"/>
          <w:lang w:eastAsia="es-ES"/>
        </w:rPr>
        <w:tab/>
        <w:t xml:space="preserve">          Catalina Medel L.</w:t>
      </w:r>
    </w:p>
    <w:p w:rsidR="00B75559" w:rsidRDefault="00136354" w:rsidP="00B75559">
      <w:pPr>
        <w:jc w:val="both"/>
        <w:rPr>
          <w:rFonts w:ascii="Verdana" w:hAnsi="Verdana" w:cs="Verdana"/>
          <w:sz w:val="14"/>
          <w:szCs w:val="14"/>
          <w:lang w:eastAsia="es-ES"/>
        </w:rPr>
      </w:pPr>
      <w:r>
        <w:rPr>
          <w:rFonts w:ascii="Verdana" w:hAnsi="Verdana" w:cs="Verdana"/>
          <w:sz w:val="14"/>
          <w:szCs w:val="14"/>
          <w:lang w:eastAsia="es-ES"/>
        </w:rPr>
        <w:t xml:space="preserve">Derecho Civil </w:t>
      </w:r>
      <w:r w:rsidR="00B75559">
        <w:rPr>
          <w:rFonts w:ascii="Verdana" w:hAnsi="Verdana" w:cs="Verdana"/>
          <w:sz w:val="14"/>
          <w:szCs w:val="14"/>
          <w:lang w:eastAsia="es-ES"/>
        </w:rPr>
        <w:t>V</w:t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</w:r>
      <w:r w:rsidR="00B75559">
        <w:rPr>
          <w:rFonts w:ascii="Verdana" w:hAnsi="Verdana" w:cs="Verdana"/>
          <w:sz w:val="14"/>
          <w:szCs w:val="14"/>
          <w:lang w:eastAsia="es-ES"/>
        </w:rPr>
        <w:tab/>
        <w:t xml:space="preserve">        </w:t>
      </w:r>
    </w:p>
    <w:p w:rsidR="00B75559" w:rsidRDefault="00B75559" w:rsidP="00B75559">
      <w:pPr>
        <w:jc w:val="center"/>
        <w:rPr>
          <w:rFonts w:ascii="Verdana" w:hAnsi="Verdana" w:cs="Verdana"/>
          <w:sz w:val="16"/>
          <w:szCs w:val="16"/>
          <w:lang w:eastAsia="es-ES"/>
        </w:rPr>
      </w:pPr>
    </w:p>
    <w:p w:rsidR="00B75559" w:rsidRDefault="00136354" w:rsidP="00B75559">
      <w:pPr>
        <w:jc w:val="center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>Control de Lectura 4</w:t>
      </w:r>
      <w:r w:rsidR="004275B2">
        <w:rPr>
          <w:rFonts w:ascii="Verdana" w:hAnsi="Verdana" w:cs="Verdana"/>
          <w:sz w:val="16"/>
          <w:szCs w:val="16"/>
          <w:lang w:eastAsia="es-ES"/>
        </w:rPr>
        <w:t xml:space="preserve"> (</w:t>
      </w:r>
      <w:r>
        <w:rPr>
          <w:rFonts w:ascii="Verdana" w:hAnsi="Verdana" w:cs="Verdana"/>
          <w:sz w:val="16"/>
          <w:szCs w:val="16"/>
          <w:lang w:eastAsia="es-ES"/>
        </w:rPr>
        <w:t>Jueves 5.5.2011</w:t>
      </w:r>
      <w:r w:rsidR="00B75559">
        <w:rPr>
          <w:rFonts w:ascii="Verdana" w:hAnsi="Verdana" w:cs="Verdana"/>
          <w:sz w:val="16"/>
          <w:szCs w:val="16"/>
          <w:lang w:eastAsia="es-ES"/>
        </w:rPr>
        <w:t>)</w:t>
      </w:r>
      <w:bookmarkStart w:id="0" w:name="_GoBack"/>
      <w:bookmarkEnd w:id="0"/>
    </w:p>
    <w:p w:rsidR="00B75559" w:rsidRDefault="00B75559" w:rsidP="00B75559">
      <w:pPr>
        <w:jc w:val="both"/>
        <w:rPr>
          <w:rFonts w:ascii="Verdana" w:hAnsi="Verdana" w:cs="Verdana"/>
          <w:sz w:val="16"/>
          <w:szCs w:val="16"/>
          <w:lang w:eastAsia="es-ES"/>
        </w:rPr>
      </w:pPr>
    </w:p>
    <w:p w:rsidR="00B75559" w:rsidRDefault="00B75559" w:rsidP="00B75559">
      <w:pPr>
        <w:jc w:val="both"/>
        <w:rPr>
          <w:rFonts w:ascii="Verdana" w:hAnsi="Verdana" w:cs="Verdana"/>
          <w:sz w:val="16"/>
          <w:szCs w:val="16"/>
          <w:lang w:eastAsia="es-ES"/>
        </w:rPr>
      </w:pPr>
    </w:p>
    <w:p w:rsidR="00B75559" w:rsidRDefault="00B75559" w:rsidP="00B75559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>NOMBRE_____________________________________________________________NOTA: ________.</w:t>
      </w:r>
    </w:p>
    <w:p w:rsidR="00B75559" w:rsidRDefault="00B75559" w:rsidP="00B75559">
      <w:pPr>
        <w:jc w:val="both"/>
        <w:rPr>
          <w:rFonts w:ascii="Verdana" w:hAnsi="Verdana" w:cs="Verdana"/>
          <w:sz w:val="16"/>
          <w:szCs w:val="16"/>
          <w:lang w:eastAsia="es-ES"/>
        </w:rPr>
      </w:pPr>
    </w:p>
    <w:p w:rsidR="00B75559" w:rsidRDefault="00B75559" w:rsidP="00B75559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El control de lectura: (a) Consta de 21 preguntas obligatorias de selección múltiple; (b) debe ser contestado en un máximo de 21 minutos; (c) cada pregunta tiene solamente una respuesta correcta;  (d) por cada 3 respuestas incorrectas se descontará 1 correcta y; (e) debe responderse con lápiz pasta o tinta para optar a recorrección. </w:t>
      </w:r>
    </w:p>
    <w:p w:rsidR="00B75559" w:rsidRDefault="00B75559" w:rsidP="00B75559">
      <w:pPr>
        <w:jc w:val="both"/>
        <w:rPr>
          <w:rFonts w:ascii="Verdana" w:hAnsi="Verdana" w:cs="Verdana"/>
          <w:sz w:val="16"/>
          <w:szCs w:val="16"/>
          <w:lang w:eastAsia="es-ES"/>
        </w:rPr>
      </w:pPr>
    </w:p>
    <w:p w:rsidR="00B75559" w:rsidRDefault="002B7BC3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</w:t>
      </w:r>
      <w:r w:rsidR="00B75559" w:rsidRPr="002B7BC3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r w:rsidR="00136354">
        <w:rPr>
          <w:rFonts w:ascii="Verdana" w:hAnsi="Verdana" w:cs="Verdana"/>
          <w:bCs/>
          <w:sz w:val="16"/>
          <w:szCs w:val="16"/>
          <w:lang w:eastAsia="es-ES"/>
        </w:rPr>
        <w:t>Según Bar</w:t>
      </w:r>
      <w:ins w:id="1" w:author="Your User Name" w:date="2011-05-03T21:43:00Z">
        <w:r w:rsidR="00690050">
          <w:rPr>
            <w:rFonts w:ascii="Verdana" w:hAnsi="Verdana" w:cs="Verdana"/>
            <w:bCs/>
            <w:sz w:val="16"/>
            <w:szCs w:val="16"/>
            <w:lang w:eastAsia="es-ES"/>
          </w:rPr>
          <w:t>r</w:t>
        </w:r>
      </w:ins>
      <w:r w:rsidR="00136354">
        <w:rPr>
          <w:rFonts w:ascii="Verdana" w:hAnsi="Verdana" w:cs="Verdana"/>
          <w:bCs/>
          <w:sz w:val="16"/>
          <w:szCs w:val="16"/>
          <w:lang w:eastAsia="es-ES"/>
        </w:rPr>
        <w:t>os es correcto</w:t>
      </w:r>
      <w:ins w:id="2" w:author="CMedel" w:date="2011-05-04T09:17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 xml:space="preserve"> señalar</w:t>
        </w:r>
      </w:ins>
      <w:r w:rsidR="00136354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3" w:author="CMedel" w:date="2011-05-04T09:17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>en relación a</w:t>
        </w:r>
      </w:ins>
      <w:del w:id="4" w:author="CMedel" w:date="2011-05-04T09:17:00Z">
        <w:r w:rsidR="00136354" w:rsidDel="001567CB">
          <w:rPr>
            <w:rFonts w:ascii="Verdana" w:hAnsi="Verdana" w:cs="Verdana"/>
            <w:bCs/>
            <w:sz w:val="16"/>
            <w:szCs w:val="16"/>
            <w:lang w:eastAsia="es-ES"/>
          </w:rPr>
          <w:delText>sobre</w:delText>
        </w:r>
      </w:del>
      <w:r w:rsidR="00136354">
        <w:rPr>
          <w:rFonts w:ascii="Verdana" w:hAnsi="Verdana" w:cs="Verdana"/>
          <w:bCs/>
          <w:sz w:val="16"/>
          <w:szCs w:val="16"/>
          <w:lang w:eastAsia="es-ES"/>
        </w:rPr>
        <w:t xml:space="preserve"> la causalidad</w:t>
      </w:r>
      <w:ins w:id="5" w:author="CMedel" w:date="2011-05-04T11:39:00Z">
        <w:r w:rsidR="00354DBD">
          <w:rPr>
            <w:rFonts w:ascii="Verdana" w:hAnsi="Verdana" w:cs="Verdana"/>
            <w:bCs/>
            <w:sz w:val="16"/>
            <w:szCs w:val="16"/>
            <w:lang w:eastAsia="es-ES"/>
          </w:rPr>
          <w:t xml:space="preserve"> que</w:t>
        </w:r>
      </w:ins>
      <w:r w:rsidR="00136354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2B7BC3" w:rsidRPr="004275B2" w:rsidRDefault="002B7BC3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4275B2">
        <w:rPr>
          <w:rFonts w:ascii="Verdana" w:hAnsi="Verdana" w:cs="Verdana"/>
          <w:sz w:val="16"/>
          <w:szCs w:val="16"/>
          <w:lang w:eastAsia="es-ES"/>
        </w:rPr>
        <w:t xml:space="preserve">a. </w:t>
      </w:r>
      <w:r w:rsidR="00136354">
        <w:rPr>
          <w:rFonts w:ascii="Verdana" w:hAnsi="Verdana" w:cs="Verdana"/>
          <w:sz w:val="16"/>
          <w:szCs w:val="16"/>
          <w:lang w:eastAsia="es-ES"/>
        </w:rPr>
        <w:t>Es</w:t>
      </w:r>
      <w:ins w:id="6" w:author="CMedel" w:date="2011-05-04T09:28:00Z">
        <w:r w:rsidR="00D20ECD">
          <w:rPr>
            <w:rFonts w:ascii="Verdana" w:hAnsi="Verdana" w:cs="Verdana"/>
            <w:sz w:val="16"/>
            <w:szCs w:val="16"/>
            <w:lang w:eastAsia="es-ES"/>
          </w:rPr>
          <w:t xml:space="preserve"> un</w:t>
        </w:r>
      </w:ins>
      <w:r w:rsidR="00136354">
        <w:rPr>
          <w:rFonts w:ascii="Verdana" w:hAnsi="Verdana" w:cs="Verdana"/>
          <w:sz w:val="16"/>
          <w:szCs w:val="16"/>
          <w:lang w:eastAsia="es-ES"/>
        </w:rPr>
        <w:t xml:space="preserve"> requisito común a todo tipo de responsabilidad.</w:t>
      </w:r>
    </w:p>
    <w:p w:rsidR="002B7BC3" w:rsidRPr="004275B2" w:rsidRDefault="002B7BC3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4275B2">
        <w:rPr>
          <w:rFonts w:ascii="Verdana" w:hAnsi="Verdana" w:cs="Verdana"/>
          <w:sz w:val="16"/>
          <w:szCs w:val="16"/>
          <w:lang w:eastAsia="es-ES"/>
        </w:rPr>
        <w:t xml:space="preserve">b. </w:t>
      </w:r>
      <w:r w:rsidR="00136354">
        <w:rPr>
          <w:rFonts w:ascii="Verdana" w:hAnsi="Verdana" w:cs="Verdana"/>
          <w:sz w:val="16"/>
          <w:szCs w:val="16"/>
          <w:lang w:eastAsia="es-ES"/>
        </w:rPr>
        <w:t>Por un lado es fundamento de la responsabilidad</w:t>
      </w:r>
      <w:ins w:id="7" w:author="CMedel" w:date="2011-05-04T09:28:00Z">
        <w:r w:rsidR="00D20ECD">
          <w:rPr>
            <w:rFonts w:ascii="Verdana" w:hAnsi="Verdana" w:cs="Verdana"/>
            <w:sz w:val="16"/>
            <w:szCs w:val="16"/>
            <w:lang w:eastAsia="es-ES"/>
          </w:rPr>
          <w:t>,</w:t>
        </w:r>
      </w:ins>
      <w:r w:rsidR="00136354">
        <w:rPr>
          <w:rFonts w:ascii="Verdana" w:hAnsi="Verdana" w:cs="Verdana"/>
          <w:sz w:val="16"/>
          <w:szCs w:val="16"/>
          <w:lang w:eastAsia="es-ES"/>
        </w:rPr>
        <w:t xml:space="preserve"> y por otro</w:t>
      </w:r>
      <w:ins w:id="8" w:author="CMedel" w:date="2011-05-04T09:28:00Z">
        <w:r w:rsidR="00D20ECD">
          <w:rPr>
            <w:rFonts w:ascii="Verdana" w:hAnsi="Verdana" w:cs="Verdana"/>
            <w:sz w:val="16"/>
            <w:szCs w:val="16"/>
            <w:lang w:eastAsia="es-ES"/>
          </w:rPr>
          <w:t xml:space="preserve"> lado la</w:t>
        </w:r>
      </w:ins>
      <w:del w:id="9" w:author="CMedel" w:date="2011-05-04T09:28:00Z">
        <w:r w:rsidR="00136354" w:rsidDel="00D20ECD">
          <w:rPr>
            <w:rFonts w:ascii="Verdana" w:hAnsi="Verdana" w:cs="Verdana"/>
            <w:sz w:val="16"/>
            <w:szCs w:val="16"/>
            <w:lang w:eastAsia="es-ES"/>
          </w:rPr>
          <w:delText xml:space="preserve"> el requisito que</w:delText>
        </w:r>
      </w:del>
      <w:r w:rsidR="00136354">
        <w:rPr>
          <w:rFonts w:ascii="Verdana" w:hAnsi="Verdana" w:cs="Verdana"/>
          <w:sz w:val="16"/>
          <w:szCs w:val="16"/>
          <w:lang w:eastAsia="es-ES"/>
        </w:rPr>
        <w:t xml:space="preserve"> limita</w:t>
      </w:r>
      <w:ins w:id="10" w:author="CMedel" w:date="2011-05-04T09:28:00Z">
        <w:r w:rsidR="00D20ECD">
          <w:rPr>
            <w:rFonts w:ascii="Verdana" w:hAnsi="Verdana" w:cs="Verdana"/>
            <w:sz w:val="16"/>
            <w:szCs w:val="16"/>
            <w:lang w:eastAsia="es-ES"/>
          </w:rPr>
          <w:t>.</w:t>
        </w:r>
      </w:ins>
      <w:del w:id="11" w:author="CMedel" w:date="2011-05-04T09:28:00Z">
        <w:r w:rsidR="00136354" w:rsidDel="00D20ECD">
          <w:rPr>
            <w:rFonts w:ascii="Verdana" w:hAnsi="Verdana" w:cs="Verdana"/>
            <w:sz w:val="16"/>
            <w:szCs w:val="16"/>
            <w:lang w:eastAsia="es-ES"/>
          </w:rPr>
          <w:delText xml:space="preserve"> la responsabilidad.</w:delText>
        </w:r>
      </w:del>
    </w:p>
    <w:p w:rsidR="00B75559" w:rsidRPr="002B7BC3" w:rsidRDefault="004275B2" w:rsidP="002B7BC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136354">
        <w:rPr>
          <w:rFonts w:ascii="Verdana" w:hAnsi="Verdana" w:cs="Verdana"/>
          <w:sz w:val="16"/>
          <w:szCs w:val="16"/>
          <w:lang w:eastAsia="es-ES"/>
        </w:rPr>
        <w:t>Representa un problema complejo sólo en casos excepcionales.</w:t>
      </w:r>
    </w:p>
    <w:p w:rsidR="00B75559" w:rsidRDefault="002B7BC3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136354">
        <w:rPr>
          <w:rFonts w:ascii="Verdana" w:hAnsi="Verdana" w:cs="Verdana"/>
          <w:bCs/>
          <w:sz w:val="16"/>
          <w:szCs w:val="16"/>
          <w:lang w:eastAsia="es-ES"/>
        </w:rPr>
        <w:t>Tiene dos caras, un aspecto natural y un aspecto normativo</w:t>
      </w:r>
      <w:r w:rsidR="004275B2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B75559" w:rsidRPr="004275B2" w:rsidRDefault="002B7BC3" w:rsidP="00B75559">
      <w:pPr>
        <w:tabs>
          <w:tab w:val="left" w:pos="426"/>
        </w:tabs>
        <w:jc w:val="both"/>
        <w:rPr>
          <w:rFonts w:ascii="Verdana" w:hAnsi="Verdana" w:cs="Verdana"/>
          <w:b/>
          <w:sz w:val="16"/>
          <w:szCs w:val="16"/>
          <w:lang w:eastAsia="es-ES"/>
        </w:rPr>
      </w:pPr>
      <w:r w:rsidRPr="004275B2">
        <w:rPr>
          <w:rFonts w:ascii="Verdana" w:hAnsi="Verdana" w:cs="Verdana"/>
          <w:b/>
          <w:sz w:val="16"/>
          <w:szCs w:val="16"/>
          <w:lang w:eastAsia="es-ES"/>
        </w:rPr>
        <w:t xml:space="preserve">e. </w:t>
      </w:r>
      <w:r w:rsidR="004275B2" w:rsidRPr="004275B2">
        <w:rPr>
          <w:rFonts w:ascii="Verdana" w:hAnsi="Verdana" w:cs="Verdana"/>
          <w:b/>
          <w:sz w:val="16"/>
          <w:szCs w:val="16"/>
          <w:lang w:eastAsia="es-ES"/>
        </w:rPr>
        <w:t>Todas</w:t>
      </w:r>
      <w:r w:rsidR="00E959E0" w:rsidRPr="004275B2">
        <w:rPr>
          <w:rFonts w:ascii="Verdana" w:hAnsi="Verdana" w:cs="Verdana"/>
          <w:b/>
          <w:sz w:val="16"/>
          <w:szCs w:val="16"/>
          <w:lang w:eastAsia="es-ES"/>
        </w:rPr>
        <w:t xml:space="preserve"> </w:t>
      </w:r>
      <w:r w:rsidR="00B75559" w:rsidRPr="004275B2">
        <w:rPr>
          <w:rFonts w:ascii="Verdana" w:hAnsi="Verdana" w:cs="Verdana"/>
          <w:b/>
          <w:sz w:val="16"/>
          <w:szCs w:val="16"/>
          <w:lang w:eastAsia="es-ES"/>
        </w:rPr>
        <w:t>las anteriores.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275773" w:rsidRDefault="002B7BC3" w:rsidP="002B7BC3">
      <w:pPr>
        <w:jc w:val="both"/>
        <w:rPr>
          <w:rFonts w:ascii="Verdana" w:hAnsi="Verdana" w:cs="Verdana"/>
          <w:bCs/>
          <w:sz w:val="16"/>
          <w:szCs w:val="16"/>
          <w:lang w:eastAsia="es-ES"/>
        </w:rPr>
      </w:pPr>
      <w:proofErr w:type="gramStart"/>
      <w:r>
        <w:rPr>
          <w:rFonts w:ascii="Verdana" w:hAnsi="Verdana" w:cs="Verdana"/>
          <w:b/>
          <w:bCs/>
          <w:sz w:val="16"/>
          <w:szCs w:val="16"/>
          <w:lang w:eastAsia="es-ES"/>
        </w:rPr>
        <w:t>2.</w:t>
      </w:r>
      <w:ins w:id="12" w:author="CMedel" w:date="2011-05-04T09:17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>Respecto</w:t>
        </w:r>
        <w:proofErr w:type="gramEnd"/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 xml:space="preserve"> de </w:t>
        </w:r>
      </w:ins>
      <w:del w:id="13" w:author="CMedel" w:date="2011-05-04T09:17:00Z">
        <w:r w:rsidDel="001567CB">
          <w:rPr>
            <w:rFonts w:ascii="Verdana" w:hAnsi="Verdana" w:cs="Verdana"/>
            <w:b/>
            <w:bCs/>
            <w:sz w:val="16"/>
            <w:szCs w:val="16"/>
            <w:lang w:eastAsia="es-ES"/>
          </w:rPr>
          <w:delText xml:space="preserve"> </w:delText>
        </w:r>
        <w:r w:rsidR="00136354" w:rsidDel="001567CB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Según Barros, es correcto sobre </w:delText>
        </w:r>
      </w:del>
      <w:r w:rsidR="00136354">
        <w:rPr>
          <w:rFonts w:ascii="Verdana" w:hAnsi="Verdana" w:cs="Verdana"/>
          <w:bCs/>
          <w:sz w:val="16"/>
          <w:szCs w:val="16"/>
          <w:lang w:eastAsia="es-ES"/>
        </w:rPr>
        <w:t xml:space="preserve">la causalidad en </w:t>
      </w:r>
      <w:ins w:id="14" w:author="CMedel" w:date="2011-05-04T09:17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>caso</w:t>
        </w:r>
      </w:ins>
      <w:ins w:id="15" w:author="CMedel" w:date="2011-05-04T09:21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>s de responsabilidad por omisión</w:t>
        </w:r>
      </w:ins>
      <w:ins w:id="16" w:author="CMedel" w:date="2011-05-04T09:17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>, Barros</w:t>
        </w:r>
      </w:ins>
      <w:ins w:id="17" w:author="CMedel" w:date="2011-05-04T09:23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 xml:space="preserve"> afirma que</w:t>
        </w:r>
      </w:ins>
      <w:ins w:id="18" w:author="CMedel" w:date="2011-05-04T09:17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 xml:space="preserve"> </w:t>
        </w:r>
      </w:ins>
      <w:del w:id="19" w:author="CMedel" w:date="2011-05-04T09:17:00Z">
        <w:r w:rsidR="00136354" w:rsidDel="001567CB">
          <w:rPr>
            <w:rFonts w:ascii="Verdana" w:hAnsi="Verdana" w:cs="Verdana"/>
            <w:bCs/>
            <w:sz w:val="16"/>
            <w:szCs w:val="16"/>
            <w:lang w:eastAsia="es-ES"/>
          </w:rPr>
          <w:delText>las omisiones</w:delText>
        </w:r>
      </w:del>
      <w:r w:rsidR="00275773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0C6590" w:rsidRDefault="00275773" w:rsidP="002B7BC3">
      <w:pPr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136354">
        <w:rPr>
          <w:rFonts w:ascii="Verdana" w:hAnsi="Verdana" w:cs="Verdana"/>
          <w:bCs/>
          <w:sz w:val="16"/>
          <w:szCs w:val="16"/>
          <w:lang w:eastAsia="es-ES"/>
        </w:rPr>
        <w:t>La opinión unánime es que se rigen por la teoría de la causa concurrente</w:t>
      </w:r>
      <w:r w:rsidR="000C6590">
        <w:rPr>
          <w:rFonts w:ascii="Verdana" w:hAnsi="Verdana" w:cs="Verdana"/>
          <w:bCs/>
          <w:sz w:val="16"/>
          <w:szCs w:val="16"/>
          <w:lang w:eastAsia="es-ES"/>
        </w:rPr>
        <w:t xml:space="preserve">. </w:t>
      </w:r>
    </w:p>
    <w:p w:rsidR="000C6590" w:rsidRDefault="00275773" w:rsidP="002B7BC3">
      <w:pPr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136354">
        <w:rPr>
          <w:rFonts w:ascii="Verdana" w:hAnsi="Verdana" w:cs="Verdana"/>
          <w:bCs/>
          <w:sz w:val="16"/>
          <w:szCs w:val="16"/>
          <w:lang w:eastAsia="es-ES"/>
        </w:rPr>
        <w:t>Desde el punto de vista de la causa siempre es posible establecer una responsabilidad general por omisiones.</w:t>
      </w:r>
    </w:p>
    <w:p w:rsidR="000C6590" w:rsidRDefault="00275773" w:rsidP="002B7BC3">
      <w:pPr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545C50">
        <w:rPr>
          <w:rFonts w:ascii="Verdana" w:hAnsi="Verdana" w:cs="Verdana"/>
          <w:b/>
          <w:bCs/>
          <w:sz w:val="16"/>
          <w:szCs w:val="16"/>
          <w:lang w:eastAsia="es-ES"/>
        </w:rPr>
        <w:t xml:space="preserve">c. </w:t>
      </w:r>
      <w:r w:rsidR="005E223D">
        <w:rPr>
          <w:rFonts w:ascii="Verdana" w:hAnsi="Verdana" w:cs="Verdana"/>
          <w:b/>
          <w:bCs/>
          <w:sz w:val="16"/>
          <w:szCs w:val="16"/>
          <w:lang w:eastAsia="es-ES"/>
        </w:rPr>
        <w:t>Supone que el accidente se haya producido porque quien estaba obligado a actuar no lo hizo.</w:t>
      </w:r>
    </w:p>
    <w:p w:rsidR="000C6590" w:rsidRDefault="00AE7CBC" w:rsidP="002B7BC3">
      <w:pPr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>d</w:t>
      </w:r>
      <w:r w:rsidRPr="00AE7CBC">
        <w:rPr>
          <w:rFonts w:ascii="Verdana" w:hAnsi="Verdana" w:cs="Verdana"/>
          <w:bCs/>
          <w:sz w:val="16"/>
          <w:szCs w:val="16"/>
          <w:lang w:eastAsia="es-ES"/>
        </w:rPr>
        <w:t xml:space="preserve">. </w:t>
      </w:r>
      <w:r w:rsidR="005E223D">
        <w:rPr>
          <w:rFonts w:ascii="Verdana" w:hAnsi="Verdana" w:cs="Verdana"/>
          <w:bCs/>
          <w:sz w:val="16"/>
          <w:szCs w:val="16"/>
          <w:lang w:eastAsia="es-ES"/>
        </w:rPr>
        <w:t>Nunca es necesario definir los deberes positivos de cuidado</w:t>
      </w:r>
      <w:r w:rsidR="000C6590">
        <w:rPr>
          <w:rFonts w:ascii="Verdana" w:hAnsi="Verdana" w:cs="Verdana"/>
          <w:bCs/>
          <w:sz w:val="16"/>
          <w:szCs w:val="16"/>
          <w:lang w:eastAsia="es-ES"/>
        </w:rPr>
        <w:t xml:space="preserve">. </w:t>
      </w:r>
    </w:p>
    <w:p w:rsidR="002B7BC3" w:rsidRDefault="000C6590" w:rsidP="002B7BC3">
      <w:pPr>
        <w:jc w:val="both"/>
        <w:rPr>
          <w:rFonts w:ascii="Verdana" w:hAnsi="Verdana" w:cs="Verdana"/>
          <w:b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>e.</w:t>
      </w:r>
      <w:r w:rsidR="002B7BC3" w:rsidRPr="00AE7CBC">
        <w:rPr>
          <w:rFonts w:ascii="Verdana" w:hAnsi="Verdana" w:cs="Verdana"/>
          <w:sz w:val="16"/>
          <w:szCs w:val="16"/>
          <w:lang w:eastAsia="es-ES"/>
        </w:rPr>
        <w:t xml:space="preserve"> </w:t>
      </w:r>
      <w:r>
        <w:rPr>
          <w:rFonts w:ascii="Verdana" w:hAnsi="Verdana" w:cs="Verdana"/>
          <w:sz w:val="16"/>
          <w:szCs w:val="16"/>
          <w:lang w:eastAsia="es-ES"/>
        </w:rPr>
        <w:t xml:space="preserve">Ninguna de </w:t>
      </w:r>
      <w:r w:rsidR="00AE7CBC">
        <w:rPr>
          <w:rFonts w:ascii="Verdana" w:hAnsi="Verdana" w:cs="Verdana"/>
          <w:sz w:val="16"/>
          <w:szCs w:val="16"/>
          <w:lang w:eastAsia="es-ES"/>
        </w:rPr>
        <w:t xml:space="preserve">las </w:t>
      </w:r>
      <w:r w:rsidR="002B7BC3" w:rsidRPr="00AE7CBC">
        <w:rPr>
          <w:rFonts w:ascii="Verdana" w:hAnsi="Verdana" w:cs="Verdana"/>
          <w:sz w:val="16"/>
          <w:szCs w:val="16"/>
          <w:lang w:eastAsia="es-ES"/>
        </w:rPr>
        <w:t>anteriores</w:t>
      </w:r>
      <w:r w:rsidR="002B7BC3">
        <w:rPr>
          <w:rFonts w:ascii="Verdana" w:hAnsi="Verdana" w:cs="Verdana"/>
          <w:b/>
          <w:sz w:val="16"/>
          <w:szCs w:val="16"/>
          <w:lang w:eastAsia="es-ES"/>
        </w:rPr>
        <w:t>.</w:t>
      </w:r>
    </w:p>
    <w:p w:rsidR="002B7BC3" w:rsidRDefault="002B7BC3" w:rsidP="002B7BC3">
      <w:pPr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</w:p>
    <w:p w:rsidR="000C6590" w:rsidRDefault="00B564B3" w:rsidP="00275773">
      <w:pPr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3</w:t>
      </w:r>
      <w:r w:rsidR="00275773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ins w:id="20" w:author="CMedel" w:date="2011-05-04T09:23:00Z">
        <w:r w:rsidR="001567CB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t>De</w:t>
        </w:r>
      </w:ins>
      <w:del w:id="21" w:author="CMedel" w:date="2011-05-04T09:23:00Z">
        <w:r w:rsidR="0067570C" w:rsidDel="001567CB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Según Barros, es </w:delText>
        </w:r>
        <w:r w:rsidR="0067570C" w:rsidRPr="0067570C" w:rsidDel="001567CB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>falso</w:delText>
        </w:r>
      </w:del>
      <w:r w:rsidR="0067570C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22" w:author="CMedel" w:date="2011-05-04T09:23:00Z">
        <w:r w:rsidR="001567CB">
          <w:rPr>
            <w:rFonts w:ascii="Verdana" w:hAnsi="Verdana" w:cs="Verdana"/>
            <w:bCs/>
            <w:sz w:val="16"/>
            <w:szCs w:val="16"/>
            <w:lang w:eastAsia="es-ES"/>
          </w:rPr>
          <w:t xml:space="preserve">acuerdo a Barros, es incorrecto </w:t>
        </w:r>
      </w:ins>
      <w:ins w:id="23" w:author="CMedel" w:date="2011-05-04T09:44:00Z">
        <w:r w:rsidR="00EF4B22">
          <w:rPr>
            <w:rFonts w:ascii="Verdana" w:hAnsi="Verdana" w:cs="Verdana"/>
            <w:bCs/>
            <w:sz w:val="16"/>
            <w:szCs w:val="16"/>
            <w:lang w:eastAsia="es-ES"/>
          </w:rPr>
          <w:t xml:space="preserve"> aseverar en relación a </w:t>
        </w:r>
      </w:ins>
      <w:del w:id="24" w:author="CMedel" w:date="2011-05-04T09:44:00Z">
        <w:r w:rsidR="0067570C" w:rsidDel="00EF4B22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sobre </w:delText>
        </w:r>
      </w:del>
      <w:r w:rsidR="0067570C">
        <w:rPr>
          <w:rFonts w:ascii="Verdana" w:hAnsi="Verdana" w:cs="Verdana"/>
          <w:bCs/>
          <w:sz w:val="16"/>
          <w:szCs w:val="16"/>
          <w:lang w:eastAsia="es-ES"/>
        </w:rPr>
        <w:t>la certeza y probabilidad en la causalidad</w:t>
      </w:r>
      <w:ins w:id="25" w:author="CMedel" w:date="2011-05-04T09:45:00Z">
        <w:r w:rsidR="00EF4B22">
          <w:rPr>
            <w:rFonts w:ascii="Verdana" w:hAnsi="Verdana" w:cs="Verdana"/>
            <w:bCs/>
            <w:sz w:val="16"/>
            <w:szCs w:val="16"/>
            <w:lang w:eastAsia="es-ES"/>
          </w:rPr>
          <w:t xml:space="preserve"> que</w:t>
        </w:r>
      </w:ins>
      <w:r w:rsidR="000C6590" w:rsidRPr="000C6590">
        <w:rPr>
          <w:rFonts w:ascii="Verdana" w:hAnsi="Verdana" w:cs="Verdana"/>
          <w:bCs/>
          <w:sz w:val="16"/>
          <w:szCs w:val="16"/>
          <w:lang w:eastAsia="es-ES"/>
        </w:rPr>
        <w:t>:</w:t>
      </w:r>
      <w:r w:rsidR="000C6590">
        <w:rPr>
          <w:rFonts w:ascii="Verdana" w:hAnsi="Verdana" w:cs="Verdana"/>
          <w:b/>
          <w:bCs/>
          <w:sz w:val="16"/>
          <w:szCs w:val="16"/>
          <w:lang w:eastAsia="es-ES"/>
        </w:rPr>
        <w:t xml:space="preserve"> </w:t>
      </w:r>
    </w:p>
    <w:p w:rsidR="000C6590" w:rsidRPr="000C6590" w:rsidRDefault="00275773" w:rsidP="00275773">
      <w:pPr>
        <w:jc w:val="both"/>
        <w:rPr>
          <w:rFonts w:ascii="Verdana" w:hAnsi="Verdana" w:cs="Verdana"/>
          <w:b/>
          <w:sz w:val="16"/>
          <w:szCs w:val="16"/>
          <w:lang w:eastAsia="es-ES"/>
        </w:rPr>
      </w:pPr>
      <w:r w:rsidRPr="000C6590">
        <w:rPr>
          <w:rFonts w:ascii="Verdana" w:hAnsi="Verdana" w:cs="Verdana"/>
          <w:b/>
          <w:sz w:val="16"/>
          <w:szCs w:val="16"/>
          <w:lang w:eastAsia="es-ES"/>
        </w:rPr>
        <w:t xml:space="preserve">a. </w:t>
      </w:r>
      <w:r w:rsidR="0067570C">
        <w:rPr>
          <w:rFonts w:ascii="Verdana" w:hAnsi="Verdana" w:cs="Verdana"/>
          <w:b/>
          <w:sz w:val="16"/>
          <w:szCs w:val="16"/>
          <w:lang w:eastAsia="es-ES"/>
        </w:rPr>
        <w:t>La causalidad natural está construida sobre una base absolutamente cierta</w:t>
      </w:r>
      <w:r w:rsidR="000C6590" w:rsidRPr="000C6590">
        <w:rPr>
          <w:rFonts w:ascii="Verdana" w:hAnsi="Verdana" w:cs="Verdana"/>
          <w:b/>
          <w:sz w:val="16"/>
          <w:szCs w:val="16"/>
          <w:lang w:eastAsia="es-ES"/>
        </w:rPr>
        <w:t xml:space="preserve">. </w:t>
      </w:r>
    </w:p>
    <w:p w:rsidR="000C6590" w:rsidRDefault="00275773" w:rsidP="0027577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b. </w:t>
      </w:r>
      <w:r w:rsidR="0067570C">
        <w:rPr>
          <w:rFonts w:ascii="Verdana" w:hAnsi="Verdana" w:cs="Verdana"/>
          <w:sz w:val="16"/>
          <w:szCs w:val="16"/>
          <w:lang w:eastAsia="es-ES"/>
        </w:rPr>
        <w:t>Por lo general la determinación de la causa se funda en la experiencia sin suscitar problemas de prueba</w:t>
      </w:r>
      <w:r w:rsidR="000C6590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E27182" w:rsidRDefault="00275773" w:rsidP="0027577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67570C">
        <w:rPr>
          <w:rFonts w:ascii="Verdana" w:hAnsi="Verdana" w:cs="Verdana"/>
          <w:sz w:val="16"/>
          <w:szCs w:val="16"/>
          <w:lang w:eastAsia="es-ES"/>
        </w:rPr>
        <w:t>En casos complejos la disputa puede reducirse a un asunto probatorio.</w:t>
      </w:r>
    </w:p>
    <w:p w:rsidR="00E27182" w:rsidRDefault="00275773" w:rsidP="0027577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d. </w:t>
      </w:r>
      <w:r w:rsidR="0067570C">
        <w:rPr>
          <w:rFonts w:ascii="Verdana" w:hAnsi="Verdana" w:cs="Verdana"/>
          <w:sz w:val="16"/>
          <w:szCs w:val="16"/>
          <w:lang w:eastAsia="es-ES"/>
        </w:rPr>
        <w:t>Hay importantes casos de incertidumbre sobre la causa, porque sólo es posible efectuar una estimación de probabilidad</w:t>
      </w:r>
      <w:r w:rsidR="00E27182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275773" w:rsidRPr="00E27182" w:rsidRDefault="00275773" w:rsidP="00275773">
      <w:pPr>
        <w:jc w:val="both"/>
        <w:rPr>
          <w:rFonts w:ascii="Verdana" w:hAnsi="Verdana" w:cs="Verdana"/>
          <w:sz w:val="16"/>
          <w:szCs w:val="16"/>
          <w:lang w:eastAsia="es-ES"/>
        </w:rPr>
      </w:pPr>
      <w:r w:rsidRPr="00E27182">
        <w:rPr>
          <w:rFonts w:ascii="Verdana" w:hAnsi="Verdana" w:cs="Verdana"/>
          <w:sz w:val="16"/>
          <w:szCs w:val="16"/>
          <w:lang w:eastAsia="es-ES"/>
        </w:rPr>
        <w:t>e. Ninguna de las anteriores.</w:t>
      </w:r>
    </w:p>
    <w:p w:rsidR="00275773" w:rsidRDefault="00275773" w:rsidP="002B7BC3">
      <w:pPr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</w:p>
    <w:p w:rsidR="002B7BC3" w:rsidRDefault="00B564B3" w:rsidP="002B7BC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4</w:t>
      </w:r>
      <w:r w:rsidR="002B7BC3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 w:rsidR="002B7BC3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r w:rsidR="00F02084">
        <w:rPr>
          <w:rFonts w:ascii="Verdana" w:hAnsi="Verdana" w:cs="Verdana"/>
          <w:bCs/>
          <w:sz w:val="16"/>
          <w:szCs w:val="16"/>
          <w:lang w:eastAsia="es-ES"/>
        </w:rPr>
        <w:t>Según Barros, es correcto sobre la causalidad y el lucro cesante</w:t>
      </w:r>
      <w:r w:rsidR="00E27182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2B7BC3" w:rsidRDefault="002B7BC3" w:rsidP="002B7BC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a. </w:t>
      </w:r>
      <w:r w:rsidR="00F02084">
        <w:rPr>
          <w:rFonts w:ascii="Verdana" w:hAnsi="Verdana" w:cs="Verdana"/>
          <w:sz w:val="16"/>
          <w:szCs w:val="16"/>
          <w:lang w:eastAsia="es-ES"/>
        </w:rPr>
        <w:t>No presentan ninguna analogía</w:t>
      </w:r>
      <w:r w:rsidR="00E27182">
        <w:rPr>
          <w:rFonts w:ascii="Verdana" w:hAnsi="Verdana" w:cs="Verdana"/>
          <w:sz w:val="16"/>
          <w:szCs w:val="16"/>
          <w:lang w:eastAsia="es-ES"/>
        </w:rPr>
        <w:t>.</w:t>
      </w:r>
    </w:p>
    <w:p w:rsidR="002B7BC3" w:rsidRPr="00E27182" w:rsidRDefault="00E27182" w:rsidP="002B7BC3">
      <w:pPr>
        <w:jc w:val="both"/>
        <w:rPr>
          <w:rFonts w:ascii="Verdana" w:hAnsi="Verdana" w:cs="Verdana"/>
          <w:b/>
          <w:sz w:val="16"/>
          <w:szCs w:val="16"/>
          <w:lang w:eastAsia="es-ES"/>
        </w:rPr>
      </w:pPr>
      <w:r w:rsidRPr="00E27182">
        <w:rPr>
          <w:rFonts w:ascii="Verdana" w:hAnsi="Verdana" w:cs="Verdana"/>
          <w:b/>
          <w:sz w:val="16"/>
          <w:szCs w:val="16"/>
          <w:lang w:eastAsia="es-ES"/>
        </w:rPr>
        <w:t xml:space="preserve">b. </w:t>
      </w:r>
      <w:r w:rsidR="00F02084">
        <w:rPr>
          <w:rFonts w:ascii="Verdana" w:hAnsi="Verdana" w:cs="Verdana"/>
          <w:b/>
          <w:sz w:val="16"/>
          <w:szCs w:val="16"/>
          <w:lang w:eastAsia="es-ES"/>
        </w:rPr>
        <w:t>La causalidad probable mira siempre hacia atrás y el lucro cesante usualmente exige una estimación hacia adelante.</w:t>
      </w:r>
    </w:p>
    <w:p w:rsidR="002B7BC3" w:rsidRPr="00E27182" w:rsidRDefault="00E27182" w:rsidP="002B7BC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F02084">
        <w:rPr>
          <w:rFonts w:ascii="Verdana" w:hAnsi="Verdana" w:cs="Verdana"/>
          <w:sz w:val="16"/>
          <w:szCs w:val="16"/>
          <w:lang w:eastAsia="es-ES"/>
        </w:rPr>
        <w:t>Los casos de causalidad probable envuelven una incertidumbre imposible de verificar</w:t>
      </w:r>
      <w:r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2B7BC3" w:rsidRDefault="00E27182" w:rsidP="002B7BC3">
      <w:pPr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d. </w:t>
      </w:r>
      <w:r w:rsidR="00F02084">
        <w:rPr>
          <w:rFonts w:ascii="Verdana" w:hAnsi="Verdana" w:cs="Verdana"/>
          <w:sz w:val="16"/>
          <w:szCs w:val="16"/>
          <w:lang w:eastAsia="es-ES"/>
        </w:rPr>
        <w:t>Para determinar el lucro cesante nunca se considera el curso normal de los acontecimientos</w:t>
      </w:r>
      <w:r>
        <w:rPr>
          <w:rFonts w:ascii="Verdana" w:hAnsi="Verdana" w:cs="Verdana"/>
          <w:sz w:val="16"/>
          <w:szCs w:val="16"/>
          <w:lang w:eastAsia="es-ES"/>
        </w:rPr>
        <w:t>.</w:t>
      </w:r>
    </w:p>
    <w:p w:rsidR="002B7BC3" w:rsidRDefault="002B7BC3" w:rsidP="002B7BC3">
      <w:pPr>
        <w:jc w:val="both"/>
        <w:rPr>
          <w:rFonts w:ascii="Verdana" w:hAnsi="Verdana" w:cs="Verdana"/>
          <w:b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e. </w:t>
      </w:r>
      <w:r w:rsidR="00F02084">
        <w:rPr>
          <w:rFonts w:ascii="Verdana" w:hAnsi="Verdana" w:cs="Verdana"/>
          <w:sz w:val="16"/>
          <w:szCs w:val="16"/>
          <w:lang w:eastAsia="es-ES"/>
        </w:rPr>
        <w:t xml:space="preserve">Todas </w:t>
      </w:r>
      <w:r>
        <w:rPr>
          <w:rFonts w:ascii="Verdana" w:hAnsi="Verdana" w:cs="Verdana"/>
          <w:sz w:val="16"/>
          <w:szCs w:val="16"/>
          <w:lang w:eastAsia="es-ES"/>
        </w:rPr>
        <w:t>las anteriores.</w:t>
      </w:r>
    </w:p>
    <w:p w:rsidR="002B7BC3" w:rsidRDefault="002B7BC3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8C3DEB" w:rsidRDefault="00B564B3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5</w:t>
      </w:r>
      <w:r w:rsidR="00B75559" w:rsidRPr="00E959E0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 w:rsidR="00E959E0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26" w:author="CMedel" w:date="2011-05-04T09:49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>Re</w:t>
        </w:r>
      </w:ins>
      <w:ins w:id="27" w:author="CMedel" w:date="2011-05-04T09:50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 xml:space="preserve">specto </w:t>
        </w:r>
      </w:ins>
      <w:del w:id="28" w:author="CMedel" w:date="2011-05-04T09:49:00Z">
        <w:r w:rsidR="008C3DEB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>S</w:delText>
        </w:r>
        <w:r w:rsidR="00F02084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egún Barros, es correcto </w:delText>
        </w:r>
      </w:del>
      <w:ins w:id="29" w:author="CMedel" w:date="2011-05-04T09:50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>de</w:t>
        </w:r>
      </w:ins>
      <w:del w:id="30" w:author="CMedel" w:date="2011-05-04T09:50:00Z">
        <w:r w:rsidR="00F02084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>sobre</w:delText>
        </w:r>
      </w:del>
      <w:r w:rsidR="00F02084">
        <w:rPr>
          <w:rFonts w:ascii="Verdana" w:hAnsi="Verdana" w:cs="Verdana"/>
          <w:bCs/>
          <w:sz w:val="16"/>
          <w:szCs w:val="16"/>
          <w:lang w:eastAsia="es-ES"/>
        </w:rPr>
        <w:t xml:space="preserve"> la</w:t>
      </w:r>
      <w:r w:rsidR="004606CF">
        <w:rPr>
          <w:rFonts w:ascii="Verdana" w:hAnsi="Verdana" w:cs="Verdana"/>
          <w:bCs/>
          <w:sz w:val="16"/>
          <w:szCs w:val="16"/>
          <w:lang w:eastAsia="es-ES"/>
        </w:rPr>
        <w:t>s</w:t>
      </w:r>
      <w:r w:rsidR="00F02084">
        <w:rPr>
          <w:rFonts w:ascii="Verdana" w:hAnsi="Verdana" w:cs="Verdana"/>
          <w:bCs/>
          <w:sz w:val="16"/>
          <w:szCs w:val="16"/>
          <w:lang w:eastAsia="es-ES"/>
        </w:rPr>
        <w:t xml:space="preserve"> teoría</w:t>
      </w:r>
      <w:r w:rsidR="004606CF">
        <w:rPr>
          <w:rFonts w:ascii="Verdana" w:hAnsi="Verdana" w:cs="Verdana"/>
          <w:bCs/>
          <w:sz w:val="16"/>
          <w:szCs w:val="16"/>
          <w:lang w:eastAsia="es-ES"/>
        </w:rPr>
        <w:t>s</w:t>
      </w:r>
      <w:r w:rsidR="00F02084">
        <w:rPr>
          <w:rFonts w:ascii="Verdana" w:hAnsi="Verdana" w:cs="Verdana"/>
          <w:bCs/>
          <w:sz w:val="16"/>
          <w:szCs w:val="16"/>
          <w:lang w:eastAsia="es-ES"/>
        </w:rPr>
        <w:t xml:space="preserve"> de </w:t>
      </w:r>
      <w:del w:id="31" w:author="CMedel" w:date="2011-05-04T09:50:00Z">
        <w:r w:rsidR="00F02084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la </w:delText>
        </w:r>
      </w:del>
      <w:r w:rsidR="004606CF">
        <w:rPr>
          <w:rFonts w:ascii="Verdana" w:hAnsi="Verdana" w:cs="Verdana"/>
          <w:bCs/>
          <w:sz w:val="16"/>
          <w:szCs w:val="16"/>
          <w:lang w:eastAsia="es-ES"/>
        </w:rPr>
        <w:t>causalidad</w:t>
      </w:r>
      <w:ins w:id="32" w:author="CMedel" w:date="2011-05-04T09:50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 xml:space="preserve"> es posible establecer que</w:t>
        </w:r>
      </w:ins>
      <w:r w:rsidR="008C3DEB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a. </w:t>
      </w:r>
      <w:r w:rsidR="004606CF">
        <w:rPr>
          <w:rFonts w:ascii="Verdana" w:hAnsi="Verdana" w:cs="Verdana"/>
          <w:sz w:val="16"/>
          <w:szCs w:val="16"/>
          <w:lang w:eastAsia="es-ES"/>
        </w:rPr>
        <w:t>La teoría de la equivalencia de las condiciones compite con otras teorías sobre la causalidad</w:t>
      </w:r>
      <w:r w:rsidR="008C3DEB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b/>
          <w:sz w:val="16"/>
          <w:szCs w:val="16"/>
          <w:lang w:eastAsia="es-ES"/>
        </w:rPr>
      </w:pPr>
      <w:r>
        <w:rPr>
          <w:rFonts w:ascii="Verdana" w:hAnsi="Verdana" w:cs="Verdana"/>
          <w:b/>
          <w:sz w:val="16"/>
          <w:szCs w:val="16"/>
          <w:lang w:eastAsia="es-ES"/>
        </w:rPr>
        <w:t>b.</w:t>
      </w:r>
      <w:r w:rsidR="00E959E0">
        <w:rPr>
          <w:rFonts w:ascii="Verdana" w:hAnsi="Verdana" w:cs="Verdana"/>
          <w:b/>
          <w:sz w:val="16"/>
          <w:szCs w:val="16"/>
          <w:lang w:eastAsia="es-ES"/>
        </w:rPr>
        <w:t xml:space="preserve"> </w:t>
      </w:r>
      <w:r w:rsidR="004606CF">
        <w:rPr>
          <w:rFonts w:ascii="Verdana" w:hAnsi="Verdana" w:cs="Verdana"/>
          <w:b/>
          <w:sz w:val="16"/>
          <w:szCs w:val="16"/>
          <w:lang w:eastAsia="es-ES"/>
        </w:rPr>
        <w:t>En verdad son criterios doctrinarios para responder a preguntas muy diferentes entre sí</w:t>
      </w:r>
      <w:r w:rsidR="008C3DEB">
        <w:rPr>
          <w:rFonts w:ascii="Verdana" w:hAnsi="Verdana" w:cs="Verdana"/>
          <w:b/>
          <w:sz w:val="16"/>
          <w:szCs w:val="16"/>
          <w:lang w:eastAsia="es-ES"/>
        </w:rPr>
        <w:t xml:space="preserve">. 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4606CF">
        <w:rPr>
          <w:rFonts w:ascii="Verdana" w:hAnsi="Verdana" w:cs="Verdana"/>
          <w:sz w:val="16"/>
          <w:szCs w:val="16"/>
          <w:lang w:eastAsia="es-ES"/>
        </w:rPr>
        <w:t>Todas las teorías logran determinar que el autor ha sido tenido por responsable.</w:t>
      </w:r>
    </w:p>
    <w:p w:rsidR="008C3DEB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>d.</w:t>
      </w:r>
      <w:r w:rsidR="00E959E0">
        <w:rPr>
          <w:rFonts w:ascii="Verdana" w:hAnsi="Verdana" w:cs="Verdana"/>
          <w:sz w:val="16"/>
          <w:szCs w:val="16"/>
          <w:lang w:eastAsia="es-ES"/>
        </w:rPr>
        <w:t xml:space="preserve"> </w:t>
      </w:r>
      <w:r w:rsidR="004606CF">
        <w:rPr>
          <w:rFonts w:ascii="Verdana" w:hAnsi="Verdana" w:cs="Verdana"/>
          <w:sz w:val="16"/>
          <w:szCs w:val="16"/>
          <w:lang w:eastAsia="es-ES"/>
        </w:rPr>
        <w:t>Todas las teorías consideran sólo el elemento natural de la causalidad y jamás el elemento normativo.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e. </w:t>
      </w:r>
      <w:r w:rsidR="008C3DEB">
        <w:rPr>
          <w:rFonts w:ascii="Verdana" w:hAnsi="Verdana" w:cs="Verdana"/>
          <w:sz w:val="16"/>
          <w:szCs w:val="16"/>
          <w:lang w:eastAsia="es-ES"/>
        </w:rPr>
        <w:t xml:space="preserve">Ninguna de </w:t>
      </w:r>
      <w:r>
        <w:rPr>
          <w:rFonts w:ascii="Verdana" w:hAnsi="Verdana" w:cs="Verdana"/>
          <w:sz w:val="16"/>
          <w:szCs w:val="16"/>
          <w:lang w:eastAsia="es-ES"/>
        </w:rPr>
        <w:t>las anteriores.</w:t>
      </w:r>
    </w:p>
    <w:p w:rsidR="00A9435B" w:rsidRDefault="00A9435B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B75E24" w:rsidRDefault="00B564B3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6</w:t>
      </w:r>
      <w:r w:rsidR="00B75559" w:rsidRPr="00A9435B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del w:id="33" w:author="CMedel" w:date="2011-05-04T09:51:00Z">
        <w:r w:rsidR="00A9435B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 </w:delText>
        </w:r>
        <w:r w:rsidR="00E23A0B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Según Barros, es </w:delText>
        </w:r>
        <w:r w:rsidR="00E23A0B" w:rsidDel="00190F23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>falso</w:delText>
        </w:r>
      </w:del>
      <w:r w:rsidR="00E23A0B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34" w:author="CMedel" w:date="2011-05-04T09:52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>S</w:t>
        </w:r>
      </w:ins>
      <w:del w:id="35" w:author="CMedel" w:date="2011-05-04T09:51:00Z">
        <w:r w:rsidR="00E23A0B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>s</w:delText>
        </w:r>
      </w:del>
      <w:r w:rsidR="00E23A0B">
        <w:rPr>
          <w:rFonts w:ascii="Verdana" w:hAnsi="Verdana" w:cs="Verdana"/>
          <w:bCs/>
          <w:sz w:val="16"/>
          <w:szCs w:val="16"/>
          <w:lang w:eastAsia="es-ES"/>
        </w:rPr>
        <w:t>obre el fin de la norma como criterio limitante de la responsabilidad</w:t>
      </w:r>
      <w:ins w:id="36" w:author="CMedel" w:date="2011-05-04T09:52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 xml:space="preserve"> es falso señalar que</w:t>
        </w:r>
      </w:ins>
      <w:r w:rsidR="00B75E24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B75E24" w:rsidRDefault="00A9435B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E23A0B">
        <w:rPr>
          <w:rFonts w:ascii="Verdana" w:hAnsi="Verdana" w:cs="Verdana"/>
          <w:bCs/>
          <w:sz w:val="16"/>
          <w:szCs w:val="16"/>
          <w:lang w:eastAsia="es-ES"/>
        </w:rPr>
        <w:t>Está relacionado con la conexión de ilicitud entre la regla de conducta y l daño que esa regla persigue prevenir</w:t>
      </w:r>
      <w:r w:rsidR="00B75E24">
        <w:rPr>
          <w:rFonts w:ascii="Verdana" w:hAnsi="Verdana" w:cs="Verdana"/>
          <w:bCs/>
          <w:sz w:val="16"/>
          <w:szCs w:val="16"/>
          <w:lang w:eastAsia="es-ES"/>
        </w:rPr>
        <w:t xml:space="preserve">. </w:t>
      </w:r>
    </w:p>
    <w:p w:rsidR="00B75E24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b. </w:t>
      </w:r>
      <w:r w:rsidR="00E23A0B">
        <w:rPr>
          <w:rFonts w:ascii="Verdana" w:hAnsi="Verdana" w:cs="Verdana"/>
          <w:sz w:val="16"/>
          <w:szCs w:val="16"/>
          <w:lang w:eastAsia="es-ES"/>
        </w:rPr>
        <w:t>Es un criterio de atribución normativa del daño</w:t>
      </w:r>
      <w:r w:rsidR="00B75E24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B75E24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E23A0B">
        <w:rPr>
          <w:rFonts w:ascii="Verdana" w:hAnsi="Verdana" w:cs="Verdana"/>
          <w:sz w:val="16"/>
          <w:szCs w:val="16"/>
          <w:lang w:eastAsia="es-ES"/>
        </w:rPr>
        <w:t>La exigencia de una conexión de ilicitud se justifica por razones de justicia y eficacia preventiva</w:t>
      </w:r>
      <w:r w:rsidR="00B75E24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B75E24" w:rsidRDefault="00A9435B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b/>
          <w:sz w:val="16"/>
          <w:szCs w:val="16"/>
          <w:lang w:eastAsia="es-ES"/>
        </w:rPr>
        <w:t xml:space="preserve">d. </w:t>
      </w:r>
      <w:r w:rsidR="00E23A0B">
        <w:rPr>
          <w:rFonts w:ascii="Verdana" w:hAnsi="Verdana" w:cs="Verdana"/>
          <w:b/>
          <w:sz w:val="16"/>
          <w:szCs w:val="16"/>
          <w:lang w:eastAsia="es-ES"/>
        </w:rPr>
        <w:t>Si la decisión imprudente no fue determinante en el daño, se debe atribuir responsabilidad atenuada</w:t>
      </w:r>
      <w:r w:rsidR="00B75E24" w:rsidRPr="00B75E24">
        <w:rPr>
          <w:rFonts w:ascii="Verdana" w:hAnsi="Verdana" w:cs="Verdana"/>
          <w:b/>
          <w:sz w:val="16"/>
          <w:szCs w:val="16"/>
          <w:lang w:eastAsia="es-ES"/>
        </w:rPr>
        <w:t>.</w:t>
      </w:r>
      <w:r w:rsidR="00B75E24">
        <w:rPr>
          <w:rFonts w:ascii="Verdana" w:hAnsi="Verdana" w:cs="Verdana"/>
          <w:sz w:val="16"/>
          <w:szCs w:val="16"/>
          <w:lang w:eastAsia="es-ES"/>
        </w:rPr>
        <w:t xml:space="preserve"> </w:t>
      </w:r>
    </w:p>
    <w:p w:rsidR="00B75559" w:rsidRDefault="00B54B1B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e. </w:t>
      </w:r>
      <w:r w:rsidR="00B75E24">
        <w:rPr>
          <w:rFonts w:ascii="Verdana" w:hAnsi="Verdana" w:cs="Verdana"/>
          <w:sz w:val="16"/>
          <w:szCs w:val="16"/>
          <w:lang w:eastAsia="es-ES"/>
        </w:rPr>
        <w:t xml:space="preserve">Ninguna de </w:t>
      </w:r>
      <w:r>
        <w:rPr>
          <w:rFonts w:ascii="Verdana" w:hAnsi="Verdana" w:cs="Verdana"/>
          <w:sz w:val="16"/>
          <w:szCs w:val="16"/>
          <w:lang w:eastAsia="es-ES"/>
        </w:rPr>
        <w:t>las anteriores.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</w:p>
    <w:p w:rsidR="000057E7" w:rsidRDefault="00B564B3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7</w:t>
      </w:r>
      <w:r w:rsidR="00B54B1B" w:rsidRPr="000057E7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 w:rsidR="00B54B1B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37" w:author="CMedel" w:date="2011-05-04T09:52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>E</w:t>
        </w:r>
      </w:ins>
      <w:del w:id="38" w:author="CMedel" w:date="2011-05-04T09:52:00Z">
        <w:r w:rsidR="00E23A0B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>Según Barros, e</w:delText>
        </w:r>
      </w:del>
      <w:r w:rsidR="00E23A0B">
        <w:rPr>
          <w:rFonts w:ascii="Verdana" w:hAnsi="Verdana" w:cs="Verdana"/>
          <w:bCs/>
          <w:sz w:val="16"/>
          <w:szCs w:val="16"/>
          <w:lang w:eastAsia="es-ES"/>
        </w:rPr>
        <w:t>s correcto</w:t>
      </w:r>
      <w:ins w:id="39" w:author="CMedel" w:date="2011-05-04T09:52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 xml:space="preserve"> afirmar</w:t>
        </w:r>
      </w:ins>
      <w:r w:rsidR="00E23A0B">
        <w:rPr>
          <w:rFonts w:ascii="Verdana" w:hAnsi="Verdana" w:cs="Verdana"/>
          <w:bCs/>
          <w:sz w:val="16"/>
          <w:szCs w:val="16"/>
          <w:lang w:eastAsia="es-ES"/>
        </w:rPr>
        <w:t xml:space="preserve"> sobre el fin de la norma</w:t>
      </w:r>
      <w:r w:rsidR="003208E5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0057E7" w:rsidRPr="00E23A0B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E23A0B">
        <w:rPr>
          <w:rFonts w:ascii="Verdana" w:hAnsi="Verdana" w:cs="Verdana"/>
          <w:sz w:val="16"/>
          <w:szCs w:val="16"/>
          <w:lang w:eastAsia="es-ES"/>
        </w:rPr>
        <w:t xml:space="preserve">a. </w:t>
      </w:r>
      <w:r w:rsidR="00E23A0B">
        <w:rPr>
          <w:rFonts w:ascii="Verdana" w:hAnsi="Verdana" w:cs="Verdana"/>
          <w:sz w:val="16"/>
          <w:szCs w:val="16"/>
          <w:lang w:eastAsia="es-ES"/>
        </w:rPr>
        <w:t>Se basa en la idea que los deberes contractuales o legales tienen fines específicos</w:t>
      </w:r>
      <w:r w:rsidR="003208E5" w:rsidRPr="00E23A0B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3208E5" w:rsidRDefault="00B75559" w:rsidP="000057E7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0057E7">
        <w:rPr>
          <w:rFonts w:ascii="Verdana" w:hAnsi="Verdana" w:cs="Verdana"/>
          <w:sz w:val="16"/>
          <w:szCs w:val="16"/>
          <w:lang w:eastAsia="es-ES"/>
        </w:rPr>
        <w:t xml:space="preserve">b. </w:t>
      </w:r>
      <w:r w:rsidR="00AC2E0B">
        <w:rPr>
          <w:rFonts w:ascii="Verdana" w:hAnsi="Verdana" w:cs="Verdana"/>
          <w:sz w:val="16"/>
          <w:szCs w:val="16"/>
          <w:lang w:eastAsia="es-ES"/>
        </w:rPr>
        <w:t>Sólo los daños relacionados con los fines específicos de la norma pueden imputarse a la persona que la ha infringido.</w:t>
      </w:r>
    </w:p>
    <w:p w:rsidR="00023707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>c.</w:t>
      </w:r>
      <w:r w:rsidR="00AC2E0B">
        <w:rPr>
          <w:rFonts w:ascii="Verdana" w:hAnsi="Verdana" w:cs="Verdana"/>
          <w:sz w:val="16"/>
          <w:szCs w:val="16"/>
          <w:lang w:eastAsia="es-ES"/>
        </w:rPr>
        <w:t xml:space="preserve"> La responsabilidad puede limitarse en razón que la norma cautela intereses distintos a los invocados por el demandante.</w:t>
      </w:r>
    </w:p>
    <w:p w:rsidR="00023707" w:rsidRDefault="00B75559" w:rsidP="00B75559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>d.</w:t>
      </w:r>
      <w:r w:rsidR="00AC2E0B">
        <w:rPr>
          <w:rFonts w:ascii="Verdana" w:hAnsi="Verdana" w:cs="Verdana"/>
          <w:sz w:val="16"/>
          <w:szCs w:val="16"/>
          <w:lang w:eastAsia="es-ES"/>
        </w:rPr>
        <w:t xml:space="preserve"> No hay responsabilidad si el riesgo que persigue prevenir la norma es diferente al materializado en el accidente.</w:t>
      </w:r>
    </w:p>
    <w:p w:rsidR="00B75559" w:rsidRPr="00AC2E0B" w:rsidRDefault="00B75559" w:rsidP="00B75559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AC2E0B">
        <w:rPr>
          <w:rFonts w:ascii="Verdana" w:hAnsi="Verdana" w:cs="Verdana"/>
          <w:b/>
          <w:bCs/>
          <w:sz w:val="16"/>
          <w:szCs w:val="16"/>
          <w:lang w:eastAsia="es-ES"/>
        </w:rPr>
        <w:t xml:space="preserve">e. </w:t>
      </w:r>
      <w:r w:rsidR="000057E7" w:rsidRPr="00AC2E0B">
        <w:rPr>
          <w:rFonts w:ascii="Verdana" w:hAnsi="Verdana" w:cs="Verdana"/>
          <w:b/>
          <w:bCs/>
          <w:sz w:val="16"/>
          <w:szCs w:val="16"/>
          <w:lang w:eastAsia="es-ES"/>
        </w:rPr>
        <w:t>Todas</w:t>
      </w:r>
      <w:r w:rsidRPr="00AC2E0B">
        <w:rPr>
          <w:rFonts w:ascii="Verdana" w:hAnsi="Verdana" w:cs="Verdana"/>
          <w:b/>
          <w:bCs/>
          <w:sz w:val="16"/>
          <w:szCs w:val="16"/>
          <w:lang w:eastAsia="es-ES"/>
        </w:rPr>
        <w:t xml:space="preserve"> las anteriores.</w:t>
      </w:r>
    </w:p>
    <w:p w:rsidR="00B75559" w:rsidRDefault="00B75559" w:rsidP="00B75559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023707" w:rsidRDefault="00B564B3" w:rsidP="005A0860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8</w:t>
      </w:r>
      <w:r w:rsidR="005A0860" w:rsidRPr="000057E7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 w:rsidR="005A0860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40" w:author="CMedel" w:date="2011-05-04T09:54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>En relación a</w:t>
        </w:r>
      </w:ins>
      <w:del w:id="41" w:author="CMedel" w:date="2011-05-04T09:54:00Z">
        <w:r w:rsidR="00AC2E0B" w:rsidDel="00190F23">
          <w:rPr>
            <w:rFonts w:ascii="Verdana" w:hAnsi="Verdana" w:cs="Verdana"/>
            <w:bCs/>
            <w:sz w:val="16"/>
            <w:szCs w:val="16"/>
            <w:lang w:eastAsia="es-ES"/>
          </w:rPr>
          <w:delText>Según Barros, es correcto sobre</w:delText>
        </w:r>
      </w:del>
      <w:r w:rsidR="00AC2E0B">
        <w:rPr>
          <w:rFonts w:ascii="Verdana" w:hAnsi="Verdana" w:cs="Verdana"/>
          <w:bCs/>
          <w:sz w:val="16"/>
          <w:szCs w:val="16"/>
          <w:lang w:eastAsia="es-ES"/>
        </w:rPr>
        <w:t xml:space="preserve"> los daños directos y la causalidad</w:t>
      </w:r>
      <w:ins w:id="42" w:author="CMedel" w:date="2011-05-04T09:54:00Z">
        <w:r w:rsidR="00190F23">
          <w:rPr>
            <w:rFonts w:ascii="Verdana" w:hAnsi="Verdana" w:cs="Verdana"/>
            <w:bCs/>
            <w:sz w:val="16"/>
            <w:szCs w:val="16"/>
            <w:lang w:eastAsia="es-ES"/>
          </w:rPr>
          <w:t xml:space="preserve"> es posible aseverar que</w:t>
        </w:r>
      </w:ins>
      <w:r w:rsidR="00023707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023707" w:rsidRDefault="005A0860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0057E7">
        <w:rPr>
          <w:rFonts w:ascii="Verdana" w:hAnsi="Verdana" w:cs="Verdana"/>
          <w:sz w:val="16"/>
          <w:szCs w:val="16"/>
          <w:lang w:eastAsia="es-ES"/>
        </w:rPr>
        <w:t xml:space="preserve">a. </w:t>
      </w:r>
      <w:r w:rsidR="00AC2E0B">
        <w:rPr>
          <w:rFonts w:ascii="Verdana" w:hAnsi="Verdana" w:cs="Verdana"/>
          <w:sz w:val="16"/>
          <w:szCs w:val="16"/>
          <w:lang w:eastAsia="es-ES"/>
        </w:rPr>
        <w:t>Los daños directos están relacionados con las clasificaciones del daño y no con la causalidad</w:t>
      </w:r>
      <w:r w:rsidR="00023707">
        <w:rPr>
          <w:rFonts w:ascii="Verdana" w:hAnsi="Verdana" w:cs="Verdana"/>
          <w:sz w:val="16"/>
          <w:szCs w:val="16"/>
          <w:lang w:eastAsia="es-ES"/>
        </w:rPr>
        <w:t>.</w:t>
      </w:r>
    </w:p>
    <w:p w:rsidR="00023707" w:rsidRDefault="00023707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b. </w:t>
      </w:r>
      <w:r w:rsidR="00AC2E0B">
        <w:rPr>
          <w:rFonts w:ascii="Verdana" w:hAnsi="Verdana" w:cs="Verdana"/>
          <w:sz w:val="16"/>
          <w:szCs w:val="16"/>
          <w:lang w:eastAsia="es-ES"/>
        </w:rPr>
        <w:t>Se refiere a los daños causados en forma inmediata y no a los que se siguen de un daño inicial</w:t>
      </w:r>
      <w:r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023707" w:rsidRDefault="00023707" w:rsidP="005A0860">
      <w:pPr>
        <w:tabs>
          <w:tab w:val="left" w:pos="426"/>
        </w:tabs>
        <w:jc w:val="both"/>
        <w:rPr>
          <w:rFonts w:ascii="Verdana" w:hAnsi="Verdana" w:cs="Verdana"/>
          <w:b/>
          <w:sz w:val="16"/>
          <w:szCs w:val="16"/>
          <w:lang w:eastAsia="es-ES"/>
        </w:rPr>
      </w:pPr>
      <w:r w:rsidRPr="00023707">
        <w:rPr>
          <w:rFonts w:ascii="Verdana" w:hAnsi="Verdana" w:cs="Verdana"/>
          <w:b/>
          <w:sz w:val="16"/>
          <w:szCs w:val="16"/>
          <w:lang w:eastAsia="es-ES"/>
        </w:rPr>
        <w:t>c</w:t>
      </w:r>
      <w:r w:rsidR="005A0860" w:rsidRPr="00023707">
        <w:rPr>
          <w:rFonts w:ascii="Verdana" w:hAnsi="Verdana" w:cs="Verdana"/>
          <w:b/>
          <w:sz w:val="16"/>
          <w:szCs w:val="16"/>
          <w:lang w:eastAsia="es-ES"/>
        </w:rPr>
        <w:t>.</w:t>
      </w:r>
      <w:r w:rsidR="005A0860" w:rsidRPr="005A0860">
        <w:rPr>
          <w:rFonts w:ascii="Verdana" w:hAnsi="Verdana" w:cs="Verdana"/>
          <w:b/>
          <w:sz w:val="16"/>
          <w:szCs w:val="16"/>
          <w:lang w:eastAsia="es-ES"/>
        </w:rPr>
        <w:t xml:space="preserve"> </w:t>
      </w:r>
      <w:r w:rsidR="00AC2E0B">
        <w:rPr>
          <w:rFonts w:ascii="Verdana" w:hAnsi="Verdana" w:cs="Verdana"/>
          <w:b/>
          <w:sz w:val="16"/>
          <w:szCs w:val="16"/>
          <w:lang w:eastAsia="es-ES"/>
        </w:rPr>
        <w:t>El lugar para comprender en su debido contexto los daños directos es la causalidad</w:t>
      </w:r>
      <w:r>
        <w:rPr>
          <w:rFonts w:ascii="Verdana" w:hAnsi="Verdana" w:cs="Verdana"/>
          <w:b/>
          <w:sz w:val="16"/>
          <w:szCs w:val="16"/>
          <w:lang w:eastAsia="es-ES"/>
        </w:rPr>
        <w:t>.</w:t>
      </w:r>
    </w:p>
    <w:p w:rsidR="005A0860" w:rsidRDefault="005A0860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AC2E0B">
        <w:rPr>
          <w:rFonts w:ascii="Verdana" w:hAnsi="Verdana" w:cs="Verdana"/>
          <w:sz w:val="16"/>
          <w:szCs w:val="16"/>
          <w:lang w:eastAsia="es-ES"/>
        </w:rPr>
        <w:t>La doctrina civil Chilena ha tratado el daño directo a propósito de la causalidad</w:t>
      </w:r>
      <w:r w:rsidR="00722930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722930" w:rsidRDefault="005A0860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5A0860">
        <w:rPr>
          <w:rFonts w:ascii="Verdana" w:hAnsi="Verdana" w:cs="Verdana"/>
          <w:sz w:val="16"/>
          <w:szCs w:val="16"/>
          <w:lang w:eastAsia="es-ES"/>
        </w:rPr>
        <w:t xml:space="preserve">d. </w:t>
      </w:r>
      <w:r w:rsidR="00AC2E0B">
        <w:rPr>
          <w:rFonts w:ascii="Verdana" w:hAnsi="Verdana" w:cs="Verdana"/>
          <w:sz w:val="16"/>
          <w:szCs w:val="16"/>
          <w:lang w:eastAsia="es-ES"/>
        </w:rPr>
        <w:t>Que un daño sea directo, nada tiene que ver con el hecho que da lugar a la responsabilidad y sus consecuencias</w:t>
      </w:r>
      <w:r w:rsidR="00722930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5A0860" w:rsidRPr="005A0860" w:rsidRDefault="005A0860" w:rsidP="005A0860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5A0860">
        <w:rPr>
          <w:rFonts w:ascii="Verdana" w:hAnsi="Verdana" w:cs="Verdana"/>
          <w:bCs/>
          <w:sz w:val="16"/>
          <w:szCs w:val="16"/>
          <w:lang w:eastAsia="es-ES"/>
        </w:rPr>
        <w:t>e. Todas las anteriores.</w:t>
      </w:r>
    </w:p>
    <w:p w:rsidR="005A0860" w:rsidRDefault="005A0860" w:rsidP="000057E7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</w:p>
    <w:p w:rsidR="00DC6E7E" w:rsidRDefault="00B564B3" w:rsidP="005A0860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9</w:t>
      </w:r>
      <w:r w:rsidR="005A0860" w:rsidRPr="000057E7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 w:rsidR="005A0860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43" w:author="CMedel" w:date="2011-05-04T10:02:00Z">
        <w:r w:rsidR="00F068D7">
          <w:rPr>
            <w:rFonts w:ascii="Verdana" w:hAnsi="Verdana" w:cs="Verdana"/>
            <w:bCs/>
            <w:sz w:val="16"/>
            <w:szCs w:val="16"/>
            <w:lang w:eastAsia="es-ES"/>
          </w:rPr>
          <w:t>E</w:t>
        </w:r>
      </w:ins>
      <w:del w:id="44" w:author="CMedel" w:date="2011-05-04T10:02:00Z">
        <w:r w:rsidR="0089426A" w:rsidDel="00F068D7">
          <w:rPr>
            <w:rFonts w:ascii="Verdana" w:hAnsi="Verdana" w:cs="Verdana"/>
            <w:bCs/>
            <w:sz w:val="16"/>
            <w:szCs w:val="16"/>
            <w:lang w:eastAsia="es-ES"/>
          </w:rPr>
          <w:delText>Según Barros, e</w:delText>
        </w:r>
      </w:del>
      <w:r w:rsidR="0089426A">
        <w:rPr>
          <w:rFonts w:ascii="Verdana" w:hAnsi="Verdana" w:cs="Verdana"/>
          <w:bCs/>
          <w:sz w:val="16"/>
          <w:szCs w:val="16"/>
          <w:lang w:eastAsia="es-ES"/>
        </w:rPr>
        <w:t xml:space="preserve">s </w:t>
      </w:r>
      <w:r w:rsidR="0089426A" w:rsidRPr="0089426A">
        <w:rPr>
          <w:rFonts w:ascii="Verdana" w:hAnsi="Verdana" w:cs="Verdana"/>
          <w:bCs/>
          <w:sz w:val="16"/>
          <w:szCs w:val="16"/>
          <w:u w:val="single"/>
          <w:lang w:eastAsia="es-ES"/>
        </w:rPr>
        <w:t>falso</w:t>
      </w:r>
      <w:r w:rsidR="0089426A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45" w:author="CMedel" w:date="2011-05-04T10:07:00Z">
        <w:r w:rsidR="00F068D7">
          <w:rPr>
            <w:rFonts w:ascii="Verdana" w:hAnsi="Verdana" w:cs="Verdana"/>
            <w:bCs/>
            <w:sz w:val="16"/>
            <w:szCs w:val="16"/>
            <w:lang w:eastAsia="es-ES"/>
          </w:rPr>
          <w:t xml:space="preserve">establecer </w:t>
        </w:r>
      </w:ins>
      <w:r w:rsidR="0089426A">
        <w:rPr>
          <w:rFonts w:ascii="Verdana" w:hAnsi="Verdana" w:cs="Verdana"/>
          <w:bCs/>
          <w:sz w:val="16"/>
          <w:szCs w:val="16"/>
          <w:lang w:eastAsia="es-ES"/>
        </w:rPr>
        <w:t>sobre la causa próxima</w:t>
      </w:r>
      <w:r w:rsidR="00BA3117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BA3117" w:rsidRDefault="005A0860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0057E7">
        <w:rPr>
          <w:rFonts w:ascii="Verdana" w:hAnsi="Verdana" w:cs="Verdana"/>
          <w:sz w:val="16"/>
          <w:szCs w:val="16"/>
          <w:lang w:eastAsia="es-ES"/>
        </w:rPr>
        <w:t xml:space="preserve">a. </w:t>
      </w:r>
      <w:r w:rsidR="0089426A">
        <w:rPr>
          <w:rFonts w:ascii="Verdana" w:hAnsi="Verdana" w:cs="Verdana"/>
          <w:sz w:val="16"/>
          <w:szCs w:val="16"/>
          <w:lang w:eastAsia="es-ES"/>
        </w:rPr>
        <w:t>Exige que el hecho culpable no sea excesivamente remoto con relación al daño</w:t>
      </w:r>
      <w:r w:rsidR="00BA3117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BA3117" w:rsidRPr="00BA3117" w:rsidRDefault="00DC6E7E" w:rsidP="005A0860">
      <w:pPr>
        <w:tabs>
          <w:tab w:val="left" w:pos="426"/>
        </w:tabs>
        <w:jc w:val="both"/>
        <w:rPr>
          <w:rFonts w:ascii="Verdana" w:hAnsi="Verdana" w:cs="Verdana"/>
          <w:b/>
          <w:sz w:val="16"/>
          <w:szCs w:val="16"/>
          <w:lang w:eastAsia="es-ES"/>
        </w:rPr>
      </w:pPr>
      <w:r w:rsidRPr="00BA3117">
        <w:rPr>
          <w:rFonts w:ascii="Verdana" w:hAnsi="Verdana" w:cs="Verdana"/>
          <w:b/>
          <w:sz w:val="16"/>
          <w:szCs w:val="16"/>
          <w:lang w:eastAsia="es-ES"/>
        </w:rPr>
        <w:t xml:space="preserve">b. </w:t>
      </w:r>
      <w:r w:rsidR="0089426A">
        <w:rPr>
          <w:rFonts w:ascii="Verdana" w:hAnsi="Verdana" w:cs="Verdana"/>
          <w:b/>
          <w:sz w:val="16"/>
          <w:szCs w:val="16"/>
          <w:lang w:eastAsia="es-ES"/>
        </w:rPr>
        <w:t>Es una teoría ampliamente aceptada en Europa continental</w:t>
      </w:r>
      <w:r w:rsidR="00BA3117" w:rsidRPr="00BA3117">
        <w:rPr>
          <w:rFonts w:ascii="Verdana" w:hAnsi="Verdana" w:cs="Verdana"/>
          <w:b/>
          <w:sz w:val="16"/>
          <w:szCs w:val="16"/>
          <w:lang w:eastAsia="es-ES"/>
        </w:rPr>
        <w:t>.</w:t>
      </w:r>
    </w:p>
    <w:p w:rsidR="00BA3117" w:rsidRDefault="00DC6E7E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89426A">
        <w:rPr>
          <w:rFonts w:ascii="Verdana" w:hAnsi="Verdana" w:cs="Verdana"/>
          <w:sz w:val="16"/>
          <w:szCs w:val="16"/>
          <w:lang w:eastAsia="es-ES"/>
        </w:rPr>
        <w:t>Nada agrega a la exigencia de que el daño sea directo</w:t>
      </w:r>
      <w:r w:rsidR="00BA3117"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BA3117" w:rsidRDefault="00BA3117" w:rsidP="005A0860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d. </w:t>
      </w:r>
      <w:r w:rsidR="0089426A">
        <w:rPr>
          <w:rFonts w:ascii="Verdana" w:hAnsi="Verdana" w:cs="Verdana"/>
          <w:sz w:val="16"/>
          <w:szCs w:val="16"/>
          <w:lang w:eastAsia="es-ES"/>
        </w:rPr>
        <w:t>Ante la vacuidad de la causa próxima, se limita la reparación atendiendo a la previsibilidad</w:t>
      </w:r>
      <w:r>
        <w:rPr>
          <w:rFonts w:ascii="Verdana" w:hAnsi="Verdana" w:cs="Verdana"/>
          <w:sz w:val="16"/>
          <w:szCs w:val="16"/>
          <w:lang w:eastAsia="es-ES"/>
        </w:rPr>
        <w:t xml:space="preserve">. </w:t>
      </w:r>
    </w:p>
    <w:p w:rsidR="005A0860" w:rsidRPr="005A0860" w:rsidRDefault="005A0860" w:rsidP="005A0860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proofErr w:type="spellStart"/>
      <w:r w:rsidRPr="005A0860">
        <w:rPr>
          <w:rFonts w:ascii="Verdana" w:hAnsi="Verdana" w:cs="Verdana"/>
          <w:bCs/>
          <w:sz w:val="16"/>
          <w:szCs w:val="16"/>
          <w:lang w:eastAsia="es-ES"/>
        </w:rPr>
        <w:t>e.</w:t>
      </w:r>
      <w:del w:id="46" w:author="CMedel" w:date="2011-05-04T11:19:00Z">
        <w:r w:rsidRPr="005A0860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 </w:delText>
        </w:r>
      </w:del>
      <w:ins w:id="47" w:author="CMedel" w:date="2011-05-04T11:19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Sólo</w:t>
        </w:r>
        <w:proofErr w:type="spellEnd"/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 xml:space="preserve"> a y b.</w:t>
        </w:r>
      </w:ins>
      <w:del w:id="48" w:author="CMedel" w:date="2011-05-04T11:19:00Z">
        <w:r w:rsidR="00BA3117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Ninguna de </w:delText>
        </w:r>
        <w:r w:rsidRPr="005A0860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las anteriores</w:delText>
        </w:r>
      </w:del>
      <w:r w:rsidRPr="005A086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5A0860" w:rsidRDefault="005A0860" w:rsidP="000057E7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</w:p>
    <w:p w:rsidR="00A413F9" w:rsidRDefault="00B564B3" w:rsidP="00AE17C1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10</w:t>
      </w:r>
      <w:r w:rsidR="00AE17C1" w:rsidRPr="000057E7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r w:rsidR="00AE17C1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49" w:author="CMedel" w:date="2011-05-04T11:19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 xml:space="preserve">En relación a </w:t>
        </w:r>
      </w:ins>
      <w:del w:id="50" w:author="CMedel" w:date="2011-05-04T11:19:00Z">
        <w:r w:rsidR="0089426A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Según Barros, es correcto sobre </w:delText>
        </w:r>
      </w:del>
      <w:r w:rsidR="0089426A">
        <w:rPr>
          <w:rFonts w:ascii="Verdana" w:hAnsi="Verdana" w:cs="Verdana"/>
          <w:bCs/>
          <w:sz w:val="16"/>
          <w:szCs w:val="16"/>
          <w:lang w:eastAsia="es-ES"/>
        </w:rPr>
        <w:t>la causa adecuada</w:t>
      </w:r>
      <w:ins w:id="51" w:author="CMedel" w:date="2011-05-04T11:20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 xml:space="preserve"> es posible afirmar</w:t>
        </w:r>
      </w:ins>
      <w:r w:rsidR="00A413F9">
        <w:rPr>
          <w:rFonts w:ascii="Verdana" w:hAnsi="Verdana" w:cs="Verdana"/>
          <w:bCs/>
          <w:sz w:val="16"/>
          <w:szCs w:val="16"/>
          <w:lang w:eastAsia="es-ES"/>
        </w:rPr>
        <w:t xml:space="preserve">: </w:t>
      </w:r>
    </w:p>
    <w:p w:rsidR="00AE17C1" w:rsidRDefault="00AE17C1" w:rsidP="00AE17C1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0057E7">
        <w:rPr>
          <w:rFonts w:ascii="Verdana" w:hAnsi="Verdana" w:cs="Verdana"/>
          <w:sz w:val="16"/>
          <w:szCs w:val="16"/>
          <w:lang w:eastAsia="es-ES"/>
        </w:rPr>
        <w:t>a.</w:t>
      </w:r>
      <w:r w:rsidR="0089426A">
        <w:rPr>
          <w:rFonts w:ascii="Verdana" w:hAnsi="Verdana" w:cs="Verdana"/>
          <w:sz w:val="16"/>
          <w:szCs w:val="16"/>
          <w:lang w:eastAsia="es-ES"/>
        </w:rPr>
        <w:t xml:space="preserve"> </w:t>
      </w:r>
      <w:r w:rsidR="00396D60">
        <w:rPr>
          <w:rFonts w:ascii="Verdana" w:hAnsi="Verdana" w:cs="Verdana"/>
          <w:sz w:val="16"/>
          <w:szCs w:val="16"/>
          <w:lang w:eastAsia="es-ES"/>
        </w:rPr>
        <w:t>Es el intento más influyente para limitar la imputación objetiva del daño.</w:t>
      </w:r>
    </w:p>
    <w:p w:rsidR="00A413F9" w:rsidRDefault="00A413F9" w:rsidP="00AE17C1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 w:rsidRPr="00A413F9">
        <w:rPr>
          <w:rFonts w:ascii="Verdana" w:hAnsi="Verdana" w:cs="Verdana"/>
          <w:sz w:val="16"/>
          <w:szCs w:val="16"/>
          <w:lang w:eastAsia="es-ES"/>
        </w:rPr>
        <w:t xml:space="preserve">b. </w:t>
      </w:r>
      <w:r w:rsidR="00396D60">
        <w:rPr>
          <w:rFonts w:ascii="Verdana" w:hAnsi="Verdana" w:cs="Verdana"/>
          <w:sz w:val="16"/>
          <w:szCs w:val="16"/>
          <w:lang w:eastAsia="es-ES"/>
        </w:rPr>
        <w:t>Ha tenido varias formulaciones tanto en el ámbito del derecho penal como del derecho civil.</w:t>
      </w:r>
    </w:p>
    <w:p w:rsidR="00AE17C1" w:rsidRDefault="00AE17C1" w:rsidP="00AE17C1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c. </w:t>
      </w:r>
      <w:r w:rsidR="00396D60">
        <w:rPr>
          <w:rFonts w:ascii="Verdana" w:hAnsi="Verdana" w:cs="Verdana"/>
          <w:sz w:val="16"/>
          <w:szCs w:val="16"/>
          <w:lang w:eastAsia="es-ES"/>
        </w:rPr>
        <w:t>La adecuación se muestra en que el hecho culpable es adecuado bajo el curso ordinario de los hechos.</w:t>
      </w:r>
    </w:p>
    <w:p w:rsidR="00AE17C1" w:rsidRDefault="00AE17C1" w:rsidP="00AE17C1">
      <w:pPr>
        <w:tabs>
          <w:tab w:val="left" w:pos="426"/>
        </w:tabs>
        <w:jc w:val="both"/>
        <w:rPr>
          <w:rFonts w:ascii="Verdana" w:hAnsi="Verdana" w:cs="Verdana"/>
          <w:sz w:val="16"/>
          <w:szCs w:val="16"/>
          <w:lang w:eastAsia="es-ES"/>
        </w:rPr>
      </w:pPr>
      <w:r>
        <w:rPr>
          <w:rFonts w:ascii="Verdana" w:hAnsi="Verdana" w:cs="Verdana"/>
          <w:sz w:val="16"/>
          <w:szCs w:val="16"/>
          <w:lang w:eastAsia="es-ES"/>
        </w:rPr>
        <w:t xml:space="preserve">d. </w:t>
      </w:r>
      <w:r w:rsidR="00396D60">
        <w:rPr>
          <w:rFonts w:ascii="Verdana" w:hAnsi="Verdana" w:cs="Verdana"/>
          <w:sz w:val="16"/>
          <w:szCs w:val="16"/>
          <w:lang w:eastAsia="es-ES"/>
        </w:rPr>
        <w:t xml:space="preserve">La adecuación </w:t>
      </w:r>
      <w:r w:rsidR="00593C1D">
        <w:rPr>
          <w:rFonts w:ascii="Verdana" w:hAnsi="Verdana" w:cs="Verdana"/>
          <w:sz w:val="16"/>
          <w:szCs w:val="16"/>
          <w:lang w:eastAsia="es-ES"/>
        </w:rPr>
        <w:t xml:space="preserve">se </w:t>
      </w:r>
      <w:r w:rsidR="00396D60">
        <w:rPr>
          <w:rFonts w:ascii="Verdana" w:hAnsi="Verdana" w:cs="Verdana"/>
          <w:sz w:val="16"/>
          <w:szCs w:val="16"/>
          <w:lang w:eastAsia="es-ES"/>
        </w:rPr>
        <w:t>da</w:t>
      </w:r>
      <w:r w:rsidR="00593C1D">
        <w:rPr>
          <w:rFonts w:ascii="Verdana" w:hAnsi="Verdana" w:cs="Verdana"/>
          <w:sz w:val="16"/>
          <w:szCs w:val="16"/>
          <w:lang w:eastAsia="es-ES"/>
        </w:rPr>
        <w:t xml:space="preserve"> </w:t>
      </w:r>
      <w:r w:rsidR="00396D60">
        <w:rPr>
          <w:rFonts w:ascii="Verdana" w:hAnsi="Verdana" w:cs="Verdana"/>
          <w:sz w:val="16"/>
          <w:szCs w:val="16"/>
          <w:lang w:eastAsia="es-ES"/>
        </w:rPr>
        <w:t>por establecida cuando el daño consecuente se desarrolla en la misma dirección que el inicial.</w:t>
      </w:r>
    </w:p>
    <w:p w:rsidR="00AE17C1" w:rsidRPr="00396D60" w:rsidRDefault="00AE17C1" w:rsidP="00AE17C1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396D60">
        <w:rPr>
          <w:rFonts w:ascii="Verdana" w:hAnsi="Verdana" w:cs="Verdana"/>
          <w:b/>
          <w:bCs/>
          <w:sz w:val="16"/>
          <w:szCs w:val="16"/>
          <w:lang w:eastAsia="es-ES"/>
        </w:rPr>
        <w:t xml:space="preserve">e. </w:t>
      </w:r>
      <w:r w:rsidR="00396D60" w:rsidRPr="00396D60">
        <w:rPr>
          <w:rFonts w:ascii="Verdana" w:hAnsi="Verdana" w:cs="Verdana"/>
          <w:b/>
          <w:bCs/>
          <w:sz w:val="16"/>
          <w:szCs w:val="16"/>
          <w:lang w:eastAsia="es-ES"/>
        </w:rPr>
        <w:t>Todas 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11. </w:t>
      </w:r>
      <w:r w:rsidR="000E1297">
        <w:rPr>
          <w:rFonts w:ascii="Verdana" w:hAnsi="Verdana" w:cs="Verdana"/>
          <w:bCs/>
          <w:sz w:val="16"/>
          <w:szCs w:val="16"/>
          <w:lang w:eastAsia="es-ES"/>
        </w:rPr>
        <w:t>Según Barros es correcto sobre el criterio del riesgo incremental</w:t>
      </w:r>
      <w:r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0E1297">
        <w:rPr>
          <w:rFonts w:ascii="Verdana" w:hAnsi="Verdana" w:cs="Verdana"/>
          <w:bCs/>
          <w:sz w:val="16"/>
          <w:szCs w:val="16"/>
          <w:lang w:eastAsia="es-ES"/>
        </w:rPr>
        <w:t>Atiende si la conducta culpable no supone un especial peligro de que surjan daños consecuentes</w:t>
      </w:r>
      <w:r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>b.</w:t>
      </w:r>
      <w:r w:rsidR="000E1297">
        <w:rPr>
          <w:rFonts w:ascii="Verdana" w:hAnsi="Verdana" w:cs="Verdana"/>
          <w:bCs/>
          <w:sz w:val="16"/>
          <w:szCs w:val="16"/>
          <w:lang w:eastAsia="es-ES"/>
        </w:rPr>
        <w:t xml:space="preserve"> Su función teórica es definir los límites de la responsabilidad</w:t>
      </w:r>
      <w:r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c. </w:t>
      </w:r>
      <w:r w:rsidR="000E1297">
        <w:rPr>
          <w:rFonts w:ascii="Verdana" w:hAnsi="Verdana" w:cs="Verdana"/>
          <w:b/>
          <w:bCs/>
          <w:sz w:val="16"/>
          <w:szCs w:val="16"/>
          <w:lang w:eastAsia="es-ES"/>
        </w:rPr>
        <w:t>Es excluyente de otros criterios de imputación del daño en materia de responsabilidad estricta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0E1297">
        <w:rPr>
          <w:rFonts w:ascii="Verdana" w:hAnsi="Verdana" w:cs="Verdana"/>
          <w:bCs/>
          <w:sz w:val="16"/>
          <w:szCs w:val="16"/>
          <w:lang w:eastAsia="es-ES"/>
        </w:rPr>
        <w:t>En general el criterio del riesgo y el de la causa adecuada presentan grandes diferencias prácticas de aplicación</w:t>
      </w:r>
      <w:r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ins w:id="52" w:author="CMedel" w:date="2011-05-04T11:20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Sólo b y d.</w:t>
        </w:r>
      </w:ins>
      <w:del w:id="53" w:author="CMedel" w:date="2011-05-04T11:20:00Z">
        <w:r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Ninguna de las anteriores.</w:delText>
        </w:r>
      </w:del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0731AC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lastRenderedPageBreak/>
        <w:t>12.</w:t>
      </w:r>
      <w:r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54" w:author="CMedel" w:date="2011-05-04T11:20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¿</w:t>
        </w:r>
      </w:ins>
      <w:del w:id="55" w:author="CMedel" w:date="2011-05-04T11:20:00Z">
        <w:r w:rsidR="00627067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Según Barros, </w:delText>
        </w:r>
      </w:del>
      <w:ins w:id="56" w:author="CMedel" w:date="2011-05-04T11:21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C</w:t>
        </w:r>
      </w:ins>
      <w:del w:id="57" w:author="CMedel" w:date="2011-05-04T11:21:00Z">
        <w:r w:rsidR="00627067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c</w:delText>
        </w:r>
      </w:del>
      <w:r w:rsidR="00627067">
        <w:rPr>
          <w:rFonts w:ascii="Verdana" w:hAnsi="Verdana" w:cs="Verdana"/>
          <w:bCs/>
          <w:sz w:val="16"/>
          <w:szCs w:val="16"/>
          <w:lang w:eastAsia="es-ES"/>
        </w:rPr>
        <w:t xml:space="preserve">ual (es) de los siguientes </w:t>
      </w:r>
      <w:ins w:id="58" w:author="CMedel" w:date="2011-05-04T11:21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 xml:space="preserve">alternativas </w:t>
        </w:r>
      </w:ins>
      <w:r w:rsidR="00955A7C">
        <w:rPr>
          <w:rFonts w:ascii="Verdana" w:hAnsi="Verdana" w:cs="Verdana"/>
          <w:bCs/>
          <w:sz w:val="16"/>
          <w:szCs w:val="16"/>
          <w:lang w:eastAsia="es-ES"/>
        </w:rPr>
        <w:t>es (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>son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>)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 xml:space="preserve"> caso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 xml:space="preserve"> (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>s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>)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 xml:space="preserve"> de imputación del daño cuando concurren varias causas</w:t>
      </w:r>
      <w:ins w:id="59" w:author="CMedel" w:date="2011-05-04T11:20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?</w:t>
        </w:r>
      </w:ins>
      <w:del w:id="60" w:author="CMedel" w:date="2011-05-04T11:20:00Z">
        <w:r w:rsidR="000731AC" w:rsidRPr="000731A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:</w:delText>
        </w:r>
      </w:del>
    </w:p>
    <w:p w:rsidR="00FF79BB" w:rsidRPr="00627067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>La causa de reserva.</w:t>
      </w:r>
    </w:p>
    <w:p w:rsidR="00FF79BB" w:rsidRPr="00627067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627067"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>Comportamiento ilícito alternativo</w:t>
      </w:r>
      <w:r w:rsidR="000731AC" w:rsidRPr="00627067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c. 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>Intensidad anormal del daño</w:t>
      </w:r>
      <w:r w:rsidR="000731AC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627067">
        <w:rPr>
          <w:rFonts w:ascii="Verdana" w:hAnsi="Verdana" w:cs="Verdana"/>
          <w:bCs/>
          <w:sz w:val="16"/>
          <w:szCs w:val="16"/>
          <w:lang w:eastAsia="es-ES"/>
        </w:rPr>
        <w:t>Daño moral por repercusión</w:t>
      </w:r>
      <w:r w:rsidR="000731AC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627067" w:rsidRDefault="00FF79BB" w:rsidP="000057E7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627067">
        <w:rPr>
          <w:rFonts w:ascii="Verdana" w:hAnsi="Verdana" w:cs="Verdana"/>
          <w:b/>
          <w:bCs/>
          <w:sz w:val="16"/>
          <w:szCs w:val="16"/>
          <w:lang w:eastAsia="es-ES"/>
        </w:rPr>
        <w:t xml:space="preserve">e. </w:t>
      </w:r>
      <w:r w:rsidR="00627067" w:rsidRPr="00627067">
        <w:rPr>
          <w:rFonts w:ascii="Verdana" w:hAnsi="Verdana" w:cs="Verdana"/>
          <w:b/>
          <w:bCs/>
          <w:sz w:val="16"/>
          <w:szCs w:val="16"/>
          <w:lang w:eastAsia="es-ES"/>
        </w:rPr>
        <w:t xml:space="preserve">Todas </w:t>
      </w:r>
      <w:r w:rsidR="000731AC" w:rsidRPr="00627067">
        <w:rPr>
          <w:rFonts w:ascii="Verdana" w:hAnsi="Verdana" w:cs="Verdana"/>
          <w:b/>
          <w:bCs/>
          <w:sz w:val="16"/>
          <w:szCs w:val="16"/>
          <w:lang w:eastAsia="es-ES"/>
        </w:rPr>
        <w:t>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0731AC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13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ins w:id="61" w:author="CMedel" w:date="2011-05-04T11:25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¿</w:t>
        </w:r>
      </w:ins>
      <w:del w:id="62" w:author="CMedel" w:date="2011-05-04T11:25:00Z">
        <w:r w:rsidR="00955A7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Según Barros</w:delText>
        </w:r>
        <w:r w:rsidR="000731A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,</w:delText>
        </w:r>
      </w:del>
      <w:r w:rsidR="000731AC">
        <w:rPr>
          <w:rFonts w:ascii="Verdana" w:hAnsi="Verdana" w:cs="Verdana"/>
          <w:bCs/>
          <w:sz w:val="16"/>
          <w:szCs w:val="16"/>
          <w:lang w:eastAsia="es-ES"/>
        </w:rPr>
        <w:t xml:space="preserve"> </w:t>
      </w:r>
      <w:ins w:id="63" w:author="CMedel" w:date="2011-05-04T11:25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C</w:t>
        </w:r>
      </w:ins>
      <w:del w:id="64" w:author="CMedel" w:date="2011-05-04T11:25:00Z">
        <w:r w:rsidR="000731A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c</w:delText>
        </w:r>
      </w:del>
      <w:r w:rsidR="000731AC">
        <w:rPr>
          <w:rFonts w:ascii="Verdana" w:hAnsi="Verdana" w:cs="Verdana"/>
          <w:bCs/>
          <w:sz w:val="16"/>
          <w:szCs w:val="16"/>
          <w:lang w:eastAsia="es-ES"/>
        </w:rPr>
        <w:t>uá</w:t>
      </w:r>
      <w:r w:rsidR="000731AC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l </w:t>
      </w:r>
      <w:r w:rsidR="000731AC">
        <w:rPr>
          <w:rFonts w:ascii="Verdana" w:hAnsi="Verdana" w:cs="Verdana"/>
          <w:bCs/>
          <w:sz w:val="16"/>
          <w:szCs w:val="16"/>
          <w:lang w:eastAsia="es-ES"/>
        </w:rPr>
        <w:t xml:space="preserve">(es) </w:t>
      </w:r>
      <w:r w:rsidR="000731AC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de las siguientes afirmaciones 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 xml:space="preserve">sobre la prueba de la causalidad </w:t>
      </w:r>
      <w:r w:rsidR="000731AC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es </w:t>
      </w:r>
      <w:r w:rsidR="000731AC">
        <w:rPr>
          <w:rFonts w:ascii="Verdana" w:hAnsi="Verdana" w:cs="Verdana"/>
          <w:bCs/>
          <w:sz w:val="16"/>
          <w:szCs w:val="16"/>
          <w:lang w:eastAsia="es-ES"/>
        </w:rPr>
        <w:t xml:space="preserve">(son) </w:t>
      </w:r>
      <w:r w:rsidR="00955A7C" w:rsidRPr="00955A7C">
        <w:rPr>
          <w:rFonts w:ascii="Verdana" w:hAnsi="Verdana" w:cs="Verdana"/>
          <w:bCs/>
          <w:sz w:val="16"/>
          <w:szCs w:val="16"/>
          <w:u w:val="single"/>
          <w:lang w:eastAsia="es-ES"/>
        </w:rPr>
        <w:t xml:space="preserve">falsa </w:t>
      </w:r>
      <w:r w:rsidR="000731AC" w:rsidRPr="00955A7C">
        <w:rPr>
          <w:rFonts w:ascii="Verdana" w:hAnsi="Verdana" w:cs="Verdana"/>
          <w:bCs/>
          <w:sz w:val="16"/>
          <w:szCs w:val="16"/>
          <w:u w:val="single"/>
          <w:lang w:eastAsia="es-ES"/>
        </w:rPr>
        <w:t>(s)</w:t>
      </w:r>
      <w:ins w:id="65" w:author="CMedel" w:date="2011-05-04T11:25:00Z">
        <w:r w:rsidR="00EB0BB1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t>?</w:t>
        </w:r>
      </w:ins>
      <w:r w:rsidR="000731AC" w:rsidRPr="000731AC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>Usualmente no presenta dificultades</w:t>
      </w:r>
      <w:r w:rsidR="000731AC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55A7C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955A7C">
        <w:rPr>
          <w:rFonts w:ascii="Verdana" w:hAnsi="Verdana" w:cs="Verdana"/>
          <w:b/>
          <w:bCs/>
          <w:sz w:val="16"/>
          <w:szCs w:val="16"/>
          <w:lang w:eastAsia="es-ES"/>
        </w:rPr>
        <w:t xml:space="preserve">b. </w:t>
      </w:r>
      <w:r w:rsidR="00955A7C" w:rsidRPr="00955A7C">
        <w:rPr>
          <w:rFonts w:ascii="Verdana" w:hAnsi="Verdana" w:cs="Verdana"/>
          <w:b/>
          <w:bCs/>
          <w:sz w:val="16"/>
          <w:szCs w:val="16"/>
          <w:lang w:eastAsia="es-ES"/>
        </w:rPr>
        <w:t>En casos difíciles la prueba jamás se construirá sobre la base de presunciones</w:t>
      </w:r>
      <w:r w:rsidR="003B2B75" w:rsidRPr="00955A7C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c. 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>En caso de daños sobre tecnologías complejas el juez debe recurrir a informes de expertos</w:t>
      </w:r>
      <w:r w:rsidR="003B2B75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55A7C">
        <w:rPr>
          <w:rFonts w:ascii="Verdana" w:hAnsi="Verdana" w:cs="Verdana"/>
          <w:bCs/>
          <w:sz w:val="16"/>
          <w:szCs w:val="16"/>
          <w:lang w:eastAsia="es-ES"/>
        </w:rPr>
        <w:t>Los jueces tienden a flexibilizar las exigencias probatorias cuando el daño se produjo por un hecho ocurrido con ocasión de la actividad del demandado</w:t>
      </w:r>
      <w:r w:rsidR="003B2B75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55A7C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955A7C"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ins w:id="66" w:author="CMedel" w:date="2011-05-04T11:29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Sólo b y c.</w:t>
        </w:r>
      </w:ins>
      <w:del w:id="67" w:author="CMedel" w:date="2011-05-04T11:29:00Z">
        <w:r w:rsidR="00955A7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Todas las anteriores</w:delText>
        </w:r>
        <w:r w:rsidR="000731AC" w:rsidRPr="00955A7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.</w:delText>
        </w:r>
      </w:del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0731AC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14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del w:id="68" w:author="CMedel" w:date="2011-05-04T11:26:00Z">
        <w:r w:rsidR="00FA3CA1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Según Barros</w:delText>
        </w:r>
        <w:r w:rsidR="003B2B75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,</w:delText>
        </w:r>
      </w:del>
      <w:ins w:id="69" w:author="CMedel" w:date="2011-05-04T11:26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¿C</w:t>
        </w:r>
      </w:ins>
      <w:del w:id="70" w:author="CMedel" w:date="2011-05-04T11:26:00Z">
        <w:r w:rsidR="003B2B75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 c</w:delText>
        </w:r>
      </w:del>
      <w:r w:rsidR="003B2B75">
        <w:rPr>
          <w:rFonts w:ascii="Verdana" w:hAnsi="Verdana" w:cs="Verdana"/>
          <w:bCs/>
          <w:sz w:val="16"/>
          <w:szCs w:val="16"/>
          <w:lang w:eastAsia="es-ES"/>
        </w:rPr>
        <w:t>uá</w:t>
      </w:r>
      <w:r w:rsidR="003B2B75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l </w:t>
      </w:r>
      <w:r w:rsidR="003B2B75">
        <w:rPr>
          <w:rFonts w:ascii="Verdana" w:hAnsi="Verdana" w:cs="Verdana"/>
          <w:bCs/>
          <w:sz w:val="16"/>
          <w:szCs w:val="16"/>
          <w:lang w:eastAsia="es-ES"/>
        </w:rPr>
        <w:t xml:space="preserve">(es) </w:t>
      </w:r>
      <w:r w:rsidR="003B2B75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de las siguientes </w:t>
      </w:r>
      <w:del w:id="71" w:author="CMedel" w:date="2011-05-04T11:26:00Z">
        <w:r w:rsidR="003B2B75" w:rsidRPr="000731A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afirmaciones </w:delText>
        </w:r>
      </w:del>
      <w:ins w:id="72" w:author="CMedel" w:date="2011-05-04T11:26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aseveraciones</w:t>
        </w:r>
        <w:r w:rsidR="00EB0BB1" w:rsidRPr="000731AC">
          <w:rPr>
            <w:rFonts w:ascii="Verdana" w:hAnsi="Verdana" w:cs="Verdana"/>
            <w:bCs/>
            <w:sz w:val="16"/>
            <w:szCs w:val="16"/>
            <w:lang w:eastAsia="es-ES"/>
          </w:rPr>
          <w:t xml:space="preserve"> </w:t>
        </w:r>
      </w:ins>
      <w:r w:rsidR="003B2B75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es </w:t>
      </w:r>
      <w:r w:rsidR="003B2B75">
        <w:rPr>
          <w:rFonts w:ascii="Verdana" w:hAnsi="Verdana" w:cs="Verdana"/>
          <w:bCs/>
          <w:sz w:val="16"/>
          <w:szCs w:val="16"/>
          <w:lang w:eastAsia="es-ES"/>
        </w:rPr>
        <w:t xml:space="preserve">(son) </w:t>
      </w:r>
      <w:r w:rsidR="00FA3CA1">
        <w:rPr>
          <w:rFonts w:ascii="Verdana" w:hAnsi="Verdana" w:cs="Verdana"/>
          <w:bCs/>
          <w:sz w:val="16"/>
          <w:szCs w:val="16"/>
          <w:lang w:eastAsia="es-ES"/>
        </w:rPr>
        <w:t xml:space="preserve">correctas </w:t>
      </w:r>
      <w:r w:rsidR="003B2B75">
        <w:rPr>
          <w:rFonts w:ascii="Verdana" w:hAnsi="Verdana" w:cs="Verdana"/>
          <w:bCs/>
          <w:sz w:val="16"/>
          <w:szCs w:val="16"/>
          <w:lang w:eastAsia="es-ES"/>
        </w:rPr>
        <w:t>(s)</w:t>
      </w:r>
      <w:r w:rsidR="00FA3CA1">
        <w:rPr>
          <w:rFonts w:ascii="Verdana" w:hAnsi="Verdana" w:cs="Verdana"/>
          <w:bCs/>
          <w:sz w:val="16"/>
          <w:szCs w:val="16"/>
          <w:lang w:eastAsia="es-ES"/>
        </w:rPr>
        <w:t xml:space="preserve"> con relación a la culpa de la víctima</w:t>
      </w:r>
      <w:ins w:id="73" w:author="CMedel" w:date="2011-05-04T11:26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?</w:t>
        </w:r>
      </w:ins>
      <w:del w:id="74" w:author="CMedel" w:date="2011-05-04T11:26:00Z">
        <w:r w:rsidR="003B2B75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>:</w:delText>
        </w:r>
      </w:del>
    </w:p>
    <w:p w:rsidR="00FF79BB" w:rsidRPr="00FA3CA1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FA3CA1"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D97E34" w:rsidRPr="00FA3CA1">
        <w:rPr>
          <w:rFonts w:ascii="Verdana" w:hAnsi="Verdana" w:cs="Verdana"/>
          <w:bCs/>
          <w:sz w:val="16"/>
          <w:szCs w:val="16"/>
          <w:lang w:eastAsia="es-ES"/>
        </w:rPr>
        <w:t>L</w:t>
      </w:r>
      <w:r w:rsidR="00FA3CA1">
        <w:rPr>
          <w:rFonts w:ascii="Verdana" w:hAnsi="Verdana" w:cs="Verdana"/>
          <w:bCs/>
          <w:sz w:val="16"/>
          <w:szCs w:val="16"/>
          <w:lang w:eastAsia="es-ES"/>
        </w:rPr>
        <w:t>a mayor dificultad del concepto es que asume que tenemos un deber jurídico de evitar daños a nosotros mismos</w:t>
      </w:r>
      <w:r w:rsidR="00D97E34" w:rsidRPr="00FA3CA1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FA3CA1">
        <w:rPr>
          <w:rFonts w:ascii="Verdana" w:hAnsi="Verdana" w:cs="Verdana"/>
          <w:bCs/>
          <w:sz w:val="16"/>
          <w:szCs w:val="16"/>
          <w:lang w:eastAsia="es-ES"/>
        </w:rPr>
        <w:t>Más que un deber expresa una carga para quien está expuesto a sufrir un daño</w:t>
      </w:r>
      <w:r w:rsidR="00D97E34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c. </w:t>
      </w:r>
      <w:r w:rsidR="00FA3CA1">
        <w:rPr>
          <w:rFonts w:ascii="Verdana" w:hAnsi="Verdana" w:cs="Verdana"/>
          <w:bCs/>
          <w:sz w:val="16"/>
          <w:szCs w:val="16"/>
          <w:lang w:eastAsia="es-ES"/>
        </w:rPr>
        <w:t>Es discutible que la culpa de la víctima requiera capacidad.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FA3CA1">
        <w:rPr>
          <w:rFonts w:ascii="Verdana" w:hAnsi="Verdana" w:cs="Verdana"/>
          <w:bCs/>
          <w:sz w:val="16"/>
          <w:szCs w:val="16"/>
          <w:lang w:eastAsia="es-ES"/>
        </w:rPr>
        <w:t>La justificación de la culpa de la víctima es el principio de igualdad que rige las relaciones de derecho privado</w:t>
      </w:r>
      <w:r w:rsidR="00D97E34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A3CA1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FA3CA1">
        <w:rPr>
          <w:rFonts w:ascii="Verdana" w:hAnsi="Verdana" w:cs="Verdana"/>
          <w:b/>
          <w:bCs/>
          <w:sz w:val="16"/>
          <w:szCs w:val="16"/>
          <w:lang w:eastAsia="es-ES"/>
        </w:rPr>
        <w:t xml:space="preserve">e. </w:t>
      </w:r>
      <w:r w:rsidR="00D97E34" w:rsidRPr="00FA3CA1">
        <w:rPr>
          <w:rFonts w:ascii="Verdana" w:hAnsi="Verdana" w:cs="Verdana"/>
          <w:b/>
          <w:bCs/>
          <w:sz w:val="16"/>
          <w:szCs w:val="16"/>
          <w:lang w:eastAsia="es-ES"/>
        </w:rPr>
        <w:t>Todas 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0731AC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15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Según Araya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>, cuá</w:t>
      </w:r>
      <w:r w:rsidR="00ED746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l 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 xml:space="preserve">(es) </w:t>
      </w:r>
      <w:r w:rsidR="00ED746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de las siguientes </w:t>
      </w:r>
      <w:del w:id="75" w:author="CMedel" w:date="2011-05-04T11:27:00Z">
        <w:r w:rsidR="00ED746F" w:rsidRPr="000731AC" w:rsidDel="00EB0BB1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afirmaciones </w:delText>
        </w:r>
      </w:del>
      <w:ins w:id="76" w:author="CMedel" w:date="2011-05-04T11:27:00Z">
        <w:r w:rsidR="00EB0BB1">
          <w:rPr>
            <w:rFonts w:ascii="Verdana" w:hAnsi="Verdana" w:cs="Verdana"/>
            <w:bCs/>
            <w:sz w:val="16"/>
            <w:szCs w:val="16"/>
            <w:lang w:eastAsia="es-ES"/>
          </w:rPr>
          <w:t>alternativas</w:t>
        </w:r>
        <w:r w:rsidR="00EB0BB1" w:rsidRPr="000731AC">
          <w:rPr>
            <w:rFonts w:ascii="Verdana" w:hAnsi="Verdana" w:cs="Verdana"/>
            <w:bCs/>
            <w:sz w:val="16"/>
            <w:szCs w:val="16"/>
            <w:lang w:eastAsia="es-ES"/>
          </w:rPr>
          <w:t xml:space="preserve"> </w:t>
        </w:r>
      </w:ins>
      <w:r w:rsidR="00ED746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es 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 xml:space="preserve">(son) </w:t>
      </w:r>
      <w:r w:rsidR="00ED746F" w:rsidRPr="00936894">
        <w:rPr>
          <w:rFonts w:ascii="Verdana" w:hAnsi="Verdana" w:cs="Verdana"/>
          <w:bCs/>
          <w:sz w:val="16"/>
          <w:szCs w:val="16"/>
          <w:u w:val="single"/>
          <w:lang w:eastAsia="es-ES"/>
        </w:rPr>
        <w:t>falsa (s)</w:t>
      </w:r>
      <w:r w:rsidR="00ED746F" w:rsidRPr="000731AC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Varias sentencias dan una idea de lo que debe entenderse por causalidad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 xml:space="preserve">Algunos fallos parecen fundarse en la idea de la </w:t>
      </w:r>
      <w:proofErr w:type="spellStart"/>
      <w:r w:rsidR="00936894">
        <w:rPr>
          <w:rFonts w:ascii="Verdana" w:hAnsi="Verdana" w:cs="Verdana"/>
          <w:bCs/>
          <w:i/>
          <w:sz w:val="16"/>
          <w:szCs w:val="16"/>
          <w:lang w:eastAsia="es-ES"/>
        </w:rPr>
        <w:t>condi</w:t>
      </w:r>
      <w:r w:rsidR="00936894" w:rsidRPr="00936894">
        <w:rPr>
          <w:rFonts w:ascii="Verdana" w:hAnsi="Verdana" w:cs="Verdana"/>
          <w:bCs/>
          <w:i/>
          <w:sz w:val="16"/>
          <w:szCs w:val="16"/>
          <w:lang w:eastAsia="es-ES"/>
        </w:rPr>
        <w:t>tio</w:t>
      </w:r>
      <w:proofErr w:type="spellEnd"/>
      <w:r w:rsidR="00936894" w:rsidRPr="00936894">
        <w:rPr>
          <w:rFonts w:ascii="Verdana" w:hAnsi="Verdana" w:cs="Verdana"/>
          <w:bCs/>
          <w:i/>
          <w:sz w:val="16"/>
          <w:szCs w:val="16"/>
          <w:lang w:eastAsia="es-ES"/>
        </w:rPr>
        <w:t xml:space="preserve"> sine qua non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c.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jurisprudencia chilena pareciera no querer comprometerse mayormente con una noción de relación causal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ED746F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ED746F">
        <w:rPr>
          <w:rFonts w:ascii="Verdana" w:hAnsi="Verdana" w:cs="Verdana"/>
          <w:b/>
          <w:bCs/>
          <w:sz w:val="16"/>
          <w:szCs w:val="16"/>
          <w:lang w:eastAsia="es-ES"/>
        </w:rPr>
        <w:t xml:space="preserve">d. </w:t>
      </w:r>
      <w:r w:rsidR="00936894">
        <w:rPr>
          <w:rFonts w:ascii="Verdana" w:hAnsi="Verdana" w:cs="Verdana"/>
          <w:b/>
          <w:bCs/>
          <w:sz w:val="16"/>
          <w:szCs w:val="16"/>
          <w:lang w:eastAsia="es-ES"/>
        </w:rPr>
        <w:t>Los pronunciamientos de la jurisprudencia sobre causalidad son exhaustivos y profundos</w:t>
      </w:r>
      <w:r w:rsidR="00ED746F" w:rsidRPr="00ED746F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Ninguna de las anteriores</w:t>
      </w:r>
      <w:r w:rsidR="00ED746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8575F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16</w:t>
      </w:r>
      <w:r w:rsidR="00936894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ins w:id="77" w:author="CMedel" w:date="2011-05-04T11:30:00Z">
        <w:r w:rsidR="00354DBD">
          <w:rPr>
            <w:rFonts w:ascii="Verdana" w:hAnsi="Verdana" w:cs="Verdana"/>
            <w:bCs/>
            <w:sz w:val="16"/>
            <w:szCs w:val="16"/>
            <w:lang w:eastAsia="es-ES"/>
          </w:rPr>
          <w:t>De acuerdo a lo señalado por Araya, es correcto afirmar que:</w:t>
        </w:r>
      </w:ins>
      <w:del w:id="78" w:author="CMedel" w:date="2011-05-04T11:30:00Z">
        <w:r w:rsidR="00936894" w:rsidRPr="00936894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Según Araya</w:delText>
        </w:r>
        <w:r w:rsidR="00C04BF3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, cuá</w:delText>
        </w:r>
        <w:r w:rsidR="00C04BF3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l </w:delText>
        </w:r>
        <w:r w:rsidR="00C04BF3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(es) </w:delText>
        </w:r>
        <w:r w:rsidR="00C04BF3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de las siguientes afirmaciones es </w:delText>
        </w:r>
        <w:r w:rsidR="00C04BF3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(son) </w:delText>
        </w:r>
        <w:r w:rsidR="00C04BF3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correcta</w:delText>
        </w:r>
        <w:r w:rsidR="00C04BF3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 (s)</w:delText>
        </w:r>
        <w:r w:rsidR="00C04BF3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:</w:delText>
        </w:r>
      </w:del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influencia de lo penal en lo civil es un problema para establecer la causalidad</w:t>
      </w:r>
      <w:r w:rsidR="00C04BF3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causalidad del delito penal y la de la responsabilidad civil no tienen por qué ser hechos según un mismo criterio</w:t>
      </w:r>
      <w:r w:rsidR="00C04BF3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c.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relación causal, requisito de la responsabilidad civil, viene muchas veces fijada desde lo penal</w:t>
      </w:r>
      <w:r w:rsidR="00C04BF3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Los fines de la responsabilidad civil y penal son distintos, por lo que la causalidad puede ser distinta en cada caso</w:t>
      </w:r>
      <w:r w:rsidR="00D94E5E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C04BF3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C04BF3">
        <w:rPr>
          <w:rFonts w:ascii="Verdana" w:hAnsi="Verdana" w:cs="Verdana"/>
          <w:b/>
          <w:bCs/>
          <w:sz w:val="16"/>
          <w:szCs w:val="16"/>
          <w:lang w:eastAsia="es-ES"/>
        </w:rPr>
        <w:t xml:space="preserve">e. </w:t>
      </w:r>
      <w:r w:rsidR="00C04BF3" w:rsidRPr="00C04BF3">
        <w:rPr>
          <w:rFonts w:ascii="Verdana" w:hAnsi="Verdana" w:cs="Verdana"/>
          <w:b/>
          <w:bCs/>
          <w:sz w:val="16"/>
          <w:szCs w:val="16"/>
          <w:lang w:eastAsia="es-ES"/>
        </w:rPr>
        <w:t>Todas 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8575F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17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Según</w:t>
      </w:r>
      <w:ins w:id="79" w:author="CMedel" w:date="2011-05-04T11:32:00Z">
        <w:r w:rsidR="00354DBD">
          <w:rPr>
            <w:rFonts w:ascii="Verdana" w:hAnsi="Verdana" w:cs="Verdana"/>
            <w:bCs/>
            <w:sz w:val="16"/>
            <w:szCs w:val="16"/>
            <w:lang w:eastAsia="es-ES"/>
          </w:rPr>
          <w:t xml:space="preserve"> el texto de Araya es incorrecto afirmar que:</w:t>
        </w:r>
      </w:ins>
      <w:del w:id="80" w:author="CMedel" w:date="2011-05-04T11:32:00Z">
        <w:r w:rsidR="00936894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 Araya</w:delText>
        </w:r>
        <w:r w:rsidR="002D39F0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, cuá</w:delText>
        </w:r>
        <w:r w:rsidR="002D39F0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l </w:delText>
        </w:r>
        <w:r w:rsidR="002D39F0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(es) </w:delText>
        </w:r>
        <w:r w:rsidR="002D39F0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de las siguientes afirmaciones es </w:delText>
        </w:r>
        <w:r w:rsidR="002D39F0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(son) </w:delText>
        </w:r>
        <w:r w:rsidR="00936894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 xml:space="preserve">falsa </w:delText>
        </w:r>
        <w:r w:rsidR="002D39F0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>(s)</w:delText>
        </w:r>
        <w:r w:rsidR="002D39F0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:</w:delText>
        </w:r>
      </w:del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El caso fortuito, el hecho del tercero y la culpa de la víctima son agrupados por la doctrina como causa extraña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Muchas veces las hipótesis de causa extraña son tratadas como causales de exculpación y no como interrupciones de causalidad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2D39F0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2D39F0">
        <w:rPr>
          <w:rFonts w:ascii="Verdana" w:hAnsi="Verdana" w:cs="Verdana"/>
          <w:b/>
          <w:bCs/>
          <w:sz w:val="16"/>
          <w:szCs w:val="16"/>
          <w:lang w:eastAsia="es-ES"/>
        </w:rPr>
        <w:t xml:space="preserve">c. </w:t>
      </w:r>
      <w:r w:rsidR="00936894">
        <w:rPr>
          <w:rFonts w:ascii="Verdana" w:hAnsi="Verdana" w:cs="Verdana"/>
          <w:b/>
          <w:bCs/>
          <w:sz w:val="16"/>
          <w:szCs w:val="16"/>
          <w:lang w:eastAsia="es-ES"/>
        </w:rPr>
        <w:t>El elemento del caso fortuito donde menos ha profundizado la jurisprudencia es la previsibilidad</w:t>
      </w:r>
      <w:r w:rsidR="002D39F0" w:rsidRPr="002D39F0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jurisprudencia ha aplicado el artículo 2317 CC sin hacer referencia sobre aspectos causales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>Ninguna de 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8575F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18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Según Araya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 xml:space="preserve">, </w:t>
      </w:r>
      <w:ins w:id="81" w:author="CMedel" w:date="2011-05-04T11:33:00Z">
        <w:r w:rsidR="00354DBD">
          <w:rPr>
            <w:rFonts w:ascii="Verdana" w:hAnsi="Verdana" w:cs="Verdana"/>
            <w:bCs/>
            <w:sz w:val="16"/>
            <w:szCs w:val="16"/>
            <w:lang w:eastAsia="es-ES"/>
          </w:rPr>
          <w:t>es falso señalar que:</w:t>
        </w:r>
      </w:ins>
      <w:del w:id="82" w:author="CMedel" w:date="2011-05-04T11:33:00Z">
        <w:r w:rsidR="002D39F0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cuá</w:delText>
        </w:r>
        <w:r w:rsidR="002D39F0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l </w:delText>
        </w:r>
        <w:r w:rsidR="002D39F0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(es) </w:delText>
        </w:r>
        <w:r w:rsidR="002D39F0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de las siguientes afirmaciones es </w:delText>
        </w:r>
        <w:r w:rsidR="002D39F0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(son) </w:delText>
        </w:r>
        <w:r w:rsidR="00936894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 xml:space="preserve">falsa </w:delText>
        </w:r>
        <w:r w:rsidR="002D39F0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>(s)</w:delText>
        </w:r>
        <w:r w:rsidR="002D39F0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:</w:delText>
        </w:r>
      </w:del>
    </w:p>
    <w:p w:rsidR="00FF79BB" w:rsidRPr="002D39F0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2D39F0"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jurisprudencia parece recoger la causalidad como un criterio para limitar el daño</w:t>
      </w:r>
      <w:r w:rsidR="002D39F0" w:rsidRPr="002D39F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No se precisa el criterio de causalidad a seguir para distinguir daños directos e indirectos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/>
          <w:bCs/>
          <w:sz w:val="16"/>
          <w:szCs w:val="16"/>
          <w:lang w:eastAsia="es-ES"/>
        </w:rPr>
        <w:t xml:space="preserve">c. </w:t>
      </w:r>
      <w:r w:rsidR="00936894" w:rsidRPr="00936894">
        <w:rPr>
          <w:rFonts w:ascii="Verdana" w:hAnsi="Verdana" w:cs="Verdana"/>
          <w:b/>
          <w:bCs/>
          <w:sz w:val="16"/>
          <w:szCs w:val="16"/>
          <w:lang w:eastAsia="es-ES"/>
        </w:rPr>
        <w:t>Los daños indirectos jamás se indemnizan en sede extracontractual por aplicación del art. 1558 CC</w:t>
      </w:r>
      <w:r w:rsidR="002D39F0" w:rsidRPr="00936894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En algunas sentencias el carácter directo de los daños da lugar a recurso de casación</w:t>
      </w:r>
      <w:r w:rsidR="002D39F0" w:rsidRPr="00936894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Ninguna de las anteriores</w:t>
      </w:r>
      <w:r w:rsidR="002D39F0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/>
          <w:bCs/>
          <w:sz w:val="16"/>
          <w:szCs w:val="16"/>
          <w:lang w:eastAsia="es-ES"/>
        </w:rPr>
        <w:t>19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  <w:del w:id="83" w:author="CMedel" w:date="2011-05-04T11:33:00Z">
        <w:r w:rsidRPr="00FF79BB" w:rsidDel="00354DBD">
          <w:rPr>
            <w:rFonts w:ascii="Verdana" w:hAnsi="Verdana" w:cs="Verdana"/>
            <w:b/>
            <w:bCs/>
            <w:sz w:val="16"/>
            <w:szCs w:val="16"/>
            <w:lang w:eastAsia="es-ES"/>
          </w:rPr>
          <w:delText xml:space="preserve"> </w:delText>
        </w:r>
        <w:r w:rsidR="00936894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Según Shavell</w:delText>
        </w:r>
        <w:r w:rsidR="00CB6181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>, cuá</w:delText>
        </w:r>
        <w:r w:rsidR="00CB6181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l </w:delText>
        </w:r>
        <w:r w:rsidR="00CB6181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(es) </w:delText>
        </w:r>
        <w:r w:rsidR="00CB6181" w:rsidRPr="000731AC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de las siguientes afirmaciones es </w:delText>
        </w:r>
        <w:r w:rsidR="00CB6181" w:rsidDel="00354DBD">
          <w:rPr>
            <w:rFonts w:ascii="Verdana" w:hAnsi="Verdana" w:cs="Verdana"/>
            <w:bCs/>
            <w:sz w:val="16"/>
            <w:szCs w:val="16"/>
            <w:lang w:eastAsia="es-ES"/>
          </w:rPr>
          <w:delText xml:space="preserve">(son) </w:delText>
        </w:r>
        <w:r w:rsidR="00936894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 xml:space="preserve">falsa </w:delText>
        </w:r>
        <w:r w:rsidR="00CB6181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>(s</w:delText>
        </w:r>
      </w:del>
      <w:ins w:id="84" w:author="CMedel" w:date="2011-05-04T11:33:00Z">
        <w:r w:rsidR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t xml:space="preserve">De acuerdo al texto de </w:t>
        </w:r>
        <w:proofErr w:type="spellStart"/>
        <w:r w:rsidR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t>Shavell</w:t>
        </w:r>
        <w:proofErr w:type="spellEnd"/>
        <w:r w:rsidR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t>, es incorrecto establecer que</w:t>
        </w:r>
      </w:ins>
      <w:del w:id="85" w:author="CMedel" w:date="2011-05-04T11:33:00Z">
        <w:r w:rsidR="00CB6181" w:rsidRPr="00936894" w:rsidDel="00354DBD">
          <w:rPr>
            <w:rFonts w:ascii="Verdana" w:hAnsi="Verdana" w:cs="Verdana"/>
            <w:bCs/>
            <w:sz w:val="16"/>
            <w:szCs w:val="16"/>
            <w:u w:val="single"/>
            <w:lang w:eastAsia="es-ES"/>
          </w:rPr>
          <w:delText>)</w:delText>
        </w:r>
      </w:del>
      <w:r w:rsidR="00CB6181" w:rsidRPr="000731AC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Una característica de la responsabilidad extracontractual es que el daño debe ser causado en un sentido relevante para responde de él</w:t>
      </w:r>
      <w:r w:rsidR="006F3E12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ventaja de la responsabilidad estricta es crear incentivos a tomar precauciones que reduzcan el daño</w:t>
      </w:r>
      <w:r w:rsidR="006F3E12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/>
          <w:bCs/>
          <w:sz w:val="16"/>
          <w:szCs w:val="16"/>
          <w:lang w:eastAsia="es-ES"/>
        </w:rPr>
        <w:t xml:space="preserve">c. </w:t>
      </w:r>
      <w:r w:rsidR="00936894" w:rsidRPr="00936894">
        <w:rPr>
          <w:rFonts w:ascii="Verdana" w:hAnsi="Verdana" w:cs="Verdana"/>
          <w:b/>
          <w:bCs/>
          <w:sz w:val="16"/>
          <w:szCs w:val="16"/>
          <w:lang w:eastAsia="es-ES"/>
        </w:rPr>
        <w:t>La regla de negligencia crea incentivos a reducir el riesgo con el mismo fundamento que la responsabilidad estricta</w:t>
      </w:r>
      <w:r w:rsidR="006F3E12" w:rsidRPr="00936894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El cuidado es valioso socialmente hasta el grado que recude los daños que en otro caso se habrían verificado</w:t>
      </w:r>
      <w:r w:rsidR="006F3E12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r w:rsidR="006F3E12" w:rsidRPr="00936894">
        <w:rPr>
          <w:rFonts w:ascii="Verdana" w:hAnsi="Verdana" w:cs="Verdana"/>
          <w:bCs/>
          <w:sz w:val="16"/>
          <w:szCs w:val="16"/>
          <w:lang w:eastAsia="es-ES"/>
        </w:rPr>
        <w:t>Todas 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>2</w:t>
      </w:r>
      <w:r>
        <w:rPr>
          <w:rFonts w:ascii="Verdana" w:hAnsi="Verdana" w:cs="Verdana"/>
          <w:b/>
          <w:bCs/>
          <w:sz w:val="16"/>
          <w:szCs w:val="16"/>
          <w:lang w:eastAsia="es-ES"/>
        </w:rPr>
        <w:t>0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 xml:space="preserve">Según </w:t>
      </w:r>
      <w:proofErr w:type="spellStart"/>
      <w:r w:rsidR="00936894">
        <w:rPr>
          <w:rFonts w:ascii="Verdana" w:hAnsi="Verdana" w:cs="Verdana"/>
          <w:bCs/>
          <w:sz w:val="16"/>
          <w:szCs w:val="16"/>
          <w:lang w:eastAsia="es-ES"/>
        </w:rPr>
        <w:t>Shavell</w:t>
      </w:r>
      <w:proofErr w:type="spellEnd"/>
      <w:r w:rsidR="009838EF">
        <w:rPr>
          <w:rFonts w:ascii="Verdana" w:hAnsi="Verdana" w:cs="Verdana"/>
          <w:bCs/>
          <w:sz w:val="16"/>
          <w:szCs w:val="16"/>
          <w:lang w:eastAsia="es-ES"/>
        </w:rPr>
        <w:t>, cuá</w:t>
      </w:r>
      <w:r w:rsidR="009838E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l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 xml:space="preserve">(es) </w:t>
      </w:r>
      <w:r w:rsidR="009838E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de las siguientes afirmaciones es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 xml:space="preserve">(son)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 xml:space="preserve">correcta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(s)</w:t>
      </w:r>
      <w:r w:rsidR="009838EF" w:rsidRPr="000731AC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En caso de falta de certeza sobre la causa el Derecho tiene una única aproximación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El demandado debe responder incluso si las probabilidades de que haya causado el daño son inferiores al 50%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/>
          <w:bCs/>
          <w:sz w:val="16"/>
          <w:szCs w:val="16"/>
          <w:lang w:eastAsia="es-ES"/>
        </w:rPr>
        <w:t xml:space="preserve">c. </w:t>
      </w:r>
      <w:r w:rsidR="00936894">
        <w:rPr>
          <w:rFonts w:ascii="Verdana" w:hAnsi="Verdana" w:cs="Verdana"/>
          <w:b/>
          <w:bCs/>
          <w:sz w:val="16"/>
          <w:szCs w:val="16"/>
          <w:lang w:eastAsia="es-ES"/>
        </w:rPr>
        <w:t>Bajo el principio de la responsabilidad proporcional no hay inconvenientes en mostrar que los incentivos al riesgo son los adecuados</w:t>
      </w:r>
      <w:r w:rsidR="009838EF" w:rsidRPr="00936894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La causa próxima tiene una única connotación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e.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Ninguna de las anteriores.</w:t>
      </w:r>
    </w:p>
    <w:p w:rsidR="00FF79BB" w:rsidRP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>2</w:t>
      </w:r>
      <w:r>
        <w:rPr>
          <w:rFonts w:ascii="Verdana" w:hAnsi="Verdana" w:cs="Verdana"/>
          <w:b/>
          <w:bCs/>
          <w:sz w:val="16"/>
          <w:szCs w:val="16"/>
          <w:lang w:eastAsia="es-ES"/>
        </w:rPr>
        <w:t>1</w:t>
      </w:r>
      <w:r w:rsidRPr="00FF79BB">
        <w:rPr>
          <w:rFonts w:ascii="Verdana" w:hAnsi="Verdana" w:cs="Verdana"/>
          <w:b/>
          <w:bCs/>
          <w:sz w:val="16"/>
          <w:szCs w:val="16"/>
          <w:lang w:eastAsia="es-ES"/>
        </w:rPr>
        <w:t xml:space="preserve">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C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uá</w:t>
      </w:r>
      <w:r w:rsidR="009838E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l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 xml:space="preserve">(es) </w:t>
      </w:r>
      <w:r w:rsidR="009838EF" w:rsidRPr="000731AC">
        <w:rPr>
          <w:rFonts w:ascii="Verdana" w:hAnsi="Verdana" w:cs="Verdana"/>
          <w:bCs/>
          <w:sz w:val="16"/>
          <w:szCs w:val="16"/>
          <w:lang w:eastAsia="es-ES"/>
        </w:rPr>
        <w:t xml:space="preserve">de las siguientes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normas del Código Civil se relaciona</w:t>
      </w:r>
      <w:ins w:id="86" w:author="CMedel" w:date="2011-05-04T11:37:00Z">
        <w:r w:rsidR="00354DBD">
          <w:rPr>
            <w:rFonts w:ascii="Verdana" w:hAnsi="Verdana" w:cs="Verdana"/>
            <w:bCs/>
            <w:sz w:val="16"/>
            <w:szCs w:val="16"/>
            <w:lang w:eastAsia="es-ES"/>
          </w:rPr>
          <w:t>(</w:t>
        </w:r>
      </w:ins>
      <w:r w:rsidR="00936894">
        <w:rPr>
          <w:rFonts w:ascii="Verdana" w:hAnsi="Verdana" w:cs="Verdana"/>
          <w:bCs/>
          <w:sz w:val="16"/>
          <w:szCs w:val="16"/>
          <w:lang w:eastAsia="es-ES"/>
        </w:rPr>
        <w:t>n</w:t>
      </w:r>
      <w:ins w:id="87" w:author="CMedel" w:date="2011-05-04T11:37:00Z">
        <w:r w:rsidR="00354DBD">
          <w:rPr>
            <w:rFonts w:ascii="Verdana" w:hAnsi="Verdana" w:cs="Verdana"/>
            <w:bCs/>
            <w:sz w:val="16"/>
            <w:szCs w:val="16"/>
            <w:lang w:eastAsia="es-ES"/>
          </w:rPr>
          <w:t>)</w:t>
        </w:r>
      </w:ins>
      <w:r w:rsidR="00936894">
        <w:rPr>
          <w:rFonts w:ascii="Verdana" w:hAnsi="Verdana" w:cs="Verdana"/>
          <w:bCs/>
          <w:sz w:val="16"/>
          <w:szCs w:val="16"/>
          <w:lang w:eastAsia="es-ES"/>
        </w:rPr>
        <w:t xml:space="preserve"> con la causalidad</w:t>
      </w:r>
      <w:r w:rsidR="009838EF" w:rsidRPr="000731AC">
        <w:rPr>
          <w:rFonts w:ascii="Verdana" w:hAnsi="Verdana" w:cs="Verdana"/>
          <w:bCs/>
          <w:sz w:val="16"/>
          <w:szCs w:val="16"/>
          <w:lang w:eastAsia="es-ES"/>
        </w:rPr>
        <w:t>: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Cs/>
          <w:sz w:val="16"/>
          <w:szCs w:val="16"/>
          <w:lang w:eastAsia="es-ES"/>
        </w:rPr>
        <w:t xml:space="preserve">a. 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El artículo 1437 cuando se refiere al que “ha inferido injuria o daño a otra persona”</w:t>
      </w:r>
      <w:r w:rsidR="009838EF" w:rsidRPr="00936894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b.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E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 artículo 2314 cuando se refiere al que “ha inferido daño a otro”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c.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E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 artículo 2329 cuando señala que todo daño que “pueda imputarse”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FF79BB" w:rsidRDefault="00FF79BB" w:rsidP="00FF79BB">
      <w:pPr>
        <w:tabs>
          <w:tab w:val="left" w:pos="426"/>
        </w:tabs>
        <w:jc w:val="both"/>
        <w:rPr>
          <w:rFonts w:ascii="Verdana" w:hAnsi="Verdana" w:cs="Verdana"/>
          <w:bCs/>
          <w:sz w:val="16"/>
          <w:szCs w:val="16"/>
          <w:lang w:eastAsia="es-ES"/>
        </w:rPr>
      </w:pPr>
      <w:r>
        <w:rPr>
          <w:rFonts w:ascii="Verdana" w:hAnsi="Verdana" w:cs="Verdana"/>
          <w:bCs/>
          <w:sz w:val="16"/>
          <w:szCs w:val="16"/>
          <w:lang w:eastAsia="es-ES"/>
        </w:rPr>
        <w:t xml:space="preserve">d. 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E</w:t>
      </w:r>
      <w:r w:rsidR="00936894">
        <w:rPr>
          <w:rFonts w:ascii="Verdana" w:hAnsi="Verdana" w:cs="Verdana"/>
          <w:bCs/>
          <w:sz w:val="16"/>
          <w:szCs w:val="16"/>
          <w:lang w:eastAsia="es-ES"/>
        </w:rPr>
        <w:t>l artículo 1558 al disponer que se responde sólo de los perjuicios directos</w:t>
      </w:r>
      <w:r w:rsidR="009838EF">
        <w:rPr>
          <w:rFonts w:ascii="Verdana" w:hAnsi="Verdana" w:cs="Verdana"/>
          <w:bCs/>
          <w:sz w:val="16"/>
          <w:szCs w:val="16"/>
          <w:lang w:eastAsia="es-ES"/>
        </w:rPr>
        <w:t>.</w:t>
      </w:r>
    </w:p>
    <w:p w:rsidR="00FF79BB" w:rsidRPr="00936894" w:rsidRDefault="00FF79BB" w:rsidP="00FF79BB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  <w:r w:rsidRPr="00936894">
        <w:rPr>
          <w:rFonts w:ascii="Verdana" w:hAnsi="Verdana" w:cs="Verdana"/>
          <w:b/>
          <w:bCs/>
          <w:sz w:val="16"/>
          <w:szCs w:val="16"/>
          <w:lang w:eastAsia="es-ES"/>
        </w:rPr>
        <w:t xml:space="preserve">e. </w:t>
      </w:r>
      <w:r w:rsidR="00936894" w:rsidRPr="00936894">
        <w:rPr>
          <w:rFonts w:ascii="Verdana" w:hAnsi="Verdana" w:cs="Verdana"/>
          <w:b/>
          <w:bCs/>
          <w:sz w:val="16"/>
          <w:szCs w:val="16"/>
          <w:lang w:eastAsia="es-ES"/>
        </w:rPr>
        <w:t>Todas las anteriores</w:t>
      </w:r>
      <w:r w:rsidR="009838EF" w:rsidRPr="00936894">
        <w:rPr>
          <w:rFonts w:ascii="Verdana" w:hAnsi="Verdana" w:cs="Verdana"/>
          <w:b/>
          <w:bCs/>
          <w:sz w:val="16"/>
          <w:szCs w:val="16"/>
          <w:lang w:eastAsia="es-ES"/>
        </w:rPr>
        <w:t>.</w:t>
      </w:r>
    </w:p>
    <w:p w:rsidR="00FF79BB" w:rsidRDefault="00FF79BB" w:rsidP="000057E7">
      <w:pPr>
        <w:tabs>
          <w:tab w:val="left" w:pos="426"/>
        </w:tabs>
        <w:jc w:val="both"/>
        <w:rPr>
          <w:rFonts w:ascii="Verdana" w:hAnsi="Verdana" w:cs="Verdana"/>
          <w:b/>
          <w:bCs/>
          <w:sz w:val="16"/>
          <w:szCs w:val="16"/>
          <w:lang w:eastAsia="es-ES"/>
        </w:rPr>
      </w:pPr>
    </w:p>
    <w:sectPr w:rsidR="00FF79BB" w:rsidSect="00FF79BB">
      <w:footerReference w:type="default" r:id="rId7"/>
      <w:pgSz w:w="12242" w:h="20163" w:code="5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584" w:rsidRDefault="00A83584" w:rsidP="00FF79BB">
      <w:r>
        <w:separator/>
      </w:r>
    </w:p>
  </w:endnote>
  <w:endnote w:type="continuationSeparator" w:id="0">
    <w:p w:rsidR="00A83584" w:rsidRDefault="00A83584" w:rsidP="00FF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9BB" w:rsidRPr="00FF79BB" w:rsidRDefault="00FF79BB" w:rsidP="00FF79BB">
    <w:pPr>
      <w:pStyle w:val="Piedepgina"/>
      <w:jc w:val="center"/>
      <w:rPr>
        <w:rFonts w:ascii="Verdana" w:hAnsi="Verdana"/>
        <w:sz w:val="16"/>
        <w:szCs w:val="16"/>
      </w:rPr>
    </w:pPr>
    <w:r w:rsidRPr="00FF79BB">
      <w:rPr>
        <w:rFonts w:ascii="Verdana" w:hAnsi="Verdana"/>
        <w:sz w:val="16"/>
        <w:szCs w:val="16"/>
      </w:rPr>
      <w:fldChar w:fldCharType="begin"/>
    </w:r>
    <w:r w:rsidRPr="00FF79BB">
      <w:rPr>
        <w:rFonts w:ascii="Verdana" w:hAnsi="Verdana"/>
        <w:sz w:val="16"/>
        <w:szCs w:val="16"/>
      </w:rPr>
      <w:instrText xml:space="preserve"> PAGE   \* MERGEFORMAT </w:instrText>
    </w:r>
    <w:r w:rsidRPr="00FF79BB">
      <w:rPr>
        <w:rFonts w:ascii="Verdana" w:hAnsi="Verdana"/>
        <w:sz w:val="16"/>
        <w:szCs w:val="16"/>
      </w:rPr>
      <w:fldChar w:fldCharType="separate"/>
    </w:r>
    <w:r w:rsidR="00D74438">
      <w:rPr>
        <w:rFonts w:ascii="Verdana" w:hAnsi="Verdana"/>
        <w:noProof/>
        <w:sz w:val="16"/>
        <w:szCs w:val="16"/>
      </w:rPr>
      <w:t>1</w:t>
    </w:r>
    <w:r w:rsidRPr="00FF79BB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584" w:rsidRDefault="00A83584" w:rsidP="00FF79BB">
      <w:r>
        <w:separator/>
      </w:r>
    </w:p>
  </w:footnote>
  <w:footnote w:type="continuationSeparator" w:id="0">
    <w:p w:rsidR="00A83584" w:rsidRDefault="00A83584" w:rsidP="00FF7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5F4"/>
    <w:rsid w:val="000057E7"/>
    <w:rsid w:val="00023707"/>
    <w:rsid w:val="000731AC"/>
    <w:rsid w:val="000C008A"/>
    <w:rsid w:val="000C6590"/>
    <w:rsid w:val="000D00AA"/>
    <w:rsid w:val="000E1297"/>
    <w:rsid w:val="00136354"/>
    <w:rsid w:val="001567CB"/>
    <w:rsid w:val="00190F23"/>
    <w:rsid w:val="0020767A"/>
    <w:rsid w:val="00256749"/>
    <w:rsid w:val="00275773"/>
    <w:rsid w:val="002B7BC3"/>
    <w:rsid w:val="002C0899"/>
    <w:rsid w:val="002D39F0"/>
    <w:rsid w:val="003208E5"/>
    <w:rsid w:val="00327D65"/>
    <w:rsid w:val="00333C45"/>
    <w:rsid w:val="00354DBD"/>
    <w:rsid w:val="00396D60"/>
    <w:rsid w:val="003B2B75"/>
    <w:rsid w:val="00423F2B"/>
    <w:rsid w:val="004275B2"/>
    <w:rsid w:val="004606CF"/>
    <w:rsid w:val="004723C3"/>
    <w:rsid w:val="004732D2"/>
    <w:rsid w:val="00483286"/>
    <w:rsid w:val="004B3C4A"/>
    <w:rsid w:val="00545C50"/>
    <w:rsid w:val="00574C93"/>
    <w:rsid w:val="00576521"/>
    <w:rsid w:val="00587675"/>
    <w:rsid w:val="00593C1D"/>
    <w:rsid w:val="005A0860"/>
    <w:rsid w:val="005E223D"/>
    <w:rsid w:val="00627067"/>
    <w:rsid w:val="0065504B"/>
    <w:rsid w:val="0067570C"/>
    <w:rsid w:val="00682F39"/>
    <w:rsid w:val="006877BB"/>
    <w:rsid w:val="00690050"/>
    <w:rsid w:val="006F3E12"/>
    <w:rsid w:val="007115F4"/>
    <w:rsid w:val="007176E7"/>
    <w:rsid w:val="00722930"/>
    <w:rsid w:val="0074089C"/>
    <w:rsid w:val="007430F5"/>
    <w:rsid w:val="00791AA2"/>
    <w:rsid w:val="00842C64"/>
    <w:rsid w:val="008575FB"/>
    <w:rsid w:val="0089426A"/>
    <w:rsid w:val="008C3DEB"/>
    <w:rsid w:val="008F4E59"/>
    <w:rsid w:val="00900BF2"/>
    <w:rsid w:val="00936894"/>
    <w:rsid w:val="00955A7C"/>
    <w:rsid w:val="0098102E"/>
    <w:rsid w:val="009838EF"/>
    <w:rsid w:val="00992203"/>
    <w:rsid w:val="009F0F0E"/>
    <w:rsid w:val="00A03902"/>
    <w:rsid w:val="00A413F9"/>
    <w:rsid w:val="00A83584"/>
    <w:rsid w:val="00A9435B"/>
    <w:rsid w:val="00AC2E0B"/>
    <w:rsid w:val="00AD6F3A"/>
    <w:rsid w:val="00AE17C1"/>
    <w:rsid w:val="00AE7CBC"/>
    <w:rsid w:val="00B47304"/>
    <w:rsid w:val="00B54B1B"/>
    <w:rsid w:val="00B564B3"/>
    <w:rsid w:val="00B75559"/>
    <w:rsid w:val="00B75E24"/>
    <w:rsid w:val="00B9230B"/>
    <w:rsid w:val="00BA3117"/>
    <w:rsid w:val="00BC1DAC"/>
    <w:rsid w:val="00BD2072"/>
    <w:rsid w:val="00C04BF3"/>
    <w:rsid w:val="00CB6181"/>
    <w:rsid w:val="00D20ECD"/>
    <w:rsid w:val="00D33EAA"/>
    <w:rsid w:val="00D74438"/>
    <w:rsid w:val="00D94E5E"/>
    <w:rsid w:val="00D97E34"/>
    <w:rsid w:val="00DC6E7E"/>
    <w:rsid w:val="00DD709D"/>
    <w:rsid w:val="00DE4F8B"/>
    <w:rsid w:val="00E23A0B"/>
    <w:rsid w:val="00E27182"/>
    <w:rsid w:val="00E44284"/>
    <w:rsid w:val="00E54163"/>
    <w:rsid w:val="00E959E0"/>
    <w:rsid w:val="00EB0BB1"/>
    <w:rsid w:val="00ED746F"/>
    <w:rsid w:val="00EF4B22"/>
    <w:rsid w:val="00F02084"/>
    <w:rsid w:val="00F068D7"/>
    <w:rsid w:val="00F30F9D"/>
    <w:rsid w:val="00FA3CA1"/>
    <w:rsid w:val="00FA5F89"/>
    <w:rsid w:val="00FE3AE0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559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F79B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FF79BB"/>
    <w:rPr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rsid w:val="00FF79B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F79BB"/>
    <w:rPr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rsid w:val="001567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567CB"/>
    <w:rPr>
      <w:rFonts w:ascii="Tahoma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1731</Words>
  <Characters>9522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Universidad de Chile</vt:lpstr>
      <vt:lpstr>Universidad de Chile</vt:lpstr>
    </vt:vector>
  </TitlesOfParts>
  <Company>COLBUN S.A.</Company>
  <LinksUpToDate>false</LinksUpToDate>
  <CharactersWithSpaces>11231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Chile</dc:title>
  <dc:creator>DANIEL CONTRERAS GONZALEZ</dc:creator>
  <cp:lastModifiedBy>Matías</cp:lastModifiedBy>
  <cp:revision>3</cp:revision>
  <dcterms:created xsi:type="dcterms:W3CDTF">2011-05-04T14:41:00Z</dcterms:created>
  <dcterms:modified xsi:type="dcterms:W3CDTF">2011-06-08T01:37:00Z</dcterms:modified>
</cp:coreProperties>
</file>