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46CDA" w14:textId="77777777" w:rsidR="008D29B6" w:rsidRDefault="008D29B6">
      <w:pPr>
        <w:pStyle w:val="Textoindependiente"/>
        <w:rPr>
          <w:rFonts w:ascii="Times New Roman"/>
          <w:sz w:val="20"/>
        </w:rPr>
      </w:pPr>
    </w:p>
    <w:p w14:paraId="01C09CEC" w14:textId="77777777" w:rsidR="008D29B6" w:rsidRDefault="008D29B6">
      <w:pPr>
        <w:pStyle w:val="Textoindependiente"/>
        <w:rPr>
          <w:rFonts w:ascii="Times New Roman"/>
          <w:sz w:val="20"/>
        </w:rPr>
      </w:pPr>
    </w:p>
    <w:p w14:paraId="5550C647" w14:textId="77777777" w:rsidR="008D29B6" w:rsidRDefault="008D29B6">
      <w:pPr>
        <w:pStyle w:val="Textoindependiente"/>
        <w:rPr>
          <w:rFonts w:ascii="Times New Roman"/>
          <w:sz w:val="20"/>
        </w:rPr>
      </w:pPr>
    </w:p>
    <w:p w14:paraId="16D379A4" w14:textId="77777777" w:rsidR="008D29B6" w:rsidRDefault="008D29B6">
      <w:pPr>
        <w:pStyle w:val="Textoindependiente"/>
        <w:rPr>
          <w:rFonts w:ascii="Times New Roman"/>
          <w:sz w:val="20"/>
        </w:rPr>
      </w:pPr>
    </w:p>
    <w:p w14:paraId="49EE5155" w14:textId="77777777" w:rsidR="008D29B6" w:rsidRDefault="008D29B6">
      <w:pPr>
        <w:pStyle w:val="Textoindependiente"/>
        <w:rPr>
          <w:rFonts w:ascii="Times New Roman"/>
          <w:sz w:val="20"/>
        </w:rPr>
      </w:pPr>
    </w:p>
    <w:p w14:paraId="56B31207" w14:textId="77777777" w:rsidR="008D29B6" w:rsidRDefault="008D29B6">
      <w:pPr>
        <w:pStyle w:val="Textoindependiente"/>
        <w:rPr>
          <w:rFonts w:ascii="Times New Roman"/>
          <w:sz w:val="20"/>
        </w:rPr>
      </w:pPr>
    </w:p>
    <w:p w14:paraId="2EC782D1" w14:textId="77777777" w:rsidR="008D29B6" w:rsidRDefault="008D29B6">
      <w:pPr>
        <w:pStyle w:val="Textoindependiente"/>
        <w:rPr>
          <w:rFonts w:ascii="Times New Roman"/>
          <w:sz w:val="20"/>
        </w:rPr>
      </w:pPr>
    </w:p>
    <w:p w14:paraId="36F25176" w14:textId="77777777" w:rsidR="008D29B6" w:rsidRDefault="008D29B6">
      <w:pPr>
        <w:pStyle w:val="Textoindependiente"/>
        <w:rPr>
          <w:rFonts w:ascii="Times New Roman"/>
          <w:sz w:val="20"/>
        </w:rPr>
      </w:pPr>
    </w:p>
    <w:p w14:paraId="092BE4ED" w14:textId="77777777" w:rsidR="008D29B6" w:rsidRDefault="008D29B6">
      <w:pPr>
        <w:pStyle w:val="Textoindependiente"/>
        <w:rPr>
          <w:rFonts w:ascii="Times New Roman"/>
          <w:sz w:val="20"/>
        </w:rPr>
      </w:pPr>
    </w:p>
    <w:p w14:paraId="73FA0F64" w14:textId="77777777" w:rsidR="008D29B6" w:rsidRDefault="008D29B6">
      <w:pPr>
        <w:pStyle w:val="Textoindependiente"/>
        <w:spacing w:before="9"/>
        <w:rPr>
          <w:rFonts w:ascii="Times New Roman"/>
          <w:sz w:val="21"/>
        </w:rPr>
      </w:pPr>
    </w:p>
    <w:p w14:paraId="5B2D717A" w14:textId="77777777" w:rsidR="008D29B6" w:rsidRDefault="00000000">
      <w:pPr>
        <w:pStyle w:val="Ttulo"/>
      </w:pPr>
      <w:r>
        <w:t>Sin</w:t>
      </w:r>
      <w:r>
        <w:rPr>
          <w:spacing w:val="-5"/>
        </w:rPr>
        <w:t xml:space="preserve"> </w:t>
      </w:r>
      <w:r>
        <w:t>título</w:t>
      </w:r>
      <w:r>
        <w:rPr>
          <w:spacing w:val="-4"/>
        </w:rPr>
        <w:t xml:space="preserve"> </w:t>
      </w:r>
      <w:r>
        <w:rPr>
          <w:spacing w:val="-5"/>
        </w:rPr>
        <w:t>aún</w:t>
      </w:r>
    </w:p>
    <w:p w14:paraId="796742CA" w14:textId="77777777" w:rsidR="008D29B6" w:rsidRDefault="00000000">
      <w:pPr>
        <w:spacing w:before="149"/>
        <w:ind w:left="2682" w:right="2682"/>
        <w:jc w:val="center"/>
        <w:rPr>
          <w:sz w:val="30"/>
        </w:rPr>
      </w:pPr>
      <w:r>
        <w:rPr>
          <w:color w:val="666666"/>
          <w:sz w:val="30"/>
        </w:rPr>
        <w:t xml:space="preserve">Diseño en proceso </w:t>
      </w:r>
      <w:r>
        <w:rPr>
          <w:color w:val="666666"/>
          <w:spacing w:val="-2"/>
          <w:sz w:val="30"/>
        </w:rPr>
        <w:t>también</w:t>
      </w:r>
    </w:p>
    <w:p w14:paraId="097A27B0" w14:textId="77777777" w:rsidR="008D29B6" w:rsidRDefault="008D29B6">
      <w:pPr>
        <w:pStyle w:val="Textoindependiente"/>
        <w:rPr>
          <w:sz w:val="34"/>
        </w:rPr>
      </w:pPr>
    </w:p>
    <w:p w14:paraId="2E51386C" w14:textId="77777777" w:rsidR="008D29B6" w:rsidRDefault="008D29B6">
      <w:pPr>
        <w:pStyle w:val="Textoindependiente"/>
        <w:rPr>
          <w:sz w:val="34"/>
        </w:rPr>
      </w:pPr>
    </w:p>
    <w:p w14:paraId="7CEE4486" w14:textId="77777777" w:rsidR="008D29B6" w:rsidRDefault="008D29B6">
      <w:pPr>
        <w:pStyle w:val="Textoindependiente"/>
        <w:rPr>
          <w:sz w:val="34"/>
        </w:rPr>
      </w:pPr>
    </w:p>
    <w:p w14:paraId="5BC7B8D9" w14:textId="77777777" w:rsidR="008D29B6" w:rsidRDefault="008D29B6">
      <w:pPr>
        <w:pStyle w:val="Textoindependiente"/>
        <w:rPr>
          <w:sz w:val="34"/>
        </w:rPr>
      </w:pPr>
    </w:p>
    <w:p w14:paraId="180B3387" w14:textId="77777777" w:rsidR="008D29B6" w:rsidRDefault="008D29B6">
      <w:pPr>
        <w:pStyle w:val="Textoindependiente"/>
        <w:rPr>
          <w:sz w:val="34"/>
        </w:rPr>
      </w:pPr>
    </w:p>
    <w:p w14:paraId="00C47B98" w14:textId="77777777" w:rsidR="008D29B6" w:rsidRDefault="008D29B6">
      <w:pPr>
        <w:pStyle w:val="Textoindependiente"/>
        <w:rPr>
          <w:sz w:val="34"/>
        </w:rPr>
      </w:pPr>
    </w:p>
    <w:p w14:paraId="0CC61684" w14:textId="77777777" w:rsidR="008D29B6" w:rsidRDefault="008D29B6">
      <w:pPr>
        <w:pStyle w:val="Textoindependiente"/>
        <w:rPr>
          <w:sz w:val="34"/>
        </w:rPr>
      </w:pPr>
    </w:p>
    <w:p w14:paraId="265A8472" w14:textId="77777777" w:rsidR="008D29B6" w:rsidRDefault="008D29B6">
      <w:pPr>
        <w:pStyle w:val="Textoindependiente"/>
        <w:rPr>
          <w:sz w:val="34"/>
        </w:rPr>
      </w:pPr>
    </w:p>
    <w:p w14:paraId="7997DB1F" w14:textId="77777777" w:rsidR="008D29B6" w:rsidRDefault="008D29B6">
      <w:pPr>
        <w:pStyle w:val="Textoindependiente"/>
        <w:rPr>
          <w:sz w:val="34"/>
        </w:rPr>
      </w:pPr>
    </w:p>
    <w:p w14:paraId="51BE2451" w14:textId="77777777" w:rsidR="008D29B6" w:rsidRDefault="008D29B6">
      <w:pPr>
        <w:pStyle w:val="Textoindependiente"/>
        <w:rPr>
          <w:sz w:val="34"/>
        </w:rPr>
      </w:pPr>
    </w:p>
    <w:p w14:paraId="068416D0" w14:textId="77777777" w:rsidR="008D29B6" w:rsidRDefault="008D29B6">
      <w:pPr>
        <w:pStyle w:val="Textoindependiente"/>
        <w:rPr>
          <w:sz w:val="34"/>
        </w:rPr>
      </w:pPr>
    </w:p>
    <w:p w14:paraId="146BE5CF" w14:textId="77777777" w:rsidR="008D29B6" w:rsidRDefault="008D29B6">
      <w:pPr>
        <w:pStyle w:val="Textoindependiente"/>
        <w:rPr>
          <w:sz w:val="34"/>
        </w:rPr>
      </w:pPr>
    </w:p>
    <w:p w14:paraId="0A5BEB2D" w14:textId="77777777" w:rsidR="008D29B6" w:rsidRDefault="008D29B6">
      <w:pPr>
        <w:pStyle w:val="Textoindependiente"/>
        <w:spacing w:before="9"/>
        <w:rPr>
          <w:sz w:val="32"/>
        </w:rPr>
      </w:pPr>
    </w:p>
    <w:p w14:paraId="0359E0F0" w14:textId="77777777" w:rsidR="008D29B6" w:rsidRDefault="00000000">
      <w:pPr>
        <w:ind w:left="2682" w:right="2682"/>
        <w:jc w:val="center"/>
        <w:rPr>
          <w:sz w:val="30"/>
        </w:rPr>
      </w:pPr>
      <w:r>
        <w:rPr>
          <w:color w:val="666666"/>
          <w:sz w:val="30"/>
        </w:rPr>
        <w:t>Ana</w:t>
      </w:r>
      <w:r>
        <w:rPr>
          <w:color w:val="666666"/>
          <w:spacing w:val="-19"/>
          <w:sz w:val="30"/>
        </w:rPr>
        <w:t xml:space="preserve"> </w:t>
      </w:r>
      <w:r>
        <w:rPr>
          <w:color w:val="666666"/>
          <w:sz w:val="30"/>
        </w:rPr>
        <w:t>Torrealba</w:t>
      </w:r>
      <w:r>
        <w:rPr>
          <w:color w:val="666666"/>
          <w:spacing w:val="-17"/>
          <w:sz w:val="30"/>
        </w:rPr>
        <w:t xml:space="preserve"> </w:t>
      </w:r>
      <w:proofErr w:type="spellStart"/>
      <w:r>
        <w:rPr>
          <w:color w:val="666666"/>
          <w:spacing w:val="-2"/>
          <w:sz w:val="30"/>
        </w:rPr>
        <w:t>Torrealba</w:t>
      </w:r>
      <w:proofErr w:type="spellEnd"/>
    </w:p>
    <w:p w14:paraId="2A170485" w14:textId="77777777" w:rsidR="008D29B6" w:rsidRDefault="008D29B6">
      <w:pPr>
        <w:jc w:val="center"/>
        <w:rPr>
          <w:sz w:val="30"/>
        </w:rPr>
        <w:sectPr w:rsidR="008D29B6">
          <w:type w:val="continuous"/>
          <w:pgSz w:w="12240" w:h="15840"/>
          <w:pgMar w:top="1820" w:right="1300" w:bottom="280" w:left="1340" w:header="720" w:footer="720" w:gutter="0"/>
          <w:cols w:space="720"/>
        </w:sectPr>
      </w:pPr>
    </w:p>
    <w:p w14:paraId="50153809" w14:textId="77777777" w:rsidR="008D29B6" w:rsidRDefault="00000000">
      <w:pPr>
        <w:pStyle w:val="Ttulo1"/>
      </w:pPr>
      <w:r>
        <w:rPr>
          <w:spacing w:val="-2"/>
        </w:rPr>
        <w:lastRenderedPageBreak/>
        <w:t>Índice</w:t>
      </w:r>
    </w:p>
    <w:p w14:paraId="59138351" w14:textId="77777777" w:rsidR="008D29B6" w:rsidRDefault="008D29B6">
      <w:pPr>
        <w:pStyle w:val="Textoindependiente"/>
        <w:rPr>
          <w:sz w:val="20"/>
        </w:rPr>
      </w:pPr>
    </w:p>
    <w:p w14:paraId="5CA1904B" w14:textId="77777777" w:rsidR="008D29B6" w:rsidRDefault="008D29B6">
      <w:pPr>
        <w:pStyle w:val="Textoindependiente"/>
        <w:spacing w:before="6"/>
        <w:rPr>
          <w:sz w:val="20"/>
        </w:rPr>
      </w:pPr>
    </w:p>
    <w:p w14:paraId="3D296D3B" w14:textId="77777777" w:rsidR="008D29B6" w:rsidRDefault="00000000">
      <w:pPr>
        <w:pStyle w:val="Prrafodelista"/>
        <w:numPr>
          <w:ilvl w:val="0"/>
          <w:numId w:val="2"/>
        </w:numPr>
        <w:tabs>
          <w:tab w:val="left" w:pos="818"/>
        </w:tabs>
        <w:ind w:left="818" w:hanging="358"/>
      </w:pPr>
      <w:r>
        <w:rPr>
          <w:spacing w:val="-2"/>
        </w:rPr>
        <w:t>Resumen</w:t>
      </w:r>
    </w:p>
    <w:p w14:paraId="79503E0E" w14:textId="77777777" w:rsidR="008D29B6" w:rsidRDefault="00000000">
      <w:pPr>
        <w:pStyle w:val="Prrafodelista"/>
        <w:numPr>
          <w:ilvl w:val="0"/>
          <w:numId w:val="2"/>
        </w:numPr>
        <w:tabs>
          <w:tab w:val="left" w:pos="818"/>
        </w:tabs>
        <w:spacing w:before="126"/>
        <w:ind w:left="818" w:hanging="358"/>
      </w:pPr>
      <w:r>
        <w:rPr>
          <w:spacing w:val="-2"/>
        </w:rPr>
        <w:t>Introducción</w:t>
      </w:r>
    </w:p>
    <w:p w14:paraId="1669A62F" w14:textId="46290A3B" w:rsidR="008D29B6" w:rsidRDefault="00000000">
      <w:pPr>
        <w:pStyle w:val="Prrafodelista"/>
        <w:numPr>
          <w:ilvl w:val="0"/>
          <w:numId w:val="2"/>
        </w:numPr>
        <w:tabs>
          <w:tab w:val="left" w:pos="818"/>
        </w:tabs>
        <w:spacing w:before="127"/>
        <w:ind w:left="818" w:hanging="358"/>
      </w:pPr>
      <w:del w:id="0" w:author="Karina Román Díaz" w:date="2023-09-25T22:30:00Z">
        <w:r w:rsidDel="00E563D4">
          <w:delText>Periodico</w:delText>
        </w:r>
      </w:del>
      <w:ins w:id="1" w:author="Karina Román Díaz" w:date="2023-09-25T22:30:00Z">
        <w:r w:rsidR="00E563D4">
          <w:t>Periódico</w:t>
        </w:r>
      </w:ins>
      <w:r>
        <w:t>:</w:t>
      </w:r>
      <w:r>
        <w:rPr>
          <w:spacing w:val="-6"/>
        </w:rPr>
        <w:t xml:space="preserve"> </w:t>
      </w:r>
      <w:r>
        <w:t>gráfica</w:t>
      </w:r>
      <w:r>
        <w:rPr>
          <w:spacing w:val="-6"/>
        </w:rPr>
        <w:t xml:space="preserve"> </w:t>
      </w:r>
      <w:r>
        <w:t>y</w:t>
      </w:r>
      <w:r>
        <w:rPr>
          <w:spacing w:val="-6"/>
        </w:rPr>
        <w:t xml:space="preserve"> </w:t>
      </w:r>
      <w:r>
        <w:rPr>
          <w:spacing w:val="-2"/>
        </w:rPr>
        <w:t>visualidad</w:t>
      </w:r>
    </w:p>
    <w:p w14:paraId="6E191FBB" w14:textId="77777777" w:rsidR="008D29B6" w:rsidRDefault="00000000">
      <w:pPr>
        <w:pStyle w:val="Prrafodelista"/>
        <w:numPr>
          <w:ilvl w:val="0"/>
          <w:numId w:val="2"/>
        </w:numPr>
        <w:tabs>
          <w:tab w:val="left" w:pos="818"/>
        </w:tabs>
        <w:spacing w:before="126"/>
        <w:ind w:left="818" w:hanging="358"/>
      </w:pPr>
      <w:r>
        <w:rPr>
          <w:spacing w:val="-2"/>
        </w:rPr>
        <w:t>Género</w:t>
      </w:r>
    </w:p>
    <w:p w14:paraId="54E32DC9" w14:textId="77777777" w:rsidR="008D29B6" w:rsidRDefault="00000000">
      <w:pPr>
        <w:pStyle w:val="Prrafodelista"/>
        <w:numPr>
          <w:ilvl w:val="0"/>
          <w:numId w:val="2"/>
        </w:numPr>
        <w:tabs>
          <w:tab w:val="left" w:pos="818"/>
        </w:tabs>
        <w:spacing w:before="127"/>
        <w:ind w:left="818" w:hanging="358"/>
      </w:pPr>
      <w:r>
        <w:t>Espacios:</w:t>
      </w:r>
      <w:r>
        <w:rPr>
          <w:spacing w:val="-7"/>
        </w:rPr>
        <w:t xml:space="preserve"> </w:t>
      </w:r>
      <w:r>
        <w:t>sobre</w:t>
      </w:r>
      <w:r>
        <w:rPr>
          <w:spacing w:val="-7"/>
        </w:rPr>
        <w:t xml:space="preserve"> </w:t>
      </w:r>
      <w:r>
        <w:rPr>
          <w:spacing w:val="-2"/>
        </w:rPr>
        <w:t>evidenciar</w:t>
      </w:r>
    </w:p>
    <w:p w14:paraId="2A6064BE" w14:textId="77777777" w:rsidR="008D29B6" w:rsidRDefault="00000000">
      <w:pPr>
        <w:pStyle w:val="Prrafodelista"/>
        <w:numPr>
          <w:ilvl w:val="0"/>
          <w:numId w:val="2"/>
        </w:numPr>
        <w:tabs>
          <w:tab w:val="left" w:pos="818"/>
        </w:tabs>
        <w:spacing w:before="126"/>
        <w:ind w:left="818" w:hanging="358"/>
      </w:pPr>
      <w:r>
        <w:rPr>
          <w:spacing w:val="-2"/>
        </w:rPr>
        <w:t>Bibliografía</w:t>
      </w:r>
    </w:p>
    <w:p w14:paraId="4F059601" w14:textId="77777777" w:rsidR="008D29B6" w:rsidRDefault="008D29B6">
      <w:pPr>
        <w:sectPr w:rsidR="008D29B6">
          <w:pgSz w:w="12240" w:h="15840"/>
          <w:pgMar w:top="1380" w:right="1300" w:bottom="280" w:left="1340" w:header="720" w:footer="720" w:gutter="0"/>
          <w:cols w:space="720"/>
        </w:sectPr>
      </w:pPr>
    </w:p>
    <w:p w14:paraId="24587B0F" w14:textId="77777777" w:rsidR="008D29B6" w:rsidRDefault="00000000">
      <w:pPr>
        <w:pStyle w:val="Ttulo1"/>
      </w:pPr>
      <w:r>
        <w:rPr>
          <w:spacing w:val="-2"/>
        </w:rPr>
        <w:lastRenderedPageBreak/>
        <w:t>Resumen</w:t>
      </w:r>
    </w:p>
    <w:p w14:paraId="7175A7FE" w14:textId="77777777" w:rsidR="008D29B6" w:rsidRDefault="008D29B6">
      <w:pPr>
        <w:pStyle w:val="Textoindependiente"/>
        <w:spacing w:before="6"/>
        <w:rPr>
          <w:sz w:val="40"/>
        </w:rPr>
      </w:pPr>
    </w:p>
    <w:p w14:paraId="49BAA84B" w14:textId="4F8B9A7D" w:rsidR="008D29B6" w:rsidRDefault="00000000">
      <w:pPr>
        <w:pStyle w:val="Textoindependiente"/>
        <w:spacing w:line="360" w:lineRule="auto"/>
        <w:ind w:left="100" w:right="107"/>
        <w:jc w:val="both"/>
      </w:pPr>
      <w:r>
        <w:t xml:space="preserve">Este texto tiene como objetivo argumentar la obra “Sin título aún” de manera que se logre conectar el contenido ideológico con la obra en su visualidad </w:t>
      </w:r>
      <w:del w:id="2" w:author="Karina Román Díaz" w:date="2023-09-25T22:30:00Z">
        <w:r w:rsidDel="00E563D4">
          <w:delText>através</w:delText>
        </w:r>
      </w:del>
      <w:ins w:id="3" w:author="Karina Román Díaz" w:date="2023-09-25T22:30:00Z">
        <w:r w:rsidR="00E563D4">
          <w:t>a través</w:t>
        </w:r>
      </w:ins>
      <w:r>
        <w:t xml:space="preserve"> de sus tres ejes principales: periódico, género y espacio-acción.</w:t>
      </w:r>
    </w:p>
    <w:p w14:paraId="18D72A2D" w14:textId="34614CFF" w:rsidR="008D29B6" w:rsidRDefault="00000000">
      <w:pPr>
        <w:pStyle w:val="Textoindependiente"/>
        <w:spacing w:line="360" w:lineRule="auto"/>
        <w:ind w:left="100" w:right="103"/>
        <w:jc w:val="both"/>
      </w:pPr>
      <w:r>
        <w:t xml:space="preserve">El método de trabajo de la obra consiste en tomar </w:t>
      </w:r>
      <w:commentRangeStart w:id="4"/>
      <w:r>
        <w:t>portadas de periódicos antiguos</w:t>
      </w:r>
      <w:commentRangeEnd w:id="4"/>
      <w:r w:rsidR="00E563D4">
        <w:rPr>
          <w:rStyle w:val="Refdecomentario"/>
        </w:rPr>
        <w:commentReference w:id="4"/>
      </w:r>
      <w:r>
        <w:t xml:space="preserve"> e intervenirlas digitalmente de manera que se genere una denuncia de</w:t>
      </w:r>
      <w:r>
        <w:rPr>
          <w:spacing w:val="-3"/>
        </w:rPr>
        <w:t xml:space="preserve"> </w:t>
      </w:r>
      <w:r>
        <w:t>acciones</w:t>
      </w:r>
      <w:r>
        <w:rPr>
          <w:spacing w:val="-3"/>
        </w:rPr>
        <w:t xml:space="preserve"> </w:t>
      </w:r>
      <w:r>
        <w:t>que</w:t>
      </w:r>
      <w:r>
        <w:rPr>
          <w:spacing w:val="-3"/>
        </w:rPr>
        <w:t xml:space="preserve"> </w:t>
      </w:r>
      <w:r>
        <w:t>contribuyen</w:t>
      </w:r>
      <w:r>
        <w:rPr>
          <w:spacing w:val="40"/>
        </w:rPr>
        <w:t xml:space="preserve"> </w:t>
      </w:r>
      <w:r>
        <w:t>a la violencia</w:t>
      </w:r>
      <w:ins w:id="5" w:author="Karina Román Díaz" w:date="2023-09-25T22:31:00Z">
        <w:r w:rsidR="00E563D4">
          <w:t>,</w:t>
        </w:r>
      </w:ins>
      <w:r>
        <w:t xml:space="preserve"> principalmente de género. La manera de presentarlas consiste en grandes impresiones en papel de estas portadas intervenidas (que se transforman en una especie de collage). </w:t>
      </w:r>
      <w:del w:id="6" w:author="Karina Román Díaz" w:date="2023-09-25T22:32:00Z">
        <w:r w:rsidDel="00E563D4">
          <w:delText>Además</w:delText>
        </w:r>
      </w:del>
      <w:ins w:id="7" w:author="Karina Román Díaz" w:date="2023-09-25T22:32:00Z">
        <w:r w:rsidR="00E563D4">
          <w:t>Además,</w:t>
        </w:r>
      </w:ins>
      <w:r>
        <w:t xml:space="preserve"> trabajo con las figuras literarias de la hipérbole y la aliteración, explorando también otros lugares de presentación como lo es el espacio público urbano.</w:t>
      </w:r>
    </w:p>
    <w:p w14:paraId="1179CD87" w14:textId="77777777" w:rsidR="008D29B6" w:rsidRDefault="008D29B6">
      <w:pPr>
        <w:spacing w:line="360" w:lineRule="auto"/>
        <w:jc w:val="both"/>
        <w:sectPr w:rsidR="008D29B6">
          <w:pgSz w:w="12240" w:h="15840"/>
          <w:pgMar w:top="1380" w:right="1300" w:bottom="280" w:left="1340" w:header="720" w:footer="720" w:gutter="0"/>
          <w:cols w:space="720"/>
        </w:sectPr>
      </w:pPr>
    </w:p>
    <w:p w14:paraId="08CE6AF8" w14:textId="77777777" w:rsidR="008D29B6" w:rsidRDefault="00000000">
      <w:pPr>
        <w:pStyle w:val="Ttulo1"/>
      </w:pPr>
      <w:r>
        <w:rPr>
          <w:spacing w:val="-2"/>
        </w:rPr>
        <w:lastRenderedPageBreak/>
        <w:t>Introducción</w:t>
      </w:r>
    </w:p>
    <w:p w14:paraId="71EA6509" w14:textId="77777777" w:rsidR="008D29B6" w:rsidRDefault="008D29B6">
      <w:pPr>
        <w:pStyle w:val="Textoindependiente"/>
        <w:spacing w:before="6"/>
        <w:rPr>
          <w:sz w:val="40"/>
        </w:rPr>
      </w:pPr>
    </w:p>
    <w:p w14:paraId="48330C45" w14:textId="6C79B8C2" w:rsidR="008D29B6" w:rsidRDefault="00000000">
      <w:pPr>
        <w:pStyle w:val="Textoindependiente"/>
        <w:spacing w:line="360" w:lineRule="auto"/>
        <w:ind w:left="100" w:right="98"/>
        <w:jc w:val="both"/>
        <w:rPr>
          <w:ins w:id="8" w:author="Karina Román Díaz" w:date="2023-09-25T22:39:00Z"/>
          <w:spacing w:val="-2"/>
        </w:rPr>
      </w:pPr>
      <w:r>
        <w:t>En medio de la crisis económica en Chile a principios de los años ochenta, nace el diario La Cuarta, con el objetivo</w:t>
      </w:r>
      <w:r>
        <w:rPr>
          <w:spacing w:val="-2"/>
        </w:rPr>
        <w:t xml:space="preserve"> </w:t>
      </w:r>
      <w:r>
        <w:t>de</w:t>
      </w:r>
      <w:r>
        <w:rPr>
          <w:spacing w:val="-2"/>
        </w:rPr>
        <w:t xml:space="preserve"> </w:t>
      </w:r>
      <w:r>
        <w:t>dirigirse</w:t>
      </w:r>
      <w:r>
        <w:rPr>
          <w:spacing w:val="-2"/>
        </w:rPr>
        <w:t xml:space="preserve"> </w:t>
      </w:r>
      <w:r>
        <w:t>a</w:t>
      </w:r>
      <w:r>
        <w:rPr>
          <w:spacing w:val="-2"/>
        </w:rPr>
        <w:t xml:space="preserve"> </w:t>
      </w:r>
      <w:r>
        <w:t>un</w:t>
      </w:r>
      <w:r>
        <w:rPr>
          <w:spacing w:val="-2"/>
        </w:rPr>
        <w:t xml:space="preserve"> </w:t>
      </w:r>
      <w:r>
        <w:t>público</w:t>
      </w:r>
      <w:r>
        <w:rPr>
          <w:spacing w:val="-2"/>
        </w:rPr>
        <w:t xml:space="preserve"> </w:t>
      </w:r>
      <w:r>
        <w:t>de</w:t>
      </w:r>
      <w:r>
        <w:rPr>
          <w:spacing w:val="-2"/>
        </w:rPr>
        <w:t xml:space="preserve"> </w:t>
      </w:r>
      <w:r>
        <w:t>clase</w:t>
      </w:r>
      <w:r>
        <w:rPr>
          <w:spacing w:val="-2"/>
        </w:rPr>
        <w:t xml:space="preserve"> </w:t>
      </w:r>
      <w:r>
        <w:t>media</w:t>
      </w:r>
      <w:r>
        <w:rPr>
          <w:spacing w:val="-2"/>
        </w:rPr>
        <w:t xml:space="preserve"> </w:t>
      </w:r>
      <w:r>
        <w:t>y</w:t>
      </w:r>
      <w:r>
        <w:rPr>
          <w:spacing w:val="-2"/>
        </w:rPr>
        <w:t xml:space="preserve"> </w:t>
      </w:r>
      <w:r>
        <w:t>baja</w:t>
      </w:r>
      <w:r>
        <w:rPr>
          <w:spacing w:val="-2"/>
        </w:rPr>
        <w:t xml:space="preserve"> </w:t>
      </w:r>
      <w:r>
        <w:t>en</w:t>
      </w:r>
      <w:r>
        <w:rPr>
          <w:spacing w:val="-2"/>
        </w:rPr>
        <w:t xml:space="preserve"> </w:t>
      </w:r>
      <w:r>
        <w:t>contraste</w:t>
      </w:r>
      <w:r>
        <w:rPr>
          <w:spacing w:val="-2"/>
        </w:rPr>
        <w:t xml:space="preserve"> </w:t>
      </w:r>
      <w:r>
        <w:t>al</w:t>
      </w:r>
      <w:r>
        <w:rPr>
          <w:spacing w:val="-2"/>
        </w:rPr>
        <w:t xml:space="preserve"> </w:t>
      </w:r>
      <w:r>
        <w:t>resto</w:t>
      </w:r>
      <w:r>
        <w:rPr>
          <w:spacing w:val="-2"/>
        </w:rPr>
        <w:t xml:space="preserve"> </w:t>
      </w:r>
      <w:r>
        <w:t>de</w:t>
      </w:r>
      <w:r>
        <w:rPr>
          <w:spacing w:val="-2"/>
        </w:rPr>
        <w:t xml:space="preserve"> </w:t>
      </w:r>
      <w:r>
        <w:t xml:space="preserve">la </w:t>
      </w:r>
      <w:del w:id="9" w:author="Karina Román Díaz" w:date="2023-09-25T22:32:00Z">
        <w:r w:rsidDel="00E563D4">
          <w:delText>prensa escrita</w:delText>
        </w:r>
      </w:del>
      <w:ins w:id="10" w:author="Karina Román Díaz" w:date="2023-09-25T22:32:00Z">
        <w:r w:rsidR="00E563D4">
          <w:t>prensa</w:t>
        </w:r>
      </w:ins>
      <w:r>
        <w:t xml:space="preserve"> que dirigía su línea editorial en contenido político y económico que solo era interpretado por entendidos en las materias. Usando como lenguaje el español chileno con jergas informales, mezcla noticias de crónica, deporte y espectáculo y aborda temas sensacionalistas para llegar al público objetivo. Sin embargo, este periódico se destaca por su contenido sexual teniendo como</w:t>
      </w:r>
      <w:r>
        <w:rPr>
          <w:spacing w:val="-3"/>
        </w:rPr>
        <w:t xml:space="preserve"> </w:t>
      </w:r>
      <w:r>
        <w:t>autoría</w:t>
      </w:r>
      <w:r>
        <w:rPr>
          <w:spacing w:val="-3"/>
        </w:rPr>
        <w:t xml:space="preserve"> </w:t>
      </w:r>
      <w:r>
        <w:t>la</w:t>
      </w:r>
      <w:r>
        <w:rPr>
          <w:spacing w:val="-3"/>
        </w:rPr>
        <w:t xml:space="preserve"> </w:t>
      </w:r>
      <w:r>
        <w:t>emblemática</w:t>
      </w:r>
      <w:r>
        <w:rPr>
          <w:spacing w:val="-3"/>
        </w:rPr>
        <w:t xml:space="preserve"> </w:t>
      </w:r>
      <w:r>
        <w:t>“Bomba</w:t>
      </w:r>
      <w:r>
        <w:rPr>
          <w:spacing w:val="-3"/>
        </w:rPr>
        <w:t xml:space="preserve"> </w:t>
      </w:r>
      <w:r>
        <w:t>4”,</w:t>
      </w:r>
      <w:r>
        <w:rPr>
          <w:spacing w:val="-3"/>
        </w:rPr>
        <w:t xml:space="preserve"> </w:t>
      </w:r>
      <w:r>
        <w:t>un</w:t>
      </w:r>
      <w:r>
        <w:rPr>
          <w:spacing w:val="-3"/>
        </w:rPr>
        <w:t xml:space="preserve"> </w:t>
      </w:r>
      <w:r>
        <w:t>poster</w:t>
      </w:r>
      <w:r>
        <w:rPr>
          <w:spacing w:val="-3"/>
        </w:rPr>
        <w:t xml:space="preserve"> </w:t>
      </w:r>
      <w:r>
        <w:t>que</w:t>
      </w:r>
      <w:r>
        <w:rPr>
          <w:spacing w:val="-3"/>
        </w:rPr>
        <w:t xml:space="preserve"> </w:t>
      </w:r>
      <w:r>
        <w:t>salía</w:t>
      </w:r>
      <w:r>
        <w:rPr>
          <w:spacing w:val="-3"/>
        </w:rPr>
        <w:t xml:space="preserve"> </w:t>
      </w:r>
      <w:r>
        <w:t>una</w:t>
      </w:r>
      <w:r>
        <w:rPr>
          <w:spacing w:val="-3"/>
        </w:rPr>
        <w:t xml:space="preserve"> </w:t>
      </w:r>
      <w:r>
        <w:t>vez a</w:t>
      </w:r>
      <w:r>
        <w:rPr>
          <w:spacing w:val="40"/>
        </w:rPr>
        <w:t xml:space="preserve"> </w:t>
      </w:r>
      <w:r>
        <w:t>la</w:t>
      </w:r>
      <w:r>
        <w:rPr>
          <w:spacing w:val="40"/>
        </w:rPr>
        <w:t xml:space="preserve"> </w:t>
      </w:r>
      <w:r>
        <w:t>semana</w:t>
      </w:r>
      <w:r>
        <w:rPr>
          <w:spacing w:val="40"/>
        </w:rPr>
        <w:t xml:space="preserve"> </w:t>
      </w:r>
      <w:r>
        <w:t>junto al diario con</w:t>
      </w:r>
      <w:r>
        <w:rPr>
          <w:spacing w:val="80"/>
        </w:rPr>
        <w:t xml:space="preserve"> </w:t>
      </w:r>
      <w:r>
        <w:t xml:space="preserve">la imagen en toda la página de una mujer semidesnuda. Además de esto, durante los años noventa aparecían cada día en las portadas fotografías de mujeres en bikini que eran tomadas sin su consentimiento las cuales no aludían a ninguna noticia y solo aparecían en las portadas junto a un </w:t>
      </w:r>
      <w:del w:id="11" w:author="Karina Román Díaz" w:date="2023-09-25T22:35:00Z">
        <w:r w:rsidDel="00E563D4">
          <w:delText>pié</w:delText>
        </w:r>
      </w:del>
      <w:ins w:id="12" w:author="Karina Román Díaz" w:date="2023-09-25T22:35:00Z">
        <w:r w:rsidR="00E563D4">
          <w:t>pie</w:t>
        </w:r>
      </w:ins>
      <w:r>
        <w:t xml:space="preserve"> de página sugerente como un sello de “picardía” del diario popular, ocupando el cuerpo feminizado como objeto de atención. Lamentablemente, muchas noticias de crónica</w:t>
      </w:r>
      <w:r>
        <w:rPr>
          <w:spacing w:val="-4"/>
        </w:rPr>
        <w:t xml:space="preserve"> </w:t>
      </w:r>
      <w:r>
        <w:t>durante</w:t>
      </w:r>
      <w:r>
        <w:rPr>
          <w:spacing w:val="-4"/>
        </w:rPr>
        <w:t xml:space="preserve"> </w:t>
      </w:r>
      <w:r>
        <w:t>las</w:t>
      </w:r>
      <w:r>
        <w:rPr>
          <w:spacing w:val="-4"/>
        </w:rPr>
        <w:t xml:space="preserve"> </w:t>
      </w:r>
      <w:r>
        <w:t>primeras</w:t>
      </w:r>
      <w:r>
        <w:rPr>
          <w:spacing w:val="-4"/>
        </w:rPr>
        <w:t xml:space="preserve"> </w:t>
      </w:r>
      <w:r>
        <w:t>décadas</w:t>
      </w:r>
      <w:r>
        <w:rPr>
          <w:spacing w:val="-4"/>
        </w:rPr>
        <w:t xml:space="preserve"> </w:t>
      </w:r>
      <w:r>
        <w:t>de</w:t>
      </w:r>
      <w:r>
        <w:rPr>
          <w:spacing w:val="-4"/>
        </w:rPr>
        <w:t xml:space="preserve"> </w:t>
      </w:r>
      <w:r>
        <w:t>la</w:t>
      </w:r>
      <w:r>
        <w:rPr>
          <w:spacing w:val="-4"/>
        </w:rPr>
        <w:t xml:space="preserve"> </w:t>
      </w:r>
      <w:r>
        <w:t>aparición</w:t>
      </w:r>
      <w:r>
        <w:rPr>
          <w:spacing w:val="-4"/>
        </w:rPr>
        <w:t xml:space="preserve"> </w:t>
      </w:r>
      <w:r>
        <w:t>del diario (en el contexto post dictadura) son acerca de delitos de género</w:t>
      </w:r>
      <w:ins w:id="13" w:author="Karina Román Díaz" w:date="2023-09-25T22:36:00Z">
        <w:r w:rsidR="00E563D4">
          <w:t>,</w:t>
        </w:r>
      </w:ins>
      <w:del w:id="14" w:author="Karina Román Díaz" w:date="2023-09-25T22:36:00Z">
        <w:r w:rsidDel="00E563D4">
          <w:delText>.</w:delText>
        </w:r>
      </w:del>
      <w:r>
        <w:t xml:space="preserve"> </w:t>
      </w:r>
      <w:ins w:id="15" w:author="Karina Román Díaz" w:date="2023-09-25T22:36:00Z">
        <w:r w:rsidR="00E563D4">
          <w:t>l</w:t>
        </w:r>
      </w:ins>
      <w:del w:id="16" w:author="Karina Román Díaz" w:date="2023-09-25T22:36:00Z">
        <w:r w:rsidDel="00E563D4">
          <w:delText>L</w:delText>
        </w:r>
      </w:del>
      <w:r>
        <w:t xml:space="preserve">o </w:t>
      </w:r>
      <w:del w:id="17" w:author="Karina Román Díaz" w:date="2023-09-25T22:36:00Z">
        <w:r w:rsidDel="00E563D4">
          <w:delText>cuál</w:delText>
        </w:r>
      </w:del>
      <w:ins w:id="18" w:author="Karina Román Díaz" w:date="2023-09-25T22:36:00Z">
        <w:r w:rsidR="00E563D4">
          <w:t>cual</w:t>
        </w:r>
      </w:ins>
      <w:r>
        <w:t xml:space="preserve"> hace ruido y genera incoherencia en una</w:t>
      </w:r>
      <w:r>
        <w:rPr>
          <w:spacing w:val="-3"/>
        </w:rPr>
        <w:t xml:space="preserve"> </w:t>
      </w:r>
      <w:r>
        <w:t>portada</w:t>
      </w:r>
      <w:r>
        <w:rPr>
          <w:spacing w:val="-3"/>
        </w:rPr>
        <w:t xml:space="preserve"> </w:t>
      </w:r>
      <w:del w:id="19" w:author="Karina Román Díaz" w:date="2023-09-25T22:37:00Z">
        <w:r w:rsidDel="00E563D4">
          <w:delText>que</w:delText>
        </w:r>
        <w:r w:rsidDel="00E563D4">
          <w:rPr>
            <w:spacing w:val="-3"/>
          </w:rPr>
          <w:delText xml:space="preserve"> </w:delText>
        </w:r>
      </w:del>
      <w:r>
        <w:t>mientras</w:t>
      </w:r>
      <w:r>
        <w:rPr>
          <w:spacing w:val="-3"/>
        </w:rPr>
        <w:t xml:space="preserve"> </w:t>
      </w:r>
      <w:ins w:id="20" w:author="Karina Román Díaz" w:date="2023-09-25T22:37:00Z">
        <w:r w:rsidR="00E563D4">
          <w:t>que</w:t>
        </w:r>
        <w:r w:rsidR="00E563D4">
          <w:t xml:space="preserve"> </w:t>
        </w:r>
      </w:ins>
      <w:r>
        <w:t>habla</w:t>
      </w:r>
      <w:r>
        <w:rPr>
          <w:spacing w:val="-3"/>
        </w:rPr>
        <w:t xml:space="preserve"> </w:t>
      </w:r>
      <w:r>
        <w:t>de</w:t>
      </w:r>
      <w:r>
        <w:rPr>
          <w:spacing w:val="-3"/>
        </w:rPr>
        <w:t xml:space="preserve"> </w:t>
      </w:r>
      <w:r>
        <w:t>un</w:t>
      </w:r>
      <w:r>
        <w:rPr>
          <w:spacing w:val="-3"/>
        </w:rPr>
        <w:t xml:space="preserve"> </w:t>
      </w:r>
      <w:r>
        <w:t>abuso</w:t>
      </w:r>
      <w:r>
        <w:rPr>
          <w:spacing w:val="-3"/>
        </w:rPr>
        <w:t xml:space="preserve"> </w:t>
      </w:r>
      <w:r>
        <w:t>sexual</w:t>
      </w:r>
      <w:r>
        <w:rPr>
          <w:spacing w:val="-3"/>
        </w:rPr>
        <w:t xml:space="preserve"> </w:t>
      </w:r>
      <w:r>
        <w:t>a</w:t>
      </w:r>
      <w:r>
        <w:rPr>
          <w:spacing w:val="-3"/>
        </w:rPr>
        <w:t xml:space="preserve"> </w:t>
      </w:r>
      <w:r>
        <w:t>una</w:t>
      </w:r>
      <w:r>
        <w:rPr>
          <w:spacing w:val="-3"/>
        </w:rPr>
        <w:t xml:space="preserve"> </w:t>
      </w:r>
      <w:r>
        <w:t xml:space="preserve">adolescente, muestra el cuerpo de una mujer en la playa como si fuera propiedad de cualquiera que pueda </w:t>
      </w:r>
      <w:r>
        <w:rPr>
          <w:spacing w:val="-2"/>
        </w:rPr>
        <w:t>observarla.</w:t>
      </w:r>
    </w:p>
    <w:p w14:paraId="463D9525" w14:textId="77777777" w:rsidR="00E563D4" w:rsidRDefault="00E563D4">
      <w:pPr>
        <w:pStyle w:val="Textoindependiente"/>
        <w:spacing w:line="360" w:lineRule="auto"/>
        <w:ind w:left="100" w:right="98"/>
        <w:jc w:val="both"/>
      </w:pPr>
    </w:p>
    <w:p w14:paraId="696A9299" w14:textId="55EA24A3" w:rsidR="008D29B6" w:rsidRDefault="00000000">
      <w:pPr>
        <w:pStyle w:val="Textoindependiente"/>
        <w:spacing w:line="360" w:lineRule="auto"/>
        <w:ind w:left="100" w:right="98"/>
        <w:jc w:val="both"/>
        <w:rPr>
          <w:ins w:id="21" w:author="Karina Román Díaz" w:date="2023-09-25T22:39:00Z"/>
        </w:rPr>
      </w:pPr>
      <w:r>
        <w:t>Aunque este periódico exista hoy en día exclusivamente de manera digital y ya no tenga aquellos sellos de hipersexualización femenina, aún hay grupos en</w:t>
      </w:r>
      <w:r>
        <w:rPr>
          <w:spacing w:val="-4"/>
        </w:rPr>
        <w:t xml:space="preserve"> </w:t>
      </w:r>
      <w:r>
        <w:t>la</w:t>
      </w:r>
      <w:r>
        <w:rPr>
          <w:spacing w:val="-4"/>
        </w:rPr>
        <w:t xml:space="preserve"> </w:t>
      </w:r>
      <w:r>
        <w:t>sociedad</w:t>
      </w:r>
      <w:r>
        <w:rPr>
          <w:spacing w:val="-4"/>
        </w:rPr>
        <w:t xml:space="preserve"> </w:t>
      </w:r>
      <w:r>
        <w:t>que</w:t>
      </w:r>
      <w:r>
        <w:rPr>
          <w:spacing w:val="-4"/>
        </w:rPr>
        <w:t xml:space="preserve"> </w:t>
      </w:r>
      <w:r>
        <w:t>romantizan el recuerdo de este contenido cuando</w:t>
      </w:r>
      <w:r>
        <w:rPr>
          <w:spacing w:val="-3"/>
        </w:rPr>
        <w:t xml:space="preserve"> </w:t>
      </w:r>
      <w:r>
        <w:t>realmente</w:t>
      </w:r>
      <w:r>
        <w:rPr>
          <w:spacing w:val="-3"/>
        </w:rPr>
        <w:t xml:space="preserve"> </w:t>
      </w:r>
      <w:r>
        <w:t>violenta</w:t>
      </w:r>
      <w:r>
        <w:rPr>
          <w:spacing w:val="-3"/>
        </w:rPr>
        <w:t xml:space="preserve"> </w:t>
      </w:r>
      <w:r>
        <w:t>los</w:t>
      </w:r>
      <w:r>
        <w:rPr>
          <w:spacing w:val="-3"/>
        </w:rPr>
        <w:t xml:space="preserve"> </w:t>
      </w:r>
      <w:r>
        <w:t>cuerpos</w:t>
      </w:r>
      <w:r>
        <w:rPr>
          <w:spacing w:val="-3"/>
        </w:rPr>
        <w:t xml:space="preserve"> </w:t>
      </w:r>
      <w:r>
        <w:t>de</w:t>
      </w:r>
      <w:r>
        <w:rPr>
          <w:spacing w:val="-3"/>
        </w:rPr>
        <w:t xml:space="preserve"> </w:t>
      </w:r>
      <w:r>
        <w:t>las</w:t>
      </w:r>
      <w:r>
        <w:rPr>
          <w:spacing w:val="-3"/>
        </w:rPr>
        <w:t xml:space="preserve"> </w:t>
      </w:r>
      <w:r>
        <w:t>mujeres</w:t>
      </w:r>
      <w:r>
        <w:rPr>
          <w:spacing w:val="-3"/>
        </w:rPr>
        <w:t xml:space="preserve"> </w:t>
      </w:r>
      <w:r>
        <w:t>al</w:t>
      </w:r>
      <w:r>
        <w:rPr>
          <w:spacing w:val="-3"/>
        </w:rPr>
        <w:t xml:space="preserve"> </w:t>
      </w:r>
      <w:r>
        <w:t>situarlas como un objeto pasivo de consumo y reduciendo su integridad a la apariencia física</w:t>
      </w:r>
      <w:r>
        <w:rPr>
          <w:spacing w:val="-3"/>
        </w:rPr>
        <w:t xml:space="preserve"> </w:t>
      </w:r>
      <w:r>
        <w:t>que</w:t>
      </w:r>
      <w:r>
        <w:rPr>
          <w:spacing w:val="-3"/>
        </w:rPr>
        <w:t xml:space="preserve"> </w:t>
      </w:r>
      <w:r>
        <w:t>por</w:t>
      </w:r>
      <w:r>
        <w:rPr>
          <w:spacing w:val="-3"/>
        </w:rPr>
        <w:t xml:space="preserve"> </w:t>
      </w:r>
      <w:r>
        <w:t>lo demás</w:t>
      </w:r>
      <w:ins w:id="22" w:author="Karina Román Díaz" w:date="2023-09-25T22:37:00Z">
        <w:r w:rsidR="00E563D4">
          <w:t>,</w:t>
        </w:r>
      </w:ins>
      <w:r>
        <w:t xml:space="preserve"> se estanca en estándares hegemónicos casi invariables.</w:t>
      </w:r>
    </w:p>
    <w:p w14:paraId="23F2F28F" w14:textId="77777777" w:rsidR="00E563D4" w:rsidRDefault="00E563D4">
      <w:pPr>
        <w:pStyle w:val="Textoindependiente"/>
        <w:spacing w:line="360" w:lineRule="auto"/>
        <w:ind w:left="100" w:right="98"/>
        <w:jc w:val="both"/>
      </w:pPr>
    </w:p>
    <w:p w14:paraId="3886E820" w14:textId="77777777" w:rsidR="008D29B6" w:rsidRDefault="00000000">
      <w:pPr>
        <w:pStyle w:val="Textoindependiente"/>
        <w:spacing w:line="360" w:lineRule="auto"/>
        <w:ind w:left="100" w:right="98"/>
        <w:jc w:val="both"/>
      </w:pPr>
      <w:r>
        <w:t>Afortunadamente el periódico como objeto posee muchos recursos que colaboran con la idea</w:t>
      </w:r>
      <w:r>
        <w:rPr>
          <w:spacing w:val="40"/>
        </w:rPr>
        <w:t xml:space="preserve"> </w:t>
      </w:r>
      <w:r>
        <w:t>de querer evidenciar esta violencia de género y cualquier</w:t>
      </w:r>
      <w:r>
        <w:rPr>
          <w:spacing w:val="-3"/>
        </w:rPr>
        <w:t xml:space="preserve"> </w:t>
      </w:r>
      <w:r>
        <w:t>contenido</w:t>
      </w:r>
      <w:r>
        <w:rPr>
          <w:spacing w:val="-3"/>
        </w:rPr>
        <w:t xml:space="preserve"> </w:t>
      </w:r>
      <w:r>
        <w:t>ideológico,</w:t>
      </w:r>
      <w:r>
        <w:rPr>
          <w:spacing w:val="-3"/>
        </w:rPr>
        <w:t xml:space="preserve"> </w:t>
      </w:r>
      <w:r>
        <w:t>y</w:t>
      </w:r>
      <w:r>
        <w:rPr>
          <w:spacing w:val="-3"/>
        </w:rPr>
        <w:t xml:space="preserve"> </w:t>
      </w:r>
      <w:r>
        <w:t>el</w:t>
      </w:r>
      <w:r>
        <w:rPr>
          <w:spacing w:val="-3"/>
        </w:rPr>
        <w:t xml:space="preserve"> </w:t>
      </w:r>
      <w:r>
        <w:t>principal</w:t>
      </w:r>
      <w:r>
        <w:rPr>
          <w:spacing w:val="-3"/>
        </w:rPr>
        <w:t xml:space="preserve"> </w:t>
      </w:r>
      <w:r>
        <w:t>es por su puesto el uso de texto. Las portadas cuentan con distintos titulares en los que varía su diseño en cuanto a tamaño y color dependiendo de la importancia de la noticia. Al hacer encuadres de ciertas palabras y sacarlas de todo el contexto, enfatizan en</w:t>
      </w:r>
      <w:r>
        <w:rPr>
          <w:spacing w:val="-3"/>
        </w:rPr>
        <w:t xml:space="preserve"> </w:t>
      </w:r>
      <w:r>
        <w:t>su</w:t>
      </w:r>
      <w:r>
        <w:rPr>
          <w:spacing w:val="-3"/>
        </w:rPr>
        <w:t xml:space="preserve"> </w:t>
      </w:r>
      <w:r>
        <w:t>significado</w:t>
      </w:r>
      <w:r>
        <w:rPr>
          <w:spacing w:val="-3"/>
        </w:rPr>
        <w:t xml:space="preserve"> </w:t>
      </w:r>
      <w:r>
        <w:t>y</w:t>
      </w:r>
      <w:r>
        <w:rPr>
          <w:spacing w:val="-3"/>
        </w:rPr>
        <w:t xml:space="preserve"> </w:t>
      </w:r>
      <w:r>
        <w:t>dan cuenta del tono que poseen, el cual puede ser violento</w:t>
      </w:r>
      <w:r>
        <w:rPr>
          <w:spacing w:val="-5"/>
        </w:rPr>
        <w:t xml:space="preserve"> </w:t>
      </w:r>
      <w:r>
        <w:t>o</w:t>
      </w:r>
      <w:r>
        <w:rPr>
          <w:spacing w:val="-5"/>
        </w:rPr>
        <w:t xml:space="preserve"> </w:t>
      </w:r>
      <w:r>
        <w:t>inapropiado.</w:t>
      </w:r>
      <w:r>
        <w:rPr>
          <w:spacing w:val="-5"/>
        </w:rPr>
        <w:t xml:space="preserve"> </w:t>
      </w:r>
      <w:r>
        <w:t>También,</w:t>
      </w:r>
      <w:r>
        <w:rPr>
          <w:spacing w:val="-5"/>
        </w:rPr>
        <w:t xml:space="preserve"> </w:t>
      </w:r>
      <w:r>
        <w:t>repetir</w:t>
      </w:r>
      <w:r>
        <w:rPr>
          <w:spacing w:val="-5"/>
        </w:rPr>
        <w:t xml:space="preserve"> </w:t>
      </w:r>
      <w:r>
        <w:t>frases</w:t>
      </w:r>
      <w:r>
        <w:rPr>
          <w:spacing w:val="-5"/>
        </w:rPr>
        <w:t xml:space="preserve"> </w:t>
      </w:r>
      <w:r>
        <w:t>o palabras puede generar dos sensaciones en el espectador: insistencia por que perciba el mensaje o anestesia de tanto leer lo mismo. Así mismo, llenar un espacio con grandes letras obliga</w:t>
      </w:r>
      <w:r>
        <w:rPr>
          <w:spacing w:val="40"/>
        </w:rPr>
        <w:t xml:space="preserve"> </w:t>
      </w:r>
      <w:r>
        <w:t>a</w:t>
      </w:r>
      <w:r>
        <w:rPr>
          <w:spacing w:val="40"/>
        </w:rPr>
        <w:t xml:space="preserve"> </w:t>
      </w:r>
      <w:r>
        <w:t>recibir</w:t>
      </w:r>
      <w:r>
        <w:rPr>
          <w:spacing w:val="40"/>
        </w:rPr>
        <w:t xml:space="preserve"> </w:t>
      </w:r>
      <w:r>
        <w:t>el</w:t>
      </w:r>
      <w:r>
        <w:rPr>
          <w:spacing w:val="40"/>
        </w:rPr>
        <w:t xml:space="preserve"> </w:t>
      </w:r>
      <w:r>
        <w:t>mensaje</w:t>
      </w:r>
      <w:r>
        <w:rPr>
          <w:spacing w:val="40"/>
        </w:rPr>
        <w:t xml:space="preserve"> </w:t>
      </w:r>
      <w:r>
        <w:t>al</w:t>
      </w:r>
      <w:r>
        <w:rPr>
          <w:spacing w:val="40"/>
        </w:rPr>
        <w:t xml:space="preserve"> </w:t>
      </w:r>
      <w:r>
        <w:t>abarcar</w:t>
      </w:r>
      <w:r>
        <w:rPr>
          <w:spacing w:val="27"/>
        </w:rPr>
        <w:t xml:space="preserve"> </w:t>
      </w:r>
      <w:r>
        <w:t>gran</w:t>
      </w:r>
      <w:r>
        <w:rPr>
          <w:spacing w:val="27"/>
        </w:rPr>
        <w:t xml:space="preserve"> </w:t>
      </w:r>
      <w:r>
        <w:t>parte</w:t>
      </w:r>
      <w:r>
        <w:rPr>
          <w:spacing w:val="27"/>
        </w:rPr>
        <w:t xml:space="preserve"> </w:t>
      </w:r>
      <w:r>
        <w:t>del</w:t>
      </w:r>
      <w:r>
        <w:rPr>
          <w:spacing w:val="27"/>
        </w:rPr>
        <w:t xml:space="preserve"> </w:t>
      </w:r>
      <w:r>
        <w:t>espacio</w:t>
      </w:r>
      <w:r>
        <w:rPr>
          <w:spacing w:val="27"/>
        </w:rPr>
        <w:t xml:space="preserve"> </w:t>
      </w:r>
      <w:r>
        <w:t>visual</w:t>
      </w:r>
      <w:r>
        <w:rPr>
          <w:spacing w:val="27"/>
        </w:rPr>
        <w:t xml:space="preserve"> </w:t>
      </w:r>
      <w:r>
        <w:t>del</w:t>
      </w:r>
      <w:r>
        <w:rPr>
          <w:spacing w:val="27"/>
        </w:rPr>
        <w:t xml:space="preserve"> </w:t>
      </w:r>
      <w:r>
        <w:t>espectador.</w:t>
      </w:r>
      <w:r>
        <w:rPr>
          <w:spacing w:val="27"/>
        </w:rPr>
        <w:t xml:space="preserve"> </w:t>
      </w:r>
      <w:r>
        <w:t>Por</w:t>
      </w:r>
      <w:r>
        <w:rPr>
          <w:spacing w:val="27"/>
        </w:rPr>
        <w:t xml:space="preserve"> </w:t>
      </w:r>
      <w:r>
        <w:t>otra</w:t>
      </w:r>
    </w:p>
    <w:p w14:paraId="2A83E6B9" w14:textId="77777777" w:rsidR="008D29B6" w:rsidRDefault="008D29B6">
      <w:pPr>
        <w:spacing w:line="360" w:lineRule="auto"/>
        <w:jc w:val="both"/>
        <w:sectPr w:rsidR="008D29B6">
          <w:pgSz w:w="12240" w:h="15840"/>
          <w:pgMar w:top="1380" w:right="1300" w:bottom="280" w:left="1340" w:header="720" w:footer="720" w:gutter="0"/>
          <w:cols w:space="720"/>
        </w:sectPr>
      </w:pPr>
    </w:p>
    <w:p w14:paraId="21370B8B" w14:textId="5AA2B813" w:rsidR="008D29B6" w:rsidRDefault="00000000">
      <w:pPr>
        <w:pStyle w:val="Textoindependiente"/>
        <w:spacing w:before="80" w:line="360" w:lineRule="auto"/>
        <w:ind w:left="100" w:right="101"/>
        <w:jc w:val="both"/>
        <w:rPr>
          <w:ins w:id="23" w:author="Karina Román Díaz" w:date="2023-09-25T22:39:00Z"/>
        </w:rPr>
      </w:pPr>
      <w:r>
        <w:lastRenderedPageBreak/>
        <w:t xml:space="preserve">parte, la </w:t>
      </w:r>
      <w:del w:id="24" w:author="Karina Román Díaz" w:date="2023-09-25T22:38:00Z">
        <w:r w:rsidDel="00E563D4">
          <w:delText>fragilididad</w:delText>
        </w:r>
      </w:del>
      <w:ins w:id="25" w:author="Karina Román Díaz" w:date="2023-09-25T22:38:00Z">
        <w:r w:rsidR="00E563D4">
          <w:t>fragilidad</w:t>
        </w:r>
      </w:ins>
      <w:r>
        <w:t xml:space="preserve"> del papel necesita estar presente al momento de querer enunciar los contenidos para que no pierda el sentido de ser un periódico (argumentar más esta idea).</w:t>
      </w:r>
    </w:p>
    <w:p w14:paraId="2525EBE4" w14:textId="77777777" w:rsidR="00E563D4" w:rsidRDefault="00E563D4">
      <w:pPr>
        <w:pStyle w:val="Textoindependiente"/>
        <w:spacing w:before="80" w:line="360" w:lineRule="auto"/>
        <w:ind w:left="100" w:right="101"/>
        <w:jc w:val="both"/>
      </w:pPr>
    </w:p>
    <w:p w14:paraId="57C2A026" w14:textId="7632FB96" w:rsidR="008D29B6" w:rsidRDefault="00000000">
      <w:pPr>
        <w:pStyle w:val="Textoindependiente"/>
        <w:spacing w:line="360" w:lineRule="auto"/>
        <w:ind w:left="100" w:right="101"/>
        <w:jc w:val="both"/>
        <w:rPr>
          <w:ins w:id="26" w:author="Karina Román Díaz" w:date="2023-09-25T22:40:00Z"/>
        </w:rPr>
      </w:pPr>
      <w:r>
        <w:t>El</w:t>
      </w:r>
      <w:r>
        <w:rPr>
          <w:spacing w:val="40"/>
        </w:rPr>
        <w:t xml:space="preserve"> </w:t>
      </w:r>
      <w:r>
        <w:t>espacio</w:t>
      </w:r>
      <w:r>
        <w:rPr>
          <w:spacing w:val="40"/>
        </w:rPr>
        <w:t xml:space="preserve"> </w:t>
      </w:r>
      <w:r>
        <w:t xml:space="preserve">en que se exhibe la obra también influye en la manera </w:t>
      </w:r>
      <w:ins w:id="27" w:author="Karina Román Díaz" w:date="2023-09-25T22:39:00Z">
        <w:r w:rsidR="00E563D4">
          <w:t>que se</w:t>
        </w:r>
      </w:ins>
      <w:del w:id="28" w:author="Karina Román Díaz" w:date="2023-09-25T22:39:00Z">
        <w:r w:rsidDel="00E563D4">
          <w:delText>de</w:delText>
        </w:r>
      </w:del>
      <w:r>
        <w:t xml:space="preserve"> recepciona</w:t>
      </w:r>
      <w:del w:id="29" w:author="Karina Román Díaz" w:date="2023-09-25T22:39:00Z">
        <w:r w:rsidDel="00E563D4">
          <w:delText>rla</w:delText>
        </w:r>
      </w:del>
      <w:r>
        <w:t xml:space="preserve">. Un periódico es un elemento de difusión que está en las calles, </w:t>
      </w:r>
      <w:del w:id="30" w:author="Karina Román Díaz" w:date="2023-09-25T22:40:00Z">
        <w:r w:rsidDel="00E563D4">
          <w:delText>sobretodo</w:delText>
        </w:r>
      </w:del>
      <w:ins w:id="31" w:author="Karina Román Díaz" w:date="2023-09-25T22:40:00Z">
        <w:r w:rsidR="00E563D4">
          <w:t>sobre todo</w:t>
        </w:r>
      </w:ins>
      <w:r>
        <w:t xml:space="preserve"> en los quioscos. El contenido de la obra</w:t>
      </w:r>
      <w:r>
        <w:rPr>
          <w:spacing w:val="-3"/>
        </w:rPr>
        <w:t xml:space="preserve"> </w:t>
      </w:r>
      <w:r>
        <w:t>es</w:t>
      </w:r>
      <w:r>
        <w:rPr>
          <w:spacing w:val="-3"/>
        </w:rPr>
        <w:t xml:space="preserve"> </w:t>
      </w:r>
      <w:r>
        <w:t>político</w:t>
      </w:r>
      <w:r>
        <w:rPr>
          <w:spacing w:val="-3"/>
        </w:rPr>
        <w:t xml:space="preserve"> </w:t>
      </w:r>
      <w:r>
        <w:t>y</w:t>
      </w:r>
      <w:r>
        <w:rPr>
          <w:spacing w:val="-3"/>
        </w:rPr>
        <w:t xml:space="preserve"> </w:t>
      </w:r>
      <w:r>
        <w:t>muchas</w:t>
      </w:r>
      <w:r>
        <w:rPr>
          <w:spacing w:val="-3"/>
        </w:rPr>
        <w:t xml:space="preserve"> </w:t>
      </w:r>
      <w:r>
        <w:t>consignas</w:t>
      </w:r>
      <w:r>
        <w:rPr>
          <w:spacing w:val="-3"/>
        </w:rPr>
        <w:t xml:space="preserve"> </w:t>
      </w:r>
      <w:r>
        <w:t>políticas</w:t>
      </w:r>
      <w:r>
        <w:rPr>
          <w:spacing w:val="-3"/>
        </w:rPr>
        <w:t xml:space="preserve"> </w:t>
      </w:r>
      <w:r>
        <w:t>están</w:t>
      </w:r>
      <w:r>
        <w:rPr>
          <w:spacing w:val="-3"/>
        </w:rPr>
        <w:t xml:space="preserve"> </w:t>
      </w:r>
      <w:r>
        <w:t>en</w:t>
      </w:r>
      <w:r>
        <w:rPr>
          <w:spacing w:val="-3"/>
        </w:rPr>
        <w:t xml:space="preserve"> </w:t>
      </w:r>
      <w:r>
        <w:t>pancartas</w:t>
      </w:r>
      <w:r>
        <w:rPr>
          <w:spacing w:val="-3"/>
        </w:rPr>
        <w:t xml:space="preserve"> </w:t>
      </w:r>
      <w:r>
        <w:t>en</w:t>
      </w:r>
      <w:r>
        <w:rPr>
          <w:spacing w:val="-3"/>
        </w:rPr>
        <w:t xml:space="preserve"> </w:t>
      </w:r>
      <w:r>
        <w:t>las</w:t>
      </w:r>
      <w:r>
        <w:rPr>
          <w:spacing w:val="-3"/>
        </w:rPr>
        <w:t xml:space="preserve"> </w:t>
      </w:r>
      <w:r>
        <w:t>calles</w:t>
      </w:r>
      <w:r>
        <w:rPr>
          <w:spacing w:val="-3"/>
        </w:rPr>
        <w:t xml:space="preserve"> </w:t>
      </w:r>
      <w:r>
        <w:t xml:space="preserve">o </w:t>
      </w:r>
      <w:del w:id="32" w:author="Karina Román Díaz" w:date="2023-09-25T22:40:00Z">
        <w:r w:rsidDel="00E563D4">
          <w:delText>graffitis</w:delText>
        </w:r>
      </w:del>
      <w:ins w:id="33" w:author="Karina Román Díaz" w:date="2023-09-25T22:40:00Z">
        <w:r w:rsidR="00E563D4">
          <w:t>grafitis</w:t>
        </w:r>
      </w:ins>
      <w:r>
        <w:t xml:space="preserve"> mostrando</w:t>
      </w:r>
      <w:r>
        <w:rPr>
          <w:spacing w:val="-3"/>
        </w:rPr>
        <w:t xml:space="preserve"> </w:t>
      </w:r>
      <w:r>
        <w:t>la</w:t>
      </w:r>
      <w:r>
        <w:rPr>
          <w:spacing w:val="-3"/>
        </w:rPr>
        <w:t xml:space="preserve"> </w:t>
      </w:r>
      <w:r>
        <w:t>lucha</w:t>
      </w:r>
      <w:r>
        <w:rPr>
          <w:spacing w:val="-3"/>
        </w:rPr>
        <w:t xml:space="preserve"> </w:t>
      </w:r>
      <w:r>
        <w:t>y</w:t>
      </w:r>
      <w:r>
        <w:rPr>
          <w:spacing w:val="-3"/>
        </w:rPr>
        <w:t xml:space="preserve"> </w:t>
      </w:r>
      <w:r>
        <w:t>dejándola</w:t>
      </w:r>
      <w:r>
        <w:rPr>
          <w:spacing w:val="-3"/>
        </w:rPr>
        <w:t xml:space="preserve"> </w:t>
      </w:r>
      <w:r>
        <w:t>a</w:t>
      </w:r>
      <w:r>
        <w:rPr>
          <w:spacing w:val="-3"/>
        </w:rPr>
        <w:t xml:space="preserve"> </w:t>
      </w:r>
      <w:r>
        <w:t>la</w:t>
      </w:r>
      <w:r>
        <w:rPr>
          <w:spacing w:val="-3"/>
        </w:rPr>
        <w:t xml:space="preserve"> </w:t>
      </w:r>
      <w:r>
        <w:t>vista</w:t>
      </w:r>
      <w:r>
        <w:rPr>
          <w:spacing w:val="-3"/>
        </w:rPr>
        <w:t xml:space="preserve"> </w:t>
      </w:r>
      <w:r>
        <w:t>de</w:t>
      </w:r>
      <w:r>
        <w:rPr>
          <w:spacing w:val="-3"/>
        </w:rPr>
        <w:t xml:space="preserve"> </w:t>
      </w:r>
      <w:r>
        <w:t>cualquier</w:t>
      </w:r>
      <w:r>
        <w:rPr>
          <w:spacing w:val="-3"/>
        </w:rPr>
        <w:t xml:space="preserve"> </w:t>
      </w:r>
      <w:r>
        <w:t>usuario</w:t>
      </w:r>
      <w:r>
        <w:rPr>
          <w:spacing w:val="-3"/>
        </w:rPr>
        <w:t xml:space="preserve"> </w:t>
      </w:r>
      <w:r>
        <w:t>del</w:t>
      </w:r>
      <w:r>
        <w:rPr>
          <w:spacing w:val="-3"/>
        </w:rPr>
        <w:t xml:space="preserve"> </w:t>
      </w:r>
      <w:r>
        <w:t>espacio</w:t>
      </w:r>
      <w:r>
        <w:rPr>
          <w:spacing w:val="-3"/>
        </w:rPr>
        <w:t xml:space="preserve"> </w:t>
      </w:r>
      <w:r>
        <w:t>público,</w:t>
      </w:r>
      <w:r>
        <w:rPr>
          <w:spacing w:val="-3"/>
        </w:rPr>
        <w:t xml:space="preserve"> </w:t>
      </w:r>
      <w:r>
        <w:t>por</w:t>
      </w:r>
      <w:r>
        <w:rPr>
          <w:spacing w:val="-3"/>
        </w:rPr>
        <w:t xml:space="preserve"> </w:t>
      </w:r>
      <w:r>
        <w:t>lo que si la obra se trata de diarios y enuncia contenido político necesita explorar lo público.</w:t>
      </w:r>
    </w:p>
    <w:p w14:paraId="6DC101FB" w14:textId="77777777" w:rsidR="00E563D4" w:rsidRDefault="00E563D4">
      <w:pPr>
        <w:pStyle w:val="Textoindependiente"/>
        <w:spacing w:line="360" w:lineRule="auto"/>
        <w:ind w:left="100" w:right="101"/>
        <w:jc w:val="both"/>
      </w:pPr>
    </w:p>
    <w:p w14:paraId="6086A4AC" w14:textId="77777777" w:rsidR="008D29B6" w:rsidRDefault="00000000">
      <w:pPr>
        <w:pStyle w:val="Textoindependiente"/>
        <w:spacing w:line="360" w:lineRule="auto"/>
        <w:ind w:left="100" w:right="101"/>
        <w:jc w:val="both"/>
      </w:pPr>
      <w:r>
        <w:t>Por último, esta idea de evidenciar necesita ser sostenida en la obra a través de acciones</w:t>
      </w:r>
      <w:r>
        <w:rPr>
          <w:spacing w:val="-3"/>
        </w:rPr>
        <w:t xml:space="preserve"> </w:t>
      </w:r>
      <w:r>
        <w:t>que sean consecuentes</w:t>
      </w:r>
      <w:r>
        <w:rPr>
          <w:spacing w:val="-3"/>
        </w:rPr>
        <w:t xml:space="preserve"> </w:t>
      </w:r>
      <w:r>
        <w:t>con</w:t>
      </w:r>
      <w:r>
        <w:rPr>
          <w:spacing w:val="-3"/>
        </w:rPr>
        <w:t xml:space="preserve"> </w:t>
      </w:r>
      <w:r>
        <w:t>las</w:t>
      </w:r>
      <w:r>
        <w:rPr>
          <w:spacing w:val="-3"/>
        </w:rPr>
        <w:t xml:space="preserve"> </w:t>
      </w:r>
      <w:r>
        <w:t>ideas</w:t>
      </w:r>
      <w:r>
        <w:rPr>
          <w:spacing w:val="-3"/>
        </w:rPr>
        <w:t xml:space="preserve"> </w:t>
      </w:r>
      <w:r>
        <w:t>a</w:t>
      </w:r>
      <w:r>
        <w:rPr>
          <w:spacing w:val="-3"/>
        </w:rPr>
        <w:t xml:space="preserve"> </w:t>
      </w:r>
      <w:r>
        <w:t>transmitir</w:t>
      </w:r>
      <w:r>
        <w:rPr>
          <w:spacing w:val="-3"/>
        </w:rPr>
        <w:t xml:space="preserve"> </w:t>
      </w:r>
      <w:r>
        <w:t>para</w:t>
      </w:r>
      <w:r>
        <w:rPr>
          <w:spacing w:val="-3"/>
        </w:rPr>
        <w:t xml:space="preserve"> </w:t>
      </w:r>
      <w:r>
        <w:t>que</w:t>
      </w:r>
      <w:r>
        <w:rPr>
          <w:spacing w:val="-3"/>
        </w:rPr>
        <w:t xml:space="preserve"> </w:t>
      </w:r>
      <w:r>
        <w:t>el</w:t>
      </w:r>
      <w:r>
        <w:rPr>
          <w:spacing w:val="-3"/>
        </w:rPr>
        <w:t xml:space="preserve"> </w:t>
      </w:r>
      <w:r>
        <w:t>mensaje</w:t>
      </w:r>
      <w:r>
        <w:rPr>
          <w:spacing w:val="-3"/>
        </w:rPr>
        <w:t xml:space="preserve"> </w:t>
      </w:r>
      <w:r>
        <w:t>llegue</w:t>
      </w:r>
      <w:r>
        <w:rPr>
          <w:spacing w:val="-3"/>
        </w:rPr>
        <w:t xml:space="preserve"> </w:t>
      </w:r>
      <w:r>
        <w:t>de</w:t>
      </w:r>
      <w:r>
        <w:rPr>
          <w:spacing w:val="-3"/>
        </w:rPr>
        <w:t xml:space="preserve"> </w:t>
      </w:r>
      <w:r>
        <w:t>la</w:t>
      </w:r>
      <w:r>
        <w:rPr>
          <w:spacing w:val="-3"/>
        </w:rPr>
        <w:t xml:space="preserve"> </w:t>
      </w:r>
      <w:r>
        <w:t>manera</w:t>
      </w:r>
      <w:r>
        <w:rPr>
          <w:spacing w:val="-3"/>
        </w:rPr>
        <w:t xml:space="preserve"> </w:t>
      </w:r>
      <w:r>
        <w:t>indicada, porque no sirve querer decir</w:t>
      </w:r>
      <w:r>
        <w:rPr>
          <w:spacing w:val="-3"/>
        </w:rPr>
        <w:t xml:space="preserve"> </w:t>
      </w:r>
      <w:r>
        <w:t>que</w:t>
      </w:r>
      <w:r>
        <w:rPr>
          <w:spacing w:val="-3"/>
        </w:rPr>
        <w:t xml:space="preserve"> </w:t>
      </w:r>
      <w:r>
        <w:t>está</w:t>
      </w:r>
      <w:r>
        <w:rPr>
          <w:spacing w:val="-3"/>
        </w:rPr>
        <w:t xml:space="preserve"> </w:t>
      </w:r>
      <w:r>
        <w:t>mal</w:t>
      </w:r>
      <w:r>
        <w:rPr>
          <w:spacing w:val="-3"/>
        </w:rPr>
        <w:t xml:space="preserve"> </w:t>
      </w:r>
      <w:r>
        <w:t>mostrar</w:t>
      </w:r>
      <w:r>
        <w:rPr>
          <w:spacing w:val="-3"/>
        </w:rPr>
        <w:t xml:space="preserve"> </w:t>
      </w:r>
      <w:r>
        <w:t>un</w:t>
      </w:r>
      <w:r>
        <w:rPr>
          <w:spacing w:val="-3"/>
        </w:rPr>
        <w:t xml:space="preserve"> </w:t>
      </w:r>
      <w:r>
        <w:t>cuerpo</w:t>
      </w:r>
      <w:r>
        <w:rPr>
          <w:spacing w:val="-3"/>
        </w:rPr>
        <w:t xml:space="preserve"> </w:t>
      </w:r>
      <w:r>
        <w:t>hipersexualizado</w:t>
      </w:r>
      <w:r>
        <w:rPr>
          <w:spacing w:val="-3"/>
        </w:rPr>
        <w:t xml:space="preserve"> </w:t>
      </w:r>
      <w:r>
        <w:t>solo</w:t>
      </w:r>
      <w:r>
        <w:rPr>
          <w:spacing w:val="-3"/>
        </w:rPr>
        <w:t xml:space="preserve"> </w:t>
      </w:r>
      <w:r>
        <w:t>con</w:t>
      </w:r>
      <w:r>
        <w:rPr>
          <w:spacing w:val="-3"/>
        </w:rPr>
        <w:t xml:space="preserve"> </w:t>
      </w:r>
      <w:r>
        <w:t>el</w:t>
      </w:r>
      <w:r>
        <w:rPr>
          <w:spacing w:val="-3"/>
        </w:rPr>
        <w:t xml:space="preserve"> </w:t>
      </w:r>
      <w:r>
        <w:t>fin</w:t>
      </w:r>
      <w:r>
        <w:rPr>
          <w:spacing w:val="-3"/>
        </w:rPr>
        <w:t xml:space="preserve"> </w:t>
      </w:r>
      <w:r>
        <w:t xml:space="preserve">de ser observado y volver ocupar aquella imagen de la misma manera. La denuncia necesita canalizarse en acciones que se </w:t>
      </w:r>
      <w:proofErr w:type="spellStart"/>
      <w:r w:rsidRPr="00E563D4">
        <w:rPr>
          <w:highlight w:val="yellow"/>
          <w:rPrChange w:id="34" w:author="Karina Román Díaz" w:date="2023-09-25T22:41:00Z">
            <w:rPr/>
          </w:rPrChange>
        </w:rPr>
        <w:t>distangan</w:t>
      </w:r>
      <w:proofErr w:type="spellEnd"/>
      <w:r>
        <w:t xml:space="preserve"> de repetir los mismos patrones.</w:t>
      </w:r>
    </w:p>
    <w:p w14:paraId="286856A4" w14:textId="77777777" w:rsidR="008D29B6" w:rsidRDefault="008D29B6">
      <w:pPr>
        <w:spacing w:line="360" w:lineRule="auto"/>
        <w:jc w:val="both"/>
        <w:sectPr w:rsidR="008D29B6">
          <w:pgSz w:w="12240" w:h="15840"/>
          <w:pgMar w:top="1360" w:right="1300" w:bottom="280" w:left="1340" w:header="720" w:footer="720" w:gutter="0"/>
          <w:cols w:space="720"/>
        </w:sectPr>
      </w:pPr>
    </w:p>
    <w:p w14:paraId="45D0AA98" w14:textId="77777777" w:rsidR="008D29B6" w:rsidRDefault="00000000">
      <w:pPr>
        <w:pStyle w:val="Ttulo1"/>
      </w:pPr>
      <w:r>
        <w:lastRenderedPageBreak/>
        <w:t>Periódico:</w:t>
      </w:r>
      <w:r>
        <w:rPr>
          <w:spacing w:val="-6"/>
        </w:rPr>
        <w:t xml:space="preserve"> </w:t>
      </w:r>
      <w:r>
        <w:t>gráfica</w:t>
      </w:r>
      <w:r>
        <w:rPr>
          <w:spacing w:val="-6"/>
        </w:rPr>
        <w:t xml:space="preserve"> </w:t>
      </w:r>
      <w:r>
        <w:t>y</w:t>
      </w:r>
      <w:r>
        <w:rPr>
          <w:spacing w:val="-6"/>
        </w:rPr>
        <w:t xml:space="preserve"> </w:t>
      </w:r>
      <w:r>
        <w:rPr>
          <w:spacing w:val="-2"/>
        </w:rPr>
        <w:t>visualidad</w:t>
      </w:r>
    </w:p>
    <w:p w14:paraId="712D5AF6" w14:textId="3A2FD922" w:rsidR="008D29B6" w:rsidRDefault="00000000">
      <w:pPr>
        <w:pStyle w:val="Textoindependiente"/>
        <w:spacing w:before="304" w:line="360" w:lineRule="auto"/>
        <w:ind w:left="100" w:right="100"/>
        <w:jc w:val="both"/>
      </w:pPr>
      <w:r>
        <w:t xml:space="preserve">La imagen </w:t>
      </w:r>
      <w:r w:rsidRPr="00E563D4">
        <w:rPr>
          <w:highlight w:val="yellow"/>
          <w:rPrChange w:id="35" w:author="Karina Román Díaz" w:date="2023-09-25T22:42:00Z">
            <w:rPr/>
          </w:rPrChange>
        </w:rPr>
        <w:t xml:space="preserve">es </w:t>
      </w:r>
      <w:proofErr w:type="gramStart"/>
      <w:r w:rsidRPr="00E563D4">
        <w:rPr>
          <w:highlight w:val="yellow"/>
          <w:rPrChange w:id="36" w:author="Karina Román Díaz" w:date="2023-09-25T22:42:00Z">
            <w:rPr/>
          </w:rPrChange>
        </w:rPr>
        <w:t>una</w:t>
      </w:r>
      <w:proofErr w:type="gramEnd"/>
      <w:r w:rsidRPr="00E563D4">
        <w:rPr>
          <w:highlight w:val="yellow"/>
          <w:rPrChange w:id="37" w:author="Karina Román Díaz" w:date="2023-09-25T22:42:00Z">
            <w:rPr/>
          </w:rPrChange>
        </w:rPr>
        <w:t xml:space="preserve"> de los</w:t>
      </w:r>
      <w:r>
        <w:t xml:space="preserve"> mejores elementos de comunicación por su rápida</w:t>
      </w:r>
      <w:r>
        <w:rPr>
          <w:spacing w:val="-3"/>
        </w:rPr>
        <w:t xml:space="preserve"> </w:t>
      </w:r>
      <w:r>
        <w:t>llegada</w:t>
      </w:r>
      <w:r>
        <w:rPr>
          <w:spacing w:val="-3"/>
        </w:rPr>
        <w:t xml:space="preserve"> </w:t>
      </w:r>
      <w:r>
        <w:t>al</w:t>
      </w:r>
      <w:r>
        <w:rPr>
          <w:spacing w:val="-3"/>
        </w:rPr>
        <w:t xml:space="preserve"> </w:t>
      </w:r>
      <w:r>
        <w:t>otro</w:t>
      </w:r>
      <w:r>
        <w:rPr>
          <w:spacing w:val="-3"/>
        </w:rPr>
        <w:t xml:space="preserve"> </w:t>
      </w:r>
      <w:r>
        <w:t>y</w:t>
      </w:r>
      <w:r>
        <w:rPr>
          <w:spacing w:val="-3"/>
        </w:rPr>
        <w:t xml:space="preserve"> </w:t>
      </w:r>
      <w:r>
        <w:t xml:space="preserve">la poca energía que se utiliza para </w:t>
      </w:r>
      <w:del w:id="38" w:author="Karina Román Díaz" w:date="2023-09-25T22:42:00Z">
        <w:r w:rsidDel="00E563D4">
          <w:delText>etenderla</w:delText>
        </w:r>
      </w:del>
      <w:ins w:id="39" w:author="Karina Román Díaz" w:date="2023-09-25T22:42:00Z">
        <w:r w:rsidR="00E563D4">
          <w:t>entenderla</w:t>
        </w:r>
      </w:ins>
      <w:r>
        <w:t>. Cualquier elemento que se sitúe en ella arma un relato, incluso en una pintura abstracta existe una comunicación instantánea con el receptor gracias</w:t>
      </w:r>
      <w:r>
        <w:rPr>
          <w:spacing w:val="-2"/>
        </w:rPr>
        <w:t xml:space="preserve"> </w:t>
      </w:r>
      <w:r>
        <w:t>a</w:t>
      </w:r>
      <w:r>
        <w:rPr>
          <w:spacing w:val="-2"/>
        </w:rPr>
        <w:t xml:space="preserve"> </w:t>
      </w:r>
      <w:r>
        <w:t>la</w:t>
      </w:r>
      <w:r>
        <w:rPr>
          <w:spacing w:val="-2"/>
        </w:rPr>
        <w:t xml:space="preserve"> </w:t>
      </w:r>
      <w:r>
        <w:t>interpretación</w:t>
      </w:r>
      <w:r>
        <w:rPr>
          <w:spacing w:val="-2"/>
        </w:rPr>
        <w:t xml:space="preserve"> </w:t>
      </w:r>
      <w:r>
        <w:t>que</w:t>
      </w:r>
      <w:r>
        <w:rPr>
          <w:spacing w:val="-2"/>
        </w:rPr>
        <w:t xml:space="preserve"> </w:t>
      </w:r>
      <w:r>
        <w:t>este</w:t>
      </w:r>
      <w:r>
        <w:rPr>
          <w:spacing w:val="-2"/>
        </w:rPr>
        <w:t xml:space="preserve"> </w:t>
      </w:r>
      <w:r>
        <w:t>le</w:t>
      </w:r>
      <w:r>
        <w:rPr>
          <w:spacing w:val="-2"/>
        </w:rPr>
        <w:t xml:space="preserve"> </w:t>
      </w:r>
      <w:r>
        <w:t>puede</w:t>
      </w:r>
      <w:r>
        <w:rPr>
          <w:spacing w:val="-2"/>
        </w:rPr>
        <w:t xml:space="preserve"> </w:t>
      </w:r>
      <w:r>
        <w:t>dar</w:t>
      </w:r>
      <w:r>
        <w:rPr>
          <w:spacing w:val="-2"/>
        </w:rPr>
        <w:t xml:space="preserve"> </w:t>
      </w:r>
      <w:r>
        <w:t>a</w:t>
      </w:r>
      <w:r>
        <w:rPr>
          <w:spacing w:val="-2"/>
        </w:rPr>
        <w:t xml:space="preserve"> </w:t>
      </w:r>
      <w:r>
        <w:t>las</w:t>
      </w:r>
      <w:r>
        <w:rPr>
          <w:spacing w:val="-2"/>
        </w:rPr>
        <w:t xml:space="preserve"> </w:t>
      </w:r>
      <w:r>
        <w:t>formas</w:t>
      </w:r>
      <w:r>
        <w:rPr>
          <w:spacing w:val="-2"/>
        </w:rPr>
        <w:t xml:space="preserve"> </w:t>
      </w:r>
      <w:r>
        <w:t>o</w:t>
      </w:r>
      <w:r>
        <w:rPr>
          <w:spacing w:val="-2"/>
        </w:rPr>
        <w:t xml:space="preserve"> </w:t>
      </w:r>
      <w:r>
        <w:t>colores</w:t>
      </w:r>
      <w:r>
        <w:rPr>
          <w:spacing w:val="-2"/>
        </w:rPr>
        <w:t xml:space="preserve"> </w:t>
      </w:r>
      <w:r>
        <w:t>que</w:t>
      </w:r>
      <w:r>
        <w:rPr>
          <w:spacing w:val="-2"/>
        </w:rPr>
        <w:t xml:space="preserve"> </w:t>
      </w:r>
      <w:r>
        <w:t>ve.</w:t>
      </w:r>
      <w:r>
        <w:rPr>
          <w:spacing w:val="-2"/>
        </w:rPr>
        <w:t xml:space="preserve"> </w:t>
      </w:r>
      <w:r>
        <w:t>De</w:t>
      </w:r>
      <w:r>
        <w:rPr>
          <w:spacing w:val="-2"/>
        </w:rPr>
        <w:t xml:space="preserve"> </w:t>
      </w:r>
      <w:r>
        <w:t>esta</w:t>
      </w:r>
      <w:r>
        <w:rPr>
          <w:spacing w:val="-2"/>
        </w:rPr>
        <w:t xml:space="preserve"> </w:t>
      </w:r>
      <w:r>
        <w:t>manera, en el mundo de los medios de comunicación se utilizan imágenes para complementar la información</w:t>
      </w:r>
      <w:r>
        <w:rPr>
          <w:spacing w:val="-3"/>
        </w:rPr>
        <w:t xml:space="preserve"> </w:t>
      </w:r>
      <w:r>
        <w:t>que</w:t>
      </w:r>
      <w:r>
        <w:rPr>
          <w:spacing w:val="-3"/>
        </w:rPr>
        <w:t xml:space="preserve"> </w:t>
      </w:r>
      <w:r>
        <w:t>entrega</w:t>
      </w:r>
      <w:r>
        <w:rPr>
          <w:spacing w:val="-3"/>
        </w:rPr>
        <w:t xml:space="preserve"> </w:t>
      </w:r>
      <w:r>
        <w:t>una</w:t>
      </w:r>
      <w:r>
        <w:rPr>
          <w:spacing w:val="-3"/>
        </w:rPr>
        <w:t xml:space="preserve"> </w:t>
      </w:r>
      <w:r>
        <w:t>noticia</w:t>
      </w:r>
      <w:r>
        <w:rPr>
          <w:spacing w:val="-3"/>
        </w:rPr>
        <w:t xml:space="preserve"> </w:t>
      </w:r>
      <w:r>
        <w:t>usándola</w:t>
      </w:r>
      <w:r>
        <w:rPr>
          <w:spacing w:val="-3"/>
        </w:rPr>
        <w:t xml:space="preserve"> </w:t>
      </w:r>
      <w:r>
        <w:t>como</w:t>
      </w:r>
      <w:r>
        <w:rPr>
          <w:spacing w:val="-3"/>
        </w:rPr>
        <w:t xml:space="preserve"> </w:t>
      </w:r>
      <w:r>
        <w:t>prueba</w:t>
      </w:r>
      <w:r>
        <w:rPr>
          <w:spacing w:val="-3"/>
        </w:rPr>
        <w:t xml:space="preserve"> </w:t>
      </w:r>
      <w:r>
        <w:t>de</w:t>
      </w:r>
      <w:r>
        <w:rPr>
          <w:spacing w:val="-3"/>
        </w:rPr>
        <w:t xml:space="preserve"> </w:t>
      </w:r>
      <w:r>
        <w:t>validación.</w:t>
      </w:r>
      <w:r>
        <w:rPr>
          <w:spacing w:val="-3"/>
        </w:rPr>
        <w:t xml:space="preserve"> </w:t>
      </w:r>
      <w:r>
        <w:t>En</w:t>
      </w:r>
      <w:r>
        <w:rPr>
          <w:spacing w:val="-3"/>
        </w:rPr>
        <w:t xml:space="preserve"> </w:t>
      </w:r>
      <w:r>
        <w:t>esta</w:t>
      </w:r>
      <w:r>
        <w:rPr>
          <w:spacing w:val="-3"/>
        </w:rPr>
        <w:t xml:space="preserve"> </w:t>
      </w:r>
      <w:r>
        <w:t>línea,</w:t>
      </w:r>
      <w:r>
        <w:rPr>
          <w:spacing w:val="-3"/>
        </w:rPr>
        <w:t xml:space="preserve"> </w:t>
      </w:r>
      <w:r>
        <w:t>cuando las fuentes tipográficas se destacan ya sea en titulares o bajadas de noticias, se separan del cuerpo del texto tanto de manera visual por su diseño como también en términos</w:t>
      </w:r>
      <w:r>
        <w:rPr>
          <w:spacing w:val="-3"/>
        </w:rPr>
        <w:t xml:space="preserve"> </w:t>
      </w:r>
      <w:r>
        <w:t>de</w:t>
      </w:r>
      <w:r>
        <w:rPr>
          <w:spacing w:val="-3"/>
        </w:rPr>
        <w:t xml:space="preserve"> </w:t>
      </w:r>
      <w:r>
        <w:t>contenido por su síntesis, por lo que se puede encuadrar como otra imagen con una forma de comunicación mixta entre el contenido escrito y la forma tipográfica.</w:t>
      </w:r>
    </w:p>
    <w:p w14:paraId="74079616" w14:textId="77777777" w:rsidR="008D29B6" w:rsidRDefault="008D29B6">
      <w:pPr>
        <w:pStyle w:val="Textoindependiente"/>
        <w:spacing w:before="11"/>
        <w:rPr>
          <w:sz w:val="32"/>
        </w:rPr>
      </w:pPr>
    </w:p>
    <w:p w14:paraId="6215BA9C" w14:textId="05A51F9B" w:rsidR="008D29B6" w:rsidRDefault="00000000">
      <w:pPr>
        <w:pStyle w:val="Textoindependiente"/>
        <w:spacing w:line="360" w:lineRule="auto"/>
        <w:ind w:left="100" w:right="98"/>
        <w:jc w:val="both"/>
      </w:pPr>
      <w:commentRangeStart w:id="40"/>
      <w:r>
        <w:t>Donis Dondis</w:t>
      </w:r>
      <w:r>
        <w:rPr>
          <w:spacing w:val="-3"/>
        </w:rPr>
        <w:t xml:space="preserve"> </w:t>
      </w:r>
      <w:commentRangeEnd w:id="40"/>
      <w:r w:rsidR="00E563D4">
        <w:rPr>
          <w:rStyle w:val="Refdecomentario"/>
        </w:rPr>
        <w:commentReference w:id="40"/>
      </w:r>
      <w:r>
        <w:t>define</w:t>
      </w:r>
      <w:r>
        <w:rPr>
          <w:spacing w:val="-3"/>
        </w:rPr>
        <w:t xml:space="preserve"> </w:t>
      </w:r>
      <w:r>
        <w:t>el</w:t>
      </w:r>
      <w:r>
        <w:rPr>
          <w:spacing w:val="-3"/>
        </w:rPr>
        <w:t xml:space="preserve"> </w:t>
      </w:r>
      <w:r>
        <w:t>concepto</w:t>
      </w:r>
      <w:r>
        <w:rPr>
          <w:spacing w:val="-3"/>
        </w:rPr>
        <w:t xml:space="preserve"> </w:t>
      </w:r>
      <w:r>
        <w:t>de</w:t>
      </w:r>
      <w:r>
        <w:rPr>
          <w:spacing w:val="-3"/>
        </w:rPr>
        <w:t xml:space="preserve"> </w:t>
      </w:r>
      <w:proofErr w:type="spellStart"/>
      <w:r>
        <w:t>alfabeti</w:t>
      </w:r>
      <w:del w:id="41" w:author="Karina Román Díaz" w:date="2023-09-25T22:45:00Z">
        <w:r w:rsidDel="006A0938">
          <w:delText>bi</w:delText>
        </w:r>
      </w:del>
      <w:r>
        <w:t>dad</w:t>
      </w:r>
      <w:proofErr w:type="spellEnd"/>
      <w:r>
        <w:rPr>
          <w:spacing w:val="-3"/>
        </w:rPr>
        <w:t xml:space="preserve"> </w:t>
      </w:r>
      <w:r>
        <w:t>visual</w:t>
      </w:r>
      <w:r>
        <w:rPr>
          <w:spacing w:val="-3"/>
        </w:rPr>
        <w:t xml:space="preserve"> </w:t>
      </w:r>
      <w:r>
        <w:t>diciendo</w:t>
      </w:r>
      <w:r>
        <w:rPr>
          <w:spacing w:val="-3"/>
        </w:rPr>
        <w:t xml:space="preserve"> </w:t>
      </w:r>
      <w:r>
        <w:t>que</w:t>
      </w:r>
      <w:r>
        <w:rPr>
          <w:spacing w:val="-3"/>
        </w:rPr>
        <w:t xml:space="preserve"> </w:t>
      </w:r>
      <w:r>
        <w:t>lo</w:t>
      </w:r>
      <w:r>
        <w:rPr>
          <w:spacing w:val="-3"/>
        </w:rPr>
        <w:t xml:space="preserve"> </w:t>
      </w:r>
      <w:r>
        <w:t>que</w:t>
      </w:r>
      <w:r>
        <w:rPr>
          <w:spacing w:val="-3"/>
        </w:rPr>
        <w:t xml:space="preserve"> </w:t>
      </w:r>
      <w:r>
        <w:t>tiene</w:t>
      </w:r>
      <w:r>
        <w:rPr>
          <w:spacing w:val="-3"/>
        </w:rPr>
        <w:t xml:space="preserve"> </w:t>
      </w:r>
      <w:r>
        <w:t>relación</w:t>
      </w:r>
      <w:r>
        <w:rPr>
          <w:spacing w:val="-3"/>
        </w:rPr>
        <w:t xml:space="preserve"> </w:t>
      </w:r>
      <w:r>
        <w:t>con</w:t>
      </w:r>
      <w:r>
        <w:rPr>
          <w:spacing w:val="-3"/>
        </w:rPr>
        <w:t xml:space="preserve"> </w:t>
      </w:r>
      <w:r>
        <w:t>la vista crea en nosotros un elemento que estará de manera</w:t>
      </w:r>
      <w:r>
        <w:rPr>
          <w:spacing w:val="-3"/>
        </w:rPr>
        <w:t xml:space="preserve"> </w:t>
      </w:r>
      <w:r>
        <w:t>aleatoria</w:t>
      </w:r>
      <w:r>
        <w:rPr>
          <w:spacing w:val="-3"/>
        </w:rPr>
        <w:t xml:space="preserve"> </w:t>
      </w:r>
      <w:r>
        <w:t>en</w:t>
      </w:r>
      <w:r>
        <w:rPr>
          <w:spacing w:val="-3"/>
        </w:rPr>
        <w:t xml:space="preserve"> </w:t>
      </w:r>
      <w:r>
        <w:t>nuestra</w:t>
      </w:r>
      <w:r>
        <w:rPr>
          <w:spacing w:val="-3"/>
        </w:rPr>
        <w:t xml:space="preserve"> </w:t>
      </w:r>
      <w:r>
        <w:t>mente,</w:t>
      </w:r>
      <w:r>
        <w:rPr>
          <w:spacing w:val="-3"/>
        </w:rPr>
        <w:t xml:space="preserve"> </w:t>
      </w:r>
      <w:r>
        <w:t>con</w:t>
      </w:r>
      <w:r>
        <w:rPr>
          <w:spacing w:val="-3"/>
        </w:rPr>
        <w:t xml:space="preserve"> </w:t>
      </w:r>
      <w:r>
        <w:t>esto se diseñan imágenes para llegar al receptor con una comunicación efectiva. Para materializar</w:t>
      </w:r>
      <w:r>
        <w:rPr>
          <w:spacing w:val="40"/>
        </w:rPr>
        <w:t xml:space="preserve"> </w:t>
      </w:r>
      <w:r>
        <w:t xml:space="preserve">en la obra el concepto de </w:t>
      </w:r>
      <w:proofErr w:type="spellStart"/>
      <w:r>
        <w:t>alfabeti</w:t>
      </w:r>
      <w:del w:id="42" w:author="Karina Román Díaz" w:date="2023-09-25T22:46:00Z">
        <w:r w:rsidDel="006A0938">
          <w:delText>bi</w:delText>
        </w:r>
      </w:del>
      <w:r>
        <w:t>dad</w:t>
      </w:r>
      <w:proofErr w:type="spellEnd"/>
      <w:r>
        <w:t xml:space="preserve"> visual</w:t>
      </w:r>
      <w:ins w:id="43" w:author="Karina Román Díaz" w:date="2023-09-25T22:46:00Z">
        <w:r w:rsidR="006A0938">
          <w:t>,</w:t>
        </w:r>
      </w:ins>
      <w:r>
        <w:t xml:space="preserve"> es necesario aplicar algunas leyes de la </w:t>
      </w:r>
      <w:del w:id="44" w:author="Karina Román Díaz" w:date="2023-09-25T22:46:00Z">
        <w:r w:rsidDel="006A0938">
          <w:delText>gestalt</w:delText>
        </w:r>
      </w:del>
      <w:ins w:id="45" w:author="Karina Román Díaz" w:date="2023-09-25T22:46:00Z">
        <w:r w:rsidR="006A0938">
          <w:t>Gestalt</w:t>
        </w:r>
      </w:ins>
      <w:r>
        <w:t xml:space="preserve">. Esto requiere </w:t>
      </w:r>
      <w:del w:id="46" w:author="Karina Román Díaz" w:date="2023-09-25T22:46:00Z">
        <w:r w:rsidDel="006A0938">
          <w:delText>deglosar</w:delText>
        </w:r>
      </w:del>
      <w:ins w:id="47" w:author="Karina Román Díaz" w:date="2023-09-25T22:46:00Z">
        <w:r w:rsidR="006A0938">
          <w:t>desglosar</w:t>
        </w:r>
      </w:ins>
      <w:r>
        <w:t xml:space="preserve"> una portada: en el caso de los periódicos chilenos en general, la estructura de una portada contiene el nombre del medio de</w:t>
      </w:r>
      <w:r>
        <w:rPr>
          <w:spacing w:val="-3"/>
        </w:rPr>
        <w:t xml:space="preserve"> </w:t>
      </w:r>
      <w:r>
        <w:t>comunicación</w:t>
      </w:r>
      <w:r>
        <w:rPr>
          <w:spacing w:val="-3"/>
        </w:rPr>
        <w:t xml:space="preserve"> </w:t>
      </w:r>
      <w:r>
        <w:t>en</w:t>
      </w:r>
      <w:r>
        <w:rPr>
          <w:spacing w:val="-3"/>
        </w:rPr>
        <w:t xml:space="preserve"> </w:t>
      </w:r>
      <w:r>
        <w:t>su</w:t>
      </w:r>
      <w:r>
        <w:rPr>
          <w:spacing w:val="-3"/>
        </w:rPr>
        <w:t xml:space="preserve"> </w:t>
      </w:r>
      <w:r>
        <w:t>diseño</w:t>
      </w:r>
      <w:r>
        <w:rPr>
          <w:spacing w:val="-3"/>
        </w:rPr>
        <w:t xml:space="preserve"> </w:t>
      </w:r>
      <w:r>
        <w:t>de</w:t>
      </w:r>
      <w:r>
        <w:rPr>
          <w:spacing w:val="-3"/>
        </w:rPr>
        <w:t xml:space="preserve"> </w:t>
      </w:r>
      <w:r>
        <w:t>logo arriba, un gran titular como noticia más importante acompañado</w:t>
      </w:r>
      <w:r>
        <w:rPr>
          <w:spacing w:val="-3"/>
        </w:rPr>
        <w:t xml:space="preserve"> </w:t>
      </w:r>
      <w:r>
        <w:t>de</w:t>
      </w:r>
      <w:r>
        <w:rPr>
          <w:spacing w:val="-3"/>
        </w:rPr>
        <w:t xml:space="preserve"> </w:t>
      </w:r>
      <w:r>
        <w:t>una</w:t>
      </w:r>
      <w:r>
        <w:rPr>
          <w:spacing w:val="-3"/>
        </w:rPr>
        <w:t xml:space="preserve"> </w:t>
      </w:r>
      <w:r>
        <w:t>imagen</w:t>
      </w:r>
      <w:r>
        <w:rPr>
          <w:spacing w:val="-3"/>
        </w:rPr>
        <w:t xml:space="preserve"> </w:t>
      </w:r>
      <w:r>
        <w:t>y</w:t>
      </w:r>
      <w:r>
        <w:rPr>
          <w:spacing w:val="-3"/>
        </w:rPr>
        <w:t xml:space="preserve"> </w:t>
      </w:r>
      <w:r>
        <w:t>otras</w:t>
      </w:r>
      <w:r>
        <w:rPr>
          <w:spacing w:val="-3"/>
        </w:rPr>
        <w:t xml:space="preserve"> </w:t>
      </w:r>
      <w:r>
        <w:t>noticias con títulos más pequeños pero lo suficientemente importantes</w:t>
      </w:r>
      <w:r>
        <w:rPr>
          <w:spacing w:val="-3"/>
        </w:rPr>
        <w:t xml:space="preserve"> </w:t>
      </w:r>
      <w:r>
        <w:t>para</w:t>
      </w:r>
      <w:r>
        <w:rPr>
          <w:spacing w:val="-3"/>
        </w:rPr>
        <w:t xml:space="preserve"> </w:t>
      </w:r>
      <w:r>
        <w:t>ir</w:t>
      </w:r>
      <w:r>
        <w:rPr>
          <w:spacing w:val="-3"/>
        </w:rPr>
        <w:t xml:space="preserve"> </w:t>
      </w:r>
      <w:r>
        <w:t>en</w:t>
      </w:r>
      <w:r>
        <w:rPr>
          <w:spacing w:val="-3"/>
        </w:rPr>
        <w:t xml:space="preserve"> </w:t>
      </w:r>
      <w:r>
        <w:t>la</w:t>
      </w:r>
      <w:r>
        <w:rPr>
          <w:spacing w:val="-3"/>
        </w:rPr>
        <w:t xml:space="preserve"> </w:t>
      </w:r>
      <w:r>
        <w:t>portada</w:t>
      </w:r>
      <w:r>
        <w:rPr>
          <w:spacing w:val="-3"/>
        </w:rPr>
        <w:t xml:space="preserve"> </w:t>
      </w:r>
      <w:r>
        <w:t>y</w:t>
      </w:r>
      <w:r>
        <w:rPr>
          <w:spacing w:val="-3"/>
        </w:rPr>
        <w:t xml:space="preserve"> </w:t>
      </w:r>
      <w:r>
        <w:t>mostrar</w:t>
      </w:r>
      <w:r>
        <w:rPr>
          <w:spacing w:val="-3"/>
        </w:rPr>
        <w:t xml:space="preserve"> </w:t>
      </w:r>
      <w:r>
        <w:t>el contenido del diario.</w:t>
      </w:r>
    </w:p>
    <w:p w14:paraId="76A4CCCF" w14:textId="77777777" w:rsidR="008D29B6" w:rsidRDefault="008D29B6">
      <w:pPr>
        <w:pStyle w:val="Textoindependiente"/>
        <w:rPr>
          <w:sz w:val="33"/>
        </w:rPr>
      </w:pPr>
    </w:p>
    <w:p w14:paraId="2B520EBF" w14:textId="2E32B485" w:rsidR="008D29B6" w:rsidRDefault="00000000">
      <w:pPr>
        <w:pStyle w:val="Textoindependiente"/>
        <w:spacing w:line="360" w:lineRule="auto"/>
        <w:ind w:left="100" w:right="99"/>
        <w:jc w:val="both"/>
      </w:pPr>
      <w:r>
        <w:t>Un</w:t>
      </w:r>
      <w:r>
        <w:rPr>
          <w:spacing w:val="-3"/>
        </w:rPr>
        <w:t xml:space="preserve"> </w:t>
      </w:r>
      <w:r>
        <w:t>periódico</w:t>
      </w:r>
      <w:r>
        <w:rPr>
          <w:spacing w:val="-3"/>
        </w:rPr>
        <w:t xml:space="preserve"> </w:t>
      </w:r>
      <w:r>
        <w:t>es</w:t>
      </w:r>
      <w:r>
        <w:rPr>
          <w:spacing w:val="-3"/>
        </w:rPr>
        <w:t xml:space="preserve"> </w:t>
      </w:r>
      <w:r>
        <w:t>la</w:t>
      </w:r>
      <w:r>
        <w:rPr>
          <w:spacing w:val="-3"/>
        </w:rPr>
        <w:t xml:space="preserve"> </w:t>
      </w:r>
      <w:r>
        <w:t>publicación</w:t>
      </w:r>
      <w:r>
        <w:rPr>
          <w:spacing w:val="-3"/>
        </w:rPr>
        <w:t xml:space="preserve"> </w:t>
      </w:r>
      <w:r>
        <w:t>de</w:t>
      </w:r>
      <w:r>
        <w:rPr>
          <w:spacing w:val="-3"/>
        </w:rPr>
        <w:t xml:space="preserve"> </w:t>
      </w:r>
      <w:r>
        <w:t>noticias,</w:t>
      </w:r>
      <w:r>
        <w:rPr>
          <w:spacing w:val="-3"/>
        </w:rPr>
        <w:t xml:space="preserve"> </w:t>
      </w:r>
      <w:r>
        <w:t>anuncios,</w:t>
      </w:r>
      <w:r>
        <w:rPr>
          <w:spacing w:val="-3"/>
        </w:rPr>
        <w:t xml:space="preserve"> </w:t>
      </w:r>
      <w:r>
        <w:t>opiniones</w:t>
      </w:r>
      <w:r>
        <w:rPr>
          <w:spacing w:val="-3"/>
        </w:rPr>
        <w:t xml:space="preserve"> </w:t>
      </w:r>
      <w:r>
        <w:t>y</w:t>
      </w:r>
      <w:r>
        <w:rPr>
          <w:spacing w:val="-3"/>
        </w:rPr>
        <w:t xml:space="preserve"> </w:t>
      </w:r>
      <w:r>
        <w:t>críticas</w:t>
      </w:r>
      <w:r>
        <w:rPr>
          <w:spacing w:val="-3"/>
        </w:rPr>
        <w:t xml:space="preserve"> </w:t>
      </w:r>
      <w:ins w:id="48" w:author="Karina Román Díaz" w:date="2023-09-25T22:48:00Z">
        <w:r w:rsidR="006A0938">
          <w:t>de</w:t>
        </w:r>
      </w:ins>
      <w:del w:id="49" w:author="Karina Román Díaz" w:date="2023-09-25T22:48:00Z">
        <w:r w:rsidDel="006A0938">
          <w:delText>en</w:delText>
        </w:r>
      </w:del>
      <w:r>
        <w:rPr>
          <w:spacing w:val="-3"/>
        </w:rPr>
        <w:t xml:space="preserve"> </w:t>
      </w:r>
      <w:r>
        <w:t>forma</w:t>
      </w:r>
      <w:r>
        <w:rPr>
          <w:spacing w:val="-3"/>
        </w:rPr>
        <w:t xml:space="preserve"> </w:t>
      </w:r>
      <w:r>
        <w:t>escrita</w:t>
      </w:r>
      <w:r>
        <w:rPr>
          <w:spacing w:val="-3"/>
        </w:rPr>
        <w:t xml:space="preserve"> </w:t>
      </w:r>
      <w:r>
        <w:t>que</w:t>
      </w:r>
      <w:r>
        <w:rPr>
          <w:spacing w:val="-3"/>
        </w:rPr>
        <w:t xml:space="preserve"> </w:t>
      </w:r>
      <w:r>
        <w:t xml:space="preserve">se publica cada cierto tiempo, principalmente a diario y se divulga de manera masiva en un conjunto de hojas. Los diarios nacionales presentan </w:t>
      </w:r>
      <w:r w:rsidRPr="006A0938">
        <w:rPr>
          <w:highlight w:val="yellow"/>
          <w:rPrChange w:id="50" w:author="Karina Román Díaz" w:date="2023-09-25T22:48:00Z">
            <w:rPr/>
          </w:rPrChange>
        </w:rPr>
        <w:t>acontecimientos que acontecen</w:t>
      </w:r>
      <w:r>
        <w:t xml:space="preserve"> en</w:t>
      </w:r>
      <w:r>
        <w:rPr>
          <w:spacing w:val="-3"/>
        </w:rPr>
        <w:t xml:space="preserve"> </w:t>
      </w:r>
      <w:r>
        <w:t>cuanto</w:t>
      </w:r>
      <w:r>
        <w:rPr>
          <w:spacing w:val="40"/>
        </w:rPr>
        <w:t xml:space="preserve"> </w:t>
      </w:r>
      <w:r>
        <w:t xml:space="preserve">a territorio a los receptores, por lo que la reproducción de los ejemplares es fundamental para </w:t>
      </w:r>
      <w:r>
        <w:rPr>
          <w:spacing w:val="-2"/>
        </w:rPr>
        <w:t>informar.</w:t>
      </w:r>
    </w:p>
    <w:p w14:paraId="060C7E72" w14:textId="4B7CC285" w:rsidR="008D29B6" w:rsidRDefault="00000000">
      <w:pPr>
        <w:pStyle w:val="Textoindependiente"/>
        <w:spacing w:line="360" w:lineRule="auto"/>
        <w:ind w:left="100" w:right="98"/>
        <w:jc w:val="both"/>
      </w:pPr>
      <w:r>
        <w:t>“Modos de ver” es una miniserie de John Berger donde</w:t>
      </w:r>
      <w:r>
        <w:rPr>
          <w:spacing w:val="-3"/>
        </w:rPr>
        <w:t xml:space="preserve"> </w:t>
      </w:r>
      <w:r>
        <w:t>habla</w:t>
      </w:r>
      <w:r>
        <w:rPr>
          <w:spacing w:val="-3"/>
        </w:rPr>
        <w:t xml:space="preserve"> </w:t>
      </w:r>
      <w:r>
        <w:t>de</w:t>
      </w:r>
      <w:r>
        <w:rPr>
          <w:spacing w:val="-3"/>
        </w:rPr>
        <w:t xml:space="preserve"> </w:t>
      </w:r>
      <w:r>
        <w:t>la</w:t>
      </w:r>
      <w:r>
        <w:rPr>
          <w:spacing w:val="-3"/>
        </w:rPr>
        <w:t xml:space="preserve"> </w:t>
      </w:r>
      <w:r>
        <w:t>mirada</w:t>
      </w:r>
      <w:r>
        <w:rPr>
          <w:spacing w:val="-3"/>
        </w:rPr>
        <w:t xml:space="preserve"> </w:t>
      </w:r>
      <w:r>
        <w:t>en</w:t>
      </w:r>
      <w:r>
        <w:rPr>
          <w:spacing w:val="-3"/>
        </w:rPr>
        <w:t xml:space="preserve"> </w:t>
      </w:r>
      <w:r>
        <w:t>el</w:t>
      </w:r>
      <w:r>
        <w:rPr>
          <w:spacing w:val="-3"/>
        </w:rPr>
        <w:t xml:space="preserve"> </w:t>
      </w:r>
      <w:r>
        <w:t>siglo</w:t>
      </w:r>
      <w:r>
        <w:rPr>
          <w:spacing w:val="-3"/>
        </w:rPr>
        <w:t xml:space="preserve"> </w:t>
      </w:r>
      <w:r>
        <w:t>XX</w:t>
      </w:r>
      <w:r>
        <w:rPr>
          <w:spacing w:val="-3"/>
        </w:rPr>
        <w:t xml:space="preserve"> </w:t>
      </w:r>
      <w:r>
        <w:t xml:space="preserve">sobre la pintura hasta el siglo XIX. Si bien mi obra no abarca la pintura directamente, me parece pertinente citar a Berger en cuánto a su </w:t>
      </w:r>
      <w:del w:id="51" w:author="Karina Román Díaz" w:date="2023-09-25T22:49:00Z">
        <w:r w:rsidDel="006A0938">
          <w:delText>analisis</w:delText>
        </w:r>
      </w:del>
      <w:ins w:id="52" w:author="Karina Román Díaz" w:date="2023-09-25T22:49:00Z">
        <w:r w:rsidR="006A0938">
          <w:t>análisis</w:t>
        </w:r>
      </w:ins>
      <w:r>
        <w:t xml:space="preserve"> sobre las imágenes insertas en el sistema cultural. Una de las primeras cosas que se relacionan con el periódico tienen que ver con la reproductibilidad. Él afirma que la fotografía traslada una pintura desde su lugar de exposición original a otros lugares. Con esto, se puede hacer una</w:t>
      </w:r>
      <w:r>
        <w:rPr>
          <w:spacing w:val="-3"/>
        </w:rPr>
        <w:t xml:space="preserve"> </w:t>
      </w:r>
      <w:r>
        <w:t>analogía</w:t>
      </w:r>
      <w:r>
        <w:rPr>
          <w:spacing w:val="-3"/>
        </w:rPr>
        <w:t xml:space="preserve"> </w:t>
      </w:r>
      <w:r>
        <w:t>de</w:t>
      </w:r>
      <w:r>
        <w:rPr>
          <w:spacing w:val="-3"/>
        </w:rPr>
        <w:t xml:space="preserve"> </w:t>
      </w:r>
      <w:r>
        <w:t>la</w:t>
      </w:r>
      <w:r>
        <w:rPr>
          <w:spacing w:val="-3"/>
        </w:rPr>
        <w:t xml:space="preserve"> </w:t>
      </w:r>
      <w:r>
        <w:t>prensa</w:t>
      </w:r>
      <w:r>
        <w:rPr>
          <w:spacing w:val="-3"/>
        </w:rPr>
        <w:t xml:space="preserve"> </w:t>
      </w:r>
      <w:r>
        <w:t>que</w:t>
      </w:r>
      <w:r>
        <w:rPr>
          <w:spacing w:val="-3"/>
        </w:rPr>
        <w:t xml:space="preserve"> </w:t>
      </w:r>
      <w:r>
        <w:t>en</w:t>
      </w:r>
      <w:r>
        <w:rPr>
          <w:spacing w:val="-3"/>
        </w:rPr>
        <w:t xml:space="preserve"> </w:t>
      </w:r>
      <w:r>
        <w:t>su</w:t>
      </w:r>
      <w:r>
        <w:rPr>
          <w:spacing w:val="-3"/>
        </w:rPr>
        <w:t xml:space="preserve"> </w:t>
      </w:r>
      <w:r>
        <w:t>función</w:t>
      </w:r>
    </w:p>
    <w:p w14:paraId="285B92B7" w14:textId="77777777" w:rsidR="008D29B6" w:rsidRDefault="008D29B6">
      <w:pPr>
        <w:spacing w:line="360" w:lineRule="auto"/>
        <w:jc w:val="both"/>
        <w:sectPr w:rsidR="008D29B6">
          <w:pgSz w:w="12240" w:h="15840"/>
          <w:pgMar w:top="1380" w:right="1300" w:bottom="280" w:left="1340" w:header="720" w:footer="720" w:gutter="0"/>
          <w:cols w:space="720"/>
        </w:sectPr>
      </w:pPr>
    </w:p>
    <w:p w14:paraId="5C182BE7" w14:textId="0DF720FE" w:rsidR="008D29B6" w:rsidRDefault="00000000">
      <w:pPr>
        <w:pStyle w:val="Textoindependiente"/>
        <w:spacing w:before="80" w:line="360" w:lineRule="auto"/>
        <w:ind w:left="100" w:right="98"/>
        <w:jc w:val="both"/>
      </w:pPr>
      <w:r>
        <w:lastRenderedPageBreak/>
        <w:t>de comunicar difunde y traslada los sucesos a las personas. La</w:t>
      </w:r>
      <w:r>
        <w:rPr>
          <w:spacing w:val="-2"/>
        </w:rPr>
        <w:t xml:space="preserve"> </w:t>
      </w:r>
      <w:del w:id="53" w:author="Karina Román Díaz" w:date="2023-09-25T22:49:00Z">
        <w:r w:rsidDel="006A0938">
          <w:delText>prensa</w:delText>
        </w:r>
        <w:r w:rsidDel="006A0938">
          <w:rPr>
            <w:spacing w:val="-2"/>
          </w:rPr>
          <w:delText xml:space="preserve"> </w:delText>
        </w:r>
        <w:r w:rsidDel="006A0938">
          <w:delText>escrita</w:delText>
        </w:r>
      </w:del>
      <w:ins w:id="54" w:author="Karina Román Díaz" w:date="2023-09-25T22:49:00Z">
        <w:r w:rsidR="006A0938">
          <w:t>prensa</w:t>
        </w:r>
      </w:ins>
      <w:r>
        <w:rPr>
          <w:spacing w:val="-2"/>
        </w:rPr>
        <w:t xml:space="preserve"> </w:t>
      </w:r>
      <w:r>
        <w:t>lo</w:t>
      </w:r>
      <w:r>
        <w:rPr>
          <w:spacing w:val="-2"/>
        </w:rPr>
        <w:t xml:space="preserve"> </w:t>
      </w:r>
      <w:r>
        <w:t>hace</w:t>
      </w:r>
      <w:r>
        <w:rPr>
          <w:spacing w:val="-2"/>
        </w:rPr>
        <w:t xml:space="preserve"> </w:t>
      </w:r>
      <w:r>
        <w:t>a</w:t>
      </w:r>
      <w:r>
        <w:rPr>
          <w:spacing w:val="-2"/>
        </w:rPr>
        <w:t xml:space="preserve"> </w:t>
      </w:r>
      <w:r>
        <w:t>través de la imprenta. Sin embargo, este</w:t>
      </w:r>
      <w:r>
        <w:rPr>
          <w:spacing w:val="-3"/>
        </w:rPr>
        <w:t xml:space="preserve"> </w:t>
      </w:r>
      <w:r>
        <w:t>traslado</w:t>
      </w:r>
      <w:r>
        <w:rPr>
          <w:spacing w:val="-3"/>
        </w:rPr>
        <w:t xml:space="preserve"> </w:t>
      </w:r>
      <w:r>
        <w:t>también</w:t>
      </w:r>
      <w:r>
        <w:rPr>
          <w:spacing w:val="-3"/>
        </w:rPr>
        <w:t xml:space="preserve"> </w:t>
      </w:r>
      <w:r>
        <w:t>hace</w:t>
      </w:r>
      <w:r>
        <w:rPr>
          <w:spacing w:val="-3"/>
        </w:rPr>
        <w:t xml:space="preserve"> </w:t>
      </w:r>
      <w:r>
        <w:t>que</w:t>
      </w:r>
      <w:r>
        <w:rPr>
          <w:spacing w:val="-3"/>
        </w:rPr>
        <w:t xml:space="preserve"> </w:t>
      </w:r>
      <w:r>
        <w:t>el</w:t>
      </w:r>
      <w:r>
        <w:rPr>
          <w:spacing w:val="-3"/>
        </w:rPr>
        <w:t xml:space="preserve"> </w:t>
      </w:r>
      <w:r>
        <w:t>significado</w:t>
      </w:r>
      <w:r>
        <w:rPr>
          <w:spacing w:val="-3"/>
        </w:rPr>
        <w:t xml:space="preserve"> </w:t>
      </w:r>
      <w:r>
        <w:t>original</w:t>
      </w:r>
      <w:r>
        <w:rPr>
          <w:spacing w:val="-3"/>
        </w:rPr>
        <w:t xml:space="preserve"> </w:t>
      </w:r>
      <w:r>
        <w:t>de</w:t>
      </w:r>
      <w:r>
        <w:rPr>
          <w:spacing w:val="-3"/>
        </w:rPr>
        <w:t xml:space="preserve"> </w:t>
      </w:r>
      <w:r>
        <w:t>la</w:t>
      </w:r>
      <w:r>
        <w:rPr>
          <w:spacing w:val="-3"/>
        </w:rPr>
        <w:t xml:space="preserve"> </w:t>
      </w:r>
      <w:r>
        <w:t xml:space="preserve">pintura cambie dependiendo de su contexto. Berger ejemplifica esto con que una pintura no tiene el mismo impacto a través de una pantalla por lo que hacer </w:t>
      </w:r>
      <w:proofErr w:type="gramStart"/>
      <w:r>
        <w:t>zoom</w:t>
      </w:r>
      <w:proofErr w:type="gramEnd"/>
      <w:r>
        <w:t xml:space="preserve"> en la obra mediante un video hace que esos encuadres se desliguen de su totalidad, o en un libro </w:t>
      </w:r>
      <w:del w:id="55" w:author="Karina Román Díaz" w:date="2023-09-25T22:50:00Z">
        <w:r w:rsidDel="006A0938">
          <w:delText>acompñada</w:delText>
        </w:r>
      </w:del>
      <w:ins w:id="56" w:author="Karina Román Díaz" w:date="2023-09-25T22:50:00Z">
        <w:r w:rsidR="006A0938">
          <w:t>acompañada</w:t>
        </w:r>
      </w:ins>
      <w:r>
        <w:t xml:space="preserve"> de títulos y textos que te entregan más información</w:t>
      </w:r>
      <w:r>
        <w:rPr>
          <w:spacing w:val="-3"/>
        </w:rPr>
        <w:t xml:space="preserve"> </w:t>
      </w:r>
      <w:r>
        <w:t>de</w:t>
      </w:r>
      <w:r>
        <w:rPr>
          <w:spacing w:val="-3"/>
        </w:rPr>
        <w:t xml:space="preserve"> </w:t>
      </w:r>
      <w:r>
        <w:t>la</w:t>
      </w:r>
      <w:r>
        <w:rPr>
          <w:spacing w:val="-3"/>
        </w:rPr>
        <w:t xml:space="preserve"> </w:t>
      </w:r>
      <w:r>
        <w:t>observable.</w:t>
      </w:r>
      <w:r>
        <w:rPr>
          <w:spacing w:val="-3"/>
        </w:rPr>
        <w:t xml:space="preserve"> </w:t>
      </w:r>
      <w:r>
        <w:t>Aquí</w:t>
      </w:r>
      <w:r>
        <w:rPr>
          <w:spacing w:val="-3"/>
        </w:rPr>
        <w:t xml:space="preserve"> </w:t>
      </w:r>
      <w:r>
        <w:t>es</w:t>
      </w:r>
      <w:r>
        <w:rPr>
          <w:spacing w:val="-3"/>
        </w:rPr>
        <w:t xml:space="preserve"> </w:t>
      </w:r>
      <w:r>
        <w:t>importante</w:t>
      </w:r>
      <w:r>
        <w:rPr>
          <w:spacing w:val="-3"/>
        </w:rPr>
        <w:t xml:space="preserve"> </w:t>
      </w:r>
      <w:r>
        <w:t>detenerse,</w:t>
      </w:r>
      <w:r>
        <w:rPr>
          <w:spacing w:val="-3"/>
        </w:rPr>
        <w:t xml:space="preserve"> </w:t>
      </w:r>
      <w:r>
        <w:t>ya</w:t>
      </w:r>
      <w:r>
        <w:rPr>
          <w:spacing w:val="-3"/>
        </w:rPr>
        <w:t xml:space="preserve"> </w:t>
      </w:r>
      <w:r>
        <w:t xml:space="preserve">que lo que sucede con la prensa es </w:t>
      </w:r>
      <w:del w:id="57" w:author="Karina Román Díaz" w:date="2023-09-25T22:50:00Z">
        <w:r w:rsidDel="006A0938">
          <w:delText>que</w:delText>
        </w:r>
      </w:del>
      <w:ins w:id="58" w:author="Karina Román Díaz" w:date="2023-09-25T22:50:00Z">
        <w:r w:rsidR="006A0938">
          <w:t>que,</w:t>
        </w:r>
      </w:ins>
      <w:r>
        <w:t xml:space="preserve"> si bien narran hechos, el lenguaje depende de cada línea editorial y en el caso de La Cuarta, un femicidio cometido por un hombre a su pareja es mencionado como “</w:t>
      </w:r>
      <w:commentRangeStart w:id="59"/>
      <w:r>
        <w:t>Hizo anticucho con la polola</w:t>
      </w:r>
      <w:commentRangeEnd w:id="59"/>
      <w:r w:rsidR="006A0938">
        <w:rPr>
          <w:rStyle w:val="Refdecomentario"/>
        </w:rPr>
        <w:commentReference w:id="59"/>
      </w:r>
      <w:r>
        <w:t>”, otorgándole innecesariamente humor a un hecho de violencia de género.</w:t>
      </w:r>
    </w:p>
    <w:p w14:paraId="26592A51" w14:textId="77777777" w:rsidR="008D29B6" w:rsidRDefault="008D29B6">
      <w:pPr>
        <w:spacing w:line="360" w:lineRule="auto"/>
        <w:jc w:val="both"/>
        <w:sectPr w:rsidR="008D29B6">
          <w:pgSz w:w="12240" w:h="15840"/>
          <w:pgMar w:top="1360" w:right="1300" w:bottom="280" w:left="1340" w:header="720" w:footer="720" w:gutter="0"/>
          <w:cols w:space="720"/>
        </w:sectPr>
      </w:pPr>
    </w:p>
    <w:p w14:paraId="45B92065" w14:textId="77777777" w:rsidR="008D29B6" w:rsidRDefault="00000000">
      <w:pPr>
        <w:pStyle w:val="Ttulo1"/>
      </w:pPr>
      <w:r>
        <w:rPr>
          <w:spacing w:val="-2"/>
        </w:rPr>
        <w:lastRenderedPageBreak/>
        <w:t>Género</w:t>
      </w:r>
    </w:p>
    <w:p w14:paraId="6A1C9AA8" w14:textId="77777777" w:rsidR="008D29B6" w:rsidRDefault="00000000">
      <w:pPr>
        <w:pStyle w:val="Textoindependiente"/>
        <w:spacing w:before="304" w:line="360" w:lineRule="auto"/>
        <w:ind w:left="100" w:right="105"/>
        <w:jc w:val="both"/>
      </w:pPr>
      <w:r>
        <w:t>Aunque para muchas personas ya no existen discusiones materializadas en cuánto sexismo, hay problemas que se sustentan de una base que no muchas personas</w:t>
      </w:r>
      <w:r>
        <w:rPr>
          <w:spacing w:val="-3"/>
        </w:rPr>
        <w:t xml:space="preserve"> </w:t>
      </w:r>
      <w:r>
        <w:t>ven,</w:t>
      </w:r>
      <w:r>
        <w:rPr>
          <w:spacing w:val="-3"/>
        </w:rPr>
        <w:t xml:space="preserve"> </w:t>
      </w:r>
      <w:r>
        <w:t>y</w:t>
      </w:r>
      <w:r>
        <w:rPr>
          <w:spacing w:val="-3"/>
        </w:rPr>
        <w:t xml:space="preserve"> </w:t>
      </w:r>
      <w:r>
        <w:t>en</w:t>
      </w:r>
      <w:r>
        <w:rPr>
          <w:spacing w:val="-3"/>
        </w:rPr>
        <w:t xml:space="preserve"> </w:t>
      </w:r>
      <w:r>
        <w:t>este</w:t>
      </w:r>
      <w:r>
        <w:rPr>
          <w:spacing w:val="-3"/>
        </w:rPr>
        <w:t xml:space="preserve"> </w:t>
      </w:r>
      <w:r>
        <w:t>caso</w:t>
      </w:r>
      <w:r>
        <w:rPr>
          <w:spacing w:val="-3"/>
        </w:rPr>
        <w:t xml:space="preserve"> </w:t>
      </w:r>
      <w:r>
        <w:t>es la forma en que se muestra el cuerpo femenino en los medios de comunicación y cómo</w:t>
      </w:r>
      <w:del w:id="60" w:author="Karina Román Díaz" w:date="2023-09-25T23:12:00Z">
        <w:r w:rsidDel="001A787E">
          <w:delText xml:space="preserve"> se</w:delText>
        </w:r>
      </w:del>
      <w:r>
        <w:t xml:space="preserve"> el hecho de que una mujer aparezca en poca ropa en la</w:t>
      </w:r>
      <w:r>
        <w:rPr>
          <w:spacing w:val="-3"/>
        </w:rPr>
        <w:t xml:space="preserve"> </w:t>
      </w:r>
      <w:r>
        <w:t>portada</w:t>
      </w:r>
      <w:r>
        <w:rPr>
          <w:spacing w:val="-3"/>
        </w:rPr>
        <w:t xml:space="preserve"> </w:t>
      </w:r>
      <w:r>
        <w:t>continúa</w:t>
      </w:r>
      <w:r>
        <w:rPr>
          <w:spacing w:val="-3"/>
        </w:rPr>
        <w:t xml:space="preserve"> </w:t>
      </w:r>
      <w:r>
        <w:t>perpetuando</w:t>
      </w:r>
      <w:r>
        <w:rPr>
          <w:spacing w:val="-3"/>
        </w:rPr>
        <w:t xml:space="preserve"> </w:t>
      </w:r>
      <w:r>
        <w:t>que</w:t>
      </w:r>
      <w:r>
        <w:rPr>
          <w:spacing w:val="-3"/>
        </w:rPr>
        <w:t xml:space="preserve"> </w:t>
      </w:r>
      <w:r>
        <w:t>todas las mujeres estén sometidas a un sistema en donde sean vistas como un objeto.</w:t>
      </w:r>
    </w:p>
    <w:p w14:paraId="6666024F" w14:textId="2195538E" w:rsidR="008D29B6" w:rsidRDefault="00000000">
      <w:pPr>
        <w:pStyle w:val="Textoindependiente"/>
        <w:spacing w:line="360" w:lineRule="auto"/>
        <w:ind w:left="100" w:right="99"/>
        <w:jc w:val="both"/>
      </w:pPr>
      <w:r>
        <w:t xml:space="preserve">En la historia del arte existen desnudos desde la </w:t>
      </w:r>
      <w:del w:id="61" w:author="Karina Román Díaz" w:date="2023-09-25T23:12:00Z">
        <w:r w:rsidDel="001A787E">
          <w:delText>antiguedad</w:delText>
        </w:r>
      </w:del>
      <w:ins w:id="62" w:author="Karina Román Díaz" w:date="2023-09-25T23:12:00Z">
        <w:r w:rsidR="001A787E">
          <w:t>antigüedad</w:t>
        </w:r>
      </w:ins>
      <w:r>
        <w:rPr>
          <w:spacing w:val="-3"/>
        </w:rPr>
        <w:t xml:space="preserve"> </w:t>
      </w:r>
      <w:r>
        <w:t>clásica.</w:t>
      </w:r>
      <w:r>
        <w:rPr>
          <w:spacing w:val="-3"/>
        </w:rPr>
        <w:t xml:space="preserve"> </w:t>
      </w:r>
      <w:r>
        <w:t>Sin</w:t>
      </w:r>
      <w:r>
        <w:rPr>
          <w:spacing w:val="-3"/>
        </w:rPr>
        <w:t xml:space="preserve"> </w:t>
      </w:r>
      <w:r>
        <w:t>embargo,</w:t>
      </w:r>
      <w:r>
        <w:rPr>
          <w:spacing w:val="-3"/>
        </w:rPr>
        <w:t xml:space="preserve"> </w:t>
      </w:r>
      <w:r>
        <w:t>tomando</w:t>
      </w:r>
      <w:r>
        <w:rPr>
          <w:spacing w:val="-3"/>
        </w:rPr>
        <w:t xml:space="preserve"> </w:t>
      </w:r>
      <w:r>
        <w:t>en cuenta solo la historia de la pintura</w:t>
      </w:r>
      <w:ins w:id="63" w:author="Karina Román Díaz" w:date="2023-09-25T23:13:00Z">
        <w:r w:rsidR="001A787E">
          <w:t>,</w:t>
        </w:r>
      </w:ins>
      <w:r>
        <w:t xml:space="preserve"> existen más desnudos femeninos que masculinos. Esto podría no ser un problema si no fuese porque a lo largo de la historia la mujer ha quedado relegada y obtiene una posición distinta que el hombre.</w:t>
      </w:r>
    </w:p>
    <w:p w14:paraId="72738463" w14:textId="77777777" w:rsidR="008D29B6" w:rsidRDefault="00000000">
      <w:pPr>
        <w:pStyle w:val="Textoindependiente"/>
        <w:spacing w:line="360" w:lineRule="auto"/>
        <w:ind w:left="100" w:right="98"/>
        <w:jc w:val="both"/>
      </w:pPr>
      <w:r>
        <w:t>Sobre el desnudo femenino,</w:t>
      </w:r>
      <w:r>
        <w:rPr>
          <w:spacing w:val="-3"/>
        </w:rPr>
        <w:t xml:space="preserve"> </w:t>
      </w:r>
      <w:r>
        <w:t>John</w:t>
      </w:r>
      <w:r>
        <w:rPr>
          <w:spacing w:val="-3"/>
        </w:rPr>
        <w:t xml:space="preserve"> </w:t>
      </w:r>
      <w:r>
        <w:t>Ber</w:t>
      </w:r>
      <w:del w:id="64" w:author="Karina Román Díaz" w:date="2023-09-25T23:14:00Z">
        <w:r w:rsidDel="001A787E">
          <w:delText>b</w:delText>
        </w:r>
      </w:del>
      <w:r>
        <w:t>g</w:t>
      </w:r>
      <w:del w:id="65" w:author="Karina Román Díaz" w:date="2023-09-25T23:14:00Z">
        <w:r w:rsidDel="001A787E">
          <w:delText>u</w:delText>
        </w:r>
      </w:del>
      <w:r>
        <w:t>er</w:t>
      </w:r>
      <w:r>
        <w:rPr>
          <w:spacing w:val="-3"/>
        </w:rPr>
        <w:t xml:space="preserve"> </w:t>
      </w:r>
      <w:r>
        <w:t>menciona</w:t>
      </w:r>
      <w:r>
        <w:rPr>
          <w:spacing w:val="-3"/>
        </w:rPr>
        <w:t xml:space="preserve"> </w:t>
      </w:r>
      <w:r>
        <w:t>en</w:t>
      </w:r>
      <w:r>
        <w:rPr>
          <w:spacing w:val="-3"/>
        </w:rPr>
        <w:t xml:space="preserve"> </w:t>
      </w:r>
      <w:r>
        <w:t>“Formas</w:t>
      </w:r>
      <w:r>
        <w:rPr>
          <w:spacing w:val="-3"/>
        </w:rPr>
        <w:t xml:space="preserve"> </w:t>
      </w:r>
      <w:r>
        <w:t>de</w:t>
      </w:r>
      <w:r>
        <w:rPr>
          <w:spacing w:val="-3"/>
        </w:rPr>
        <w:t xml:space="preserve"> </w:t>
      </w:r>
      <w:r>
        <w:t>ver”</w:t>
      </w:r>
      <w:r>
        <w:rPr>
          <w:spacing w:val="-3"/>
        </w:rPr>
        <w:t xml:space="preserve"> </w:t>
      </w:r>
      <w:r>
        <w:t>que</w:t>
      </w:r>
      <w:r>
        <w:rPr>
          <w:spacing w:val="-3"/>
        </w:rPr>
        <w:t xml:space="preserve"> </w:t>
      </w:r>
      <w:r>
        <w:t>las</w:t>
      </w:r>
      <w:r>
        <w:rPr>
          <w:spacing w:val="-3"/>
        </w:rPr>
        <w:t xml:space="preserve"> </w:t>
      </w:r>
      <w:r>
        <w:t>mujeres</w:t>
      </w:r>
      <w:r>
        <w:rPr>
          <w:spacing w:val="-3"/>
        </w:rPr>
        <w:t xml:space="preserve"> </w:t>
      </w:r>
      <w:r>
        <w:t>en</w:t>
      </w:r>
      <w:r>
        <w:rPr>
          <w:spacing w:val="-3"/>
        </w:rPr>
        <w:t xml:space="preserve"> </w:t>
      </w:r>
      <w:r>
        <w:t>la pintura tienen una posición de sumisión retratable</w:t>
      </w:r>
      <w:r>
        <w:rPr>
          <w:spacing w:val="-3"/>
        </w:rPr>
        <w:t xml:space="preserve"> </w:t>
      </w:r>
      <w:r>
        <w:t>porque</w:t>
      </w:r>
      <w:r>
        <w:rPr>
          <w:spacing w:val="-3"/>
        </w:rPr>
        <w:t xml:space="preserve"> </w:t>
      </w:r>
      <w:r>
        <w:t>hace</w:t>
      </w:r>
      <w:r>
        <w:rPr>
          <w:spacing w:val="-3"/>
        </w:rPr>
        <w:t xml:space="preserve"> </w:t>
      </w:r>
      <w:r>
        <w:t>que</w:t>
      </w:r>
      <w:r>
        <w:rPr>
          <w:spacing w:val="-3"/>
        </w:rPr>
        <w:t xml:space="preserve"> </w:t>
      </w:r>
      <w:r>
        <w:t>el</w:t>
      </w:r>
      <w:r>
        <w:rPr>
          <w:spacing w:val="-3"/>
        </w:rPr>
        <w:t xml:space="preserve"> </w:t>
      </w:r>
      <w:r>
        <w:t>espectador</w:t>
      </w:r>
      <w:r>
        <w:rPr>
          <w:spacing w:val="-3"/>
        </w:rPr>
        <w:t xml:space="preserve"> </w:t>
      </w:r>
      <w:r>
        <w:t>se</w:t>
      </w:r>
      <w:r>
        <w:rPr>
          <w:spacing w:val="-3"/>
        </w:rPr>
        <w:t xml:space="preserve"> </w:t>
      </w:r>
      <w:r>
        <w:t>sienta</w:t>
      </w:r>
      <w:r>
        <w:rPr>
          <w:spacing w:val="-3"/>
        </w:rPr>
        <w:t xml:space="preserve"> </w:t>
      </w:r>
      <w:r>
        <w:t xml:space="preserve">con cierto poder y dominación sobre ellas, incluso en los cuadros donde aparece la figura del amante masculino pareciera que las miradas y posiciones femeninas solo le den atención al espectador, que él llama “espectador-dominante”. </w:t>
      </w:r>
      <w:commentRangeStart w:id="66"/>
      <w:r>
        <w:t>Haciendo analogía con las portadas de “La Cuarta”, los cuerpos femeninos que se exponen están a disposición</w:t>
      </w:r>
      <w:r>
        <w:rPr>
          <w:spacing w:val="-3"/>
        </w:rPr>
        <w:t xml:space="preserve"> </w:t>
      </w:r>
      <w:r>
        <w:t>del</w:t>
      </w:r>
      <w:r>
        <w:rPr>
          <w:spacing w:val="-3"/>
        </w:rPr>
        <w:t xml:space="preserve"> </w:t>
      </w:r>
      <w:r>
        <w:t>comprador</w:t>
      </w:r>
      <w:r>
        <w:rPr>
          <w:spacing w:val="-3"/>
        </w:rPr>
        <w:t xml:space="preserve"> </w:t>
      </w:r>
      <w:r>
        <w:t>a</w:t>
      </w:r>
      <w:r>
        <w:rPr>
          <w:spacing w:val="-3"/>
        </w:rPr>
        <w:t xml:space="preserve"> </w:t>
      </w:r>
      <w:r>
        <w:t>ver</w:t>
      </w:r>
      <w:r>
        <w:rPr>
          <w:spacing w:val="-3"/>
        </w:rPr>
        <w:t xml:space="preserve"> </w:t>
      </w:r>
      <w:r>
        <w:t>si</w:t>
      </w:r>
      <w:r>
        <w:rPr>
          <w:spacing w:val="-3"/>
        </w:rPr>
        <w:t xml:space="preserve"> </w:t>
      </w:r>
      <w:r>
        <w:t>son suficientes para hacer que compren el periódico.</w:t>
      </w:r>
      <w:commentRangeEnd w:id="66"/>
      <w:r w:rsidR="001A787E">
        <w:rPr>
          <w:rStyle w:val="Refdecomentario"/>
        </w:rPr>
        <w:commentReference w:id="66"/>
      </w:r>
    </w:p>
    <w:p w14:paraId="54AAB530" w14:textId="77777777" w:rsidR="008D29B6" w:rsidRDefault="008D29B6">
      <w:pPr>
        <w:pStyle w:val="Textoindependiente"/>
        <w:spacing w:before="11"/>
        <w:rPr>
          <w:sz w:val="32"/>
        </w:rPr>
      </w:pPr>
    </w:p>
    <w:p w14:paraId="33F5C995" w14:textId="0832F3C0" w:rsidR="008D29B6" w:rsidRDefault="00000000">
      <w:pPr>
        <w:pStyle w:val="Prrafodelista"/>
        <w:numPr>
          <w:ilvl w:val="0"/>
          <w:numId w:val="1"/>
        </w:numPr>
        <w:tabs>
          <w:tab w:val="left" w:pos="819"/>
        </w:tabs>
        <w:spacing w:line="360" w:lineRule="auto"/>
        <w:ind w:right="99" w:firstLine="360"/>
      </w:pPr>
      <w:r>
        <w:rPr>
          <w:rFonts w:ascii="Arial" w:hAnsi="Arial"/>
          <w:i/>
        </w:rPr>
        <w:t xml:space="preserve">Solo apuntes sobre el desnudo femenino para tener en cuenta en el cuerpo del informe: </w:t>
      </w:r>
      <w:r>
        <w:t>En</w:t>
      </w:r>
      <w:r>
        <w:rPr>
          <w:spacing w:val="26"/>
        </w:rPr>
        <w:t xml:space="preserve"> </w:t>
      </w:r>
      <w:r>
        <w:t>el</w:t>
      </w:r>
      <w:r>
        <w:rPr>
          <w:spacing w:val="26"/>
        </w:rPr>
        <w:t xml:space="preserve"> </w:t>
      </w:r>
      <w:r>
        <w:t>documental</w:t>
      </w:r>
      <w:r>
        <w:rPr>
          <w:spacing w:val="26"/>
        </w:rPr>
        <w:t xml:space="preserve"> </w:t>
      </w:r>
      <w:r>
        <w:t>Berger conversa con un grupo de mujeres acerca de la perspectiva de ellas en</w:t>
      </w:r>
      <w:r>
        <w:rPr>
          <w:spacing w:val="27"/>
        </w:rPr>
        <w:t xml:space="preserve"> </w:t>
      </w:r>
      <w:r>
        <w:t>cuanto</w:t>
      </w:r>
      <w:r>
        <w:rPr>
          <w:spacing w:val="27"/>
        </w:rPr>
        <w:t xml:space="preserve"> </w:t>
      </w:r>
      <w:r>
        <w:t>a</w:t>
      </w:r>
      <w:r>
        <w:rPr>
          <w:spacing w:val="27"/>
        </w:rPr>
        <w:t xml:space="preserve"> </w:t>
      </w:r>
      <w:r>
        <w:t>los</w:t>
      </w:r>
      <w:r>
        <w:rPr>
          <w:spacing w:val="27"/>
        </w:rPr>
        <w:t xml:space="preserve"> </w:t>
      </w:r>
      <w:r>
        <w:t>desnudos</w:t>
      </w:r>
      <w:r>
        <w:rPr>
          <w:spacing w:val="27"/>
        </w:rPr>
        <w:t xml:space="preserve"> </w:t>
      </w:r>
      <w:r>
        <w:t>y</w:t>
      </w:r>
      <w:r>
        <w:rPr>
          <w:spacing w:val="27"/>
        </w:rPr>
        <w:t xml:space="preserve"> </w:t>
      </w:r>
      <w:r>
        <w:t>concluyen</w:t>
      </w:r>
      <w:r>
        <w:rPr>
          <w:spacing w:val="27"/>
        </w:rPr>
        <w:t xml:space="preserve"> </w:t>
      </w:r>
      <w:r>
        <w:t>en</w:t>
      </w:r>
      <w:r>
        <w:rPr>
          <w:spacing w:val="27"/>
        </w:rPr>
        <w:t xml:space="preserve"> </w:t>
      </w:r>
      <w:r>
        <w:t>que</w:t>
      </w:r>
      <w:r>
        <w:rPr>
          <w:spacing w:val="27"/>
        </w:rPr>
        <w:t xml:space="preserve"> </w:t>
      </w:r>
      <w:r>
        <w:t>no</w:t>
      </w:r>
      <w:r>
        <w:rPr>
          <w:spacing w:val="27"/>
        </w:rPr>
        <w:t xml:space="preserve"> </w:t>
      </w:r>
      <w:r>
        <w:t>se</w:t>
      </w:r>
      <w:r>
        <w:rPr>
          <w:spacing w:val="27"/>
        </w:rPr>
        <w:t xml:space="preserve"> </w:t>
      </w:r>
      <w:r>
        <w:t>sienten identificadas debido a</w:t>
      </w:r>
      <w:del w:id="67" w:author="Karina Román Díaz" w:date="2023-09-25T23:16:00Z">
        <w:r w:rsidDel="001A787E">
          <w:delText xml:space="preserve"> a</w:delText>
        </w:r>
      </w:del>
      <w:r>
        <w:t xml:space="preserve"> que las proporciones del cuerpo les parecen muy distintas a ellas mismas (solo la pintura puede</w:t>
      </w:r>
      <w:r>
        <w:rPr>
          <w:spacing w:val="-3"/>
        </w:rPr>
        <w:t xml:space="preserve"> </w:t>
      </w:r>
      <w:r>
        <w:t>hacer esto,</w:t>
      </w:r>
      <w:r>
        <w:rPr>
          <w:spacing w:val="27"/>
        </w:rPr>
        <w:t xml:space="preserve"> </w:t>
      </w:r>
      <w:r>
        <w:t>no</w:t>
      </w:r>
      <w:r>
        <w:rPr>
          <w:spacing w:val="27"/>
        </w:rPr>
        <w:t xml:space="preserve"> </w:t>
      </w:r>
      <w:r>
        <w:t>una</w:t>
      </w:r>
      <w:r>
        <w:rPr>
          <w:spacing w:val="27"/>
        </w:rPr>
        <w:t xml:space="preserve"> </w:t>
      </w:r>
      <w:r>
        <w:t>foto)</w:t>
      </w:r>
      <w:r>
        <w:rPr>
          <w:spacing w:val="27"/>
        </w:rPr>
        <w:t xml:space="preserve"> </w:t>
      </w:r>
      <w:r>
        <w:t>y</w:t>
      </w:r>
      <w:r>
        <w:rPr>
          <w:spacing w:val="27"/>
        </w:rPr>
        <w:t xml:space="preserve"> </w:t>
      </w:r>
      <w:r>
        <w:t>además</w:t>
      </w:r>
      <w:r>
        <w:rPr>
          <w:spacing w:val="27"/>
        </w:rPr>
        <w:t xml:space="preserve"> </w:t>
      </w:r>
      <w:r>
        <w:t>no</w:t>
      </w:r>
      <w:r>
        <w:rPr>
          <w:spacing w:val="27"/>
        </w:rPr>
        <w:t xml:space="preserve"> </w:t>
      </w:r>
      <w:r>
        <w:t>están</w:t>
      </w:r>
      <w:r>
        <w:rPr>
          <w:spacing w:val="27"/>
        </w:rPr>
        <w:t xml:space="preserve"> </w:t>
      </w:r>
      <w:r>
        <w:t>de</w:t>
      </w:r>
      <w:r>
        <w:rPr>
          <w:spacing w:val="27"/>
        </w:rPr>
        <w:t xml:space="preserve"> </w:t>
      </w:r>
      <w:r>
        <w:t>acuerdo</w:t>
      </w:r>
      <w:r>
        <w:rPr>
          <w:spacing w:val="27"/>
        </w:rPr>
        <w:t xml:space="preserve"> </w:t>
      </w:r>
      <w:r>
        <w:t>con la pasividad de las poses, sienten que falta</w:t>
      </w:r>
      <w:r>
        <w:rPr>
          <w:spacing w:val="40"/>
        </w:rPr>
        <w:t xml:space="preserve"> </w:t>
      </w:r>
      <w:r>
        <w:t>acción</w:t>
      </w:r>
      <w:r>
        <w:rPr>
          <w:spacing w:val="40"/>
        </w:rPr>
        <w:t xml:space="preserve"> </w:t>
      </w:r>
      <w:r>
        <w:t>y</w:t>
      </w:r>
      <w:r>
        <w:rPr>
          <w:spacing w:val="40"/>
        </w:rPr>
        <w:t xml:space="preserve"> </w:t>
      </w:r>
      <w:r>
        <w:t>dinamismo,</w:t>
      </w:r>
      <w:r>
        <w:rPr>
          <w:spacing w:val="40"/>
        </w:rPr>
        <w:t xml:space="preserve"> </w:t>
      </w:r>
      <w:r>
        <w:t>incluso</w:t>
      </w:r>
      <w:r>
        <w:rPr>
          <w:spacing w:val="40"/>
        </w:rPr>
        <w:t xml:space="preserve"> </w:t>
      </w:r>
      <w:r>
        <w:t>en escenas retratadas sobre accionar pareciera que están para ser vistas y</w:t>
      </w:r>
      <w:r>
        <w:rPr>
          <w:spacing w:val="-3"/>
        </w:rPr>
        <w:t xml:space="preserve"> </w:t>
      </w:r>
      <w:r>
        <w:t>complacer</w:t>
      </w:r>
      <w:r>
        <w:rPr>
          <w:spacing w:val="-3"/>
        </w:rPr>
        <w:t xml:space="preserve"> </w:t>
      </w:r>
      <w:r>
        <w:t>la</w:t>
      </w:r>
      <w:r>
        <w:rPr>
          <w:spacing w:val="-3"/>
        </w:rPr>
        <w:t xml:space="preserve"> </w:t>
      </w:r>
      <w:r>
        <w:t>mirada</w:t>
      </w:r>
      <w:r>
        <w:rPr>
          <w:spacing w:val="-3"/>
        </w:rPr>
        <w:t xml:space="preserve"> </w:t>
      </w:r>
      <w:r>
        <w:t>masculina.</w:t>
      </w:r>
      <w:r>
        <w:rPr>
          <w:spacing w:val="-3"/>
        </w:rPr>
        <w:t xml:space="preserve"> </w:t>
      </w:r>
      <w:r>
        <w:t>De</w:t>
      </w:r>
      <w:r>
        <w:rPr>
          <w:spacing w:val="-3"/>
        </w:rPr>
        <w:t xml:space="preserve"> </w:t>
      </w:r>
      <w:r>
        <w:t>esta</w:t>
      </w:r>
      <w:r>
        <w:rPr>
          <w:spacing w:val="-3"/>
        </w:rPr>
        <w:t xml:space="preserve"> </w:t>
      </w:r>
      <w:r>
        <w:t>manera,</w:t>
      </w:r>
      <w:r>
        <w:rPr>
          <w:spacing w:val="-3"/>
        </w:rPr>
        <w:t xml:space="preserve"> </w:t>
      </w:r>
      <w:r>
        <w:t>se</w:t>
      </w:r>
      <w:r>
        <w:rPr>
          <w:spacing w:val="-3"/>
        </w:rPr>
        <w:t xml:space="preserve"> </w:t>
      </w:r>
      <w:r>
        <w:t>han</w:t>
      </w:r>
      <w:r>
        <w:rPr>
          <w:spacing w:val="-3"/>
        </w:rPr>
        <w:t xml:space="preserve"> </w:t>
      </w:r>
      <w:r>
        <w:t>percibido</w:t>
      </w:r>
      <w:r>
        <w:rPr>
          <w:spacing w:val="-3"/>
        </w:rPr>
        <w:t xml:space="preserve"> </w:t>
      </w:r>
      <w:r>
        <w:t>a</w:t>
      </w:r>
      <w:r>
        <w:rPr>
          <w:spacing w:val="-3"/>
        </w:rPr>
        <w:t xml:space="preserve"> </w:t>
      </w:r>
      <w:r>
        <w:t>sí</w:t>
      </w:r>
      <w:r>
        <w:rPr>
          <w:spacing w:val="-3"/>
        </w:rPr>
        <w:t xml:space="preserve"> </w:t>
      </w:r>
      <w:r>
        <w:t>mismas como un “objeto llamativo” que intenta hacer y parecer algo.</w:t>
      </w:r>
    </w:p>
    <w:p w14:paraId="7743161E" w14:textId="77777777" w:rsidR="008D29B6" w:rsidRDefault="008D29B6">
      <w:pPr>
        <w:pStyle w:val="Textoindependiente"/>
        <w:rPr>
          <w:sz w:val="33"/>
        </w:rPr>
      </w:pPr>
    </w:p>
    <w:p w14:paraId="63B4778E" w14:textId="77777777" w:rsidR="008D29B6" w:rsidRDefault="00000000">
      <w:pPr>
        <w:pStyle w:val="Prrafodelista"/>
        <w:numPr>
          <w:ilvl w:val="0"/>
          <w:numId w:val="1"/>
        </w:numPr>
        <w:tabs>
          <w:tab w:val="left" w:pos="819"/>
        </w:tabs>
        <w:ind w:left="819" w:hanging="359"/>
        <w:rPr>
          <w:rFonts w:ascii="Arial" w:hAnsi="Arial"/>
          <w:i/>
        </w:rPr>
      </w:pPr>
      <w:r>
        <w:rPr>
          <w:rFonts w:ascii="Arial" w:hAnsi="Arial"/>
          <w:i/>
        </w:rPr>
        <w:t>Experiencia</w:t>
      </w:r>
      <w:r>
        <w:rPr>
          <w:rFonts w:ascii="Arial" w:hAnsi="Arial"/>
          <w:i/>
          <w:spacing w:val="-8"/>
        </w:rPr>
        <w:t xml:space="preserve"> </w:t>
      </w:r>
      <w:r>
        <w:rPr>
          <w:rFonts w:ascii="Arial" w:hAnsi="Arial"/>
          <w:i/>
        </w:rPr>
        <w:t>personal</w:t>
      </w:r>
      <w:r>
        <w:rPr>
          <w:rFonts w:ascii="Arial" w:hAnsi="Arial"/>
          <w:i/>
          <w:spacing w:val="-8"/>
        </w:rPr>
        <w:t xml:space="preserve"> </w:t>
      </w:r>
      <w:r>
        <w:rPr>
          <w:rFonts w:ascii="Arial" w:hAnsi="Arial"/>
          <w:i/>
        </w:rPr>
        <w:t>para</w:t>
      </w:r>
      <w:r>
        <w:rPr>
          <w:rFonts w:ascii="Arial" w:hAnsi="Arial"/>
          <w:i/>
          <w:spacing w:val="-7"/>
        </w:rPr>
        <w:t xml:space="preserve"> </w:t>
      </w:r>
      <w:r>
        <w:rPr>
          <w:rFonts w:ascii="Arial" w:hAnsi="Arial"/>
          <w:i/>
          <w:spacing w:val="-2"/>
        </w:rPr>
        <w:t>mencionar:</w:t>
      </w:r>
    </w:p>
    <w:p w14:paraId="1D5B69C4" w14:textId="303C31A9" w:rsidR="008D29B6" w:rsidRDefault="00000000">
      <w:pPr>
        <w:pStyle w:val="Textoindependiente"/>
        <w:spacing w:before="127" w:line="360" w:lineRule="auto"/>
        <w:ind w:left="100" w:right="98"/>
        <w:jc w:val="both"/>
      </w:pPr>
      <w:r>
        <w:t>Validarme a</w:t>
      </w:r>
      <w:r>
        <w:rPr>
          <w:spacing w:val="-4"/>
        </w:rPr>
        <w:t xml:space="preserve"> </w:t>
      </w:r>
      <w:r>
        <w:t>través</w:t>
      </w:r>
      <w:r>
        <w:rPr>
          <w:spacing w:val="-4"/>
        </w:rPr>
        <w:t xml:space="preserve"> </w:t>
      </w:r>
      <w:r>
        <w:t>de</w:t>
      </w:r>
      <w:r>
        <w:rPr>
          <w:spacing w:val="-4"/>
        </w:rPr>
        <w:t xml:space="preserve"> </w:t>
      </w:r>
      <w:r>
        <w:t>mi</w:t>
      </w:r>
      <w:r>
        <w:rPr>
          <w:spacing w:val="-4"/>
        </w:rPr>
        <w:t xml:space="preserve"> </w:t>
      </w:r>
      <w:r>
        <w:t>físico</w:t>
      </w:r>
      <w:r>
        <w:rPr>
          <w:spacing w:val="-4"/>
        </w:rPr>
        <w:t xml:space="preserve"> </w:t>
      </w:r>
      <w:r>
        <w:t>es</w:t>
      </w:r>
      <w:r>
        <w:rPr>
          <w:spacing w:val="-4"/>
        </w:rPr>
        <w:t xml:space="preserve"> </w:t>
      </w:r>
      <w:r>
        <w:t>una</w:t>
      </w:r>
      <w:r>
        <w:rPr>
          <w:spacing w:val="-4"/>
        </w:rPr>
        <w:t xml:space="preserve"> </w:t>
      </w:r>
      <w:r>
        <w:t>lucha</w:t>
      </w:r>
      <w:r>
        <w:rPr>
          <w:spacing w:val="-4"/>
        </w:rPr>
        <w:t xml:space="preserve"> </w:t>
      </w:r>
      <w:r>
        <w:t>diaria.</w:t>
      </w:r>
      <w:r>
        <w:rPr>
          <w:spacing w:val="-4"/>
        </w:rPr>
        <w:t xml:space="preserve"> </w:t>
      </w:r>
      <w:r>
        <w:t>No</w:t>
      </w:r>
      <w:r>
        <w:rPr>
          <w:spacing w:val="-4"/>
        </w:rPr>
        <w:t xml:space="preserve"> </w:t>
      </w:r>
      <w:r>
        <w:t>basta</w:t>
      </w:r>
      <w:r>
        <w:rPr>
          <w:spacing w:val="-4"/>
        </w:rPr>
        <w:t xml:space="preserve"> </w:t>
      </w:r>
      <w:r>
        <w:t>con</w:t>
      </w:r>
      <w:r>
        <w:rPr>
          <w:spacing w:val="-4"/>
        </w:rPr>
        <w:t xml:space="preserve"> </w:t>
      </w:r>
      <w:r>
        <w:t>intentar</w:t>
      </w:r>
      <w:r>
        <w:rPr>
          <w:spacing w:val="-4"/>
        </w:rPr>
        <w:t xml:space="preserve"> </w:t>
      </w:r>
      <w:r>
        <w:t>ser</w:t>
      </w:r>
      <w:r>
        <w:rPr>
          <w:spacing w:val="-4"/>
        </w:rPr>
        <w:t xml:space="preserve"> </w:t>
      </w:r>
      <w:r>
        <w:t>bonita,</w:t>
      </w:r>
      <w:r>
        <w:rPr>
          <w:spacing w:val="-4"/>
        </w:rPr>
        <w:t xml:space="preserve"> </w:t>
      </w:r>
      <w:r>
        <w:t>pues</w:t>
      </w:r>
      <w:r>
        <w:rPr>
          <w:spacing w:val="-4"/>
        </w:rPr>
        <w:t xml:space="preserve"> </w:t>
      </w:r>
      <w:r>
        <w:t xml:space="preserve">siento casi necesario tener que recurrir a </w:t>
      </w:r>
      <w:proofErr w:type="spellStart"/>
      <w:r>
        <w:t>hipersexualizarme</w:t>
      </w:r>
      <w:proofErr w:type="spellEnd"/>
      <w:r>
        <w:t xml:space="preserve"> para conseguir un poco de atención </w:t>
      </w:r>
      <w:del w:id="68" w:author="Karina Román Díaz" w:date="2023-09-25T23:16:00Z">
        <w:r w:rsidDel="001A787E">
          <w:delText>sobretodo</w:delText>
        </w:r>
      </w:del>
      <w:ins w:id="69" w:author="Karina Román Díaz" w:date="2023-09-25T23:16:00Z">
        <w:r w:rsidR="001A787E">
          <w:t>sobre todo</w:t>
        </w:r>
      </w:ins>
      <w:r>
        <w:t xml:space="preserve"> masculina. Sinceramente no sé desde dónde</w:t>
      </w:r>
      <w:r>
        <w:rPr>
          <w:spacing w:val="-3"/>
        </w:rPr>
        <w:t xml:space="preserve"> </w:t>
      </w:r>
      <w:r>
        <w:t>surge</w:t>
      </w:r>
      <w:r>
        <w:rPr>
          <w:spacing w:val="-3"/>
        </w:rPr>
        <w:t xml:space="preserve"> </w:t>
      </w:r>
      <w:r>
        <w:t>esta</w:t>
      </w:r>
      <w:r>
        <w:rPr>
          <w:spacing w:val="-3"/>
        </w:rPr>
        <w:t xml:space="preserve"> </w:t>
      </w:r>
      <w:r>
        <w:t>idea</w:t>
      </w:r>
      <w:r>
        <w:rPr>
          <w:spacing w:val="-3"/>
        </w:rPr>
        <w:t xml:space="preserve"> </w:t>
      </w:r>
      <w:r>
        <w:t>de</w:t>
      </w:r>
      <w:r>
        <w:rPr>
          <w:spacing w:val="-3"/>
        </w:rPr>
        <w:t xml:space="preserve"> </w:t>
      </w:r>
      <w:r>
        <w:t>necesitar</w:t>
      </w:r>
      <w:r>
        <w:rPr>
          <w:spacing w:val="-3"/>
        </w:rPr>
        <w:t xml:space="preserve"> </w:t>
      </w:r>
      <w:r>
        <w:t>validación constantemente y no poder llenarla con el simple existir, solo necesito encajar. Repetir estos patrones</w:t>
      </w:r>
      <w:r>
        <w:rPr>
          <w:spacing w:val="72"/>
        </w:rPr>
        <w:t xml:space="preserve"> </w:t>
      </w:r>
      <w:r>
        <w:t>de</w:t>
      </w:r>
      <w:r>
        <w:rPr>
          <w:spacing w:val="72"/>
        </w:rPr>
        <w:t xml:space="preserve"> </w:t>
      </w:r>
      <w:r>
        <w:t>mostrar</w:t>
      </w:r>
      <w:r>
        <w:rPr>
          <w:spacing w:val="72"/>
        </w:rPr>
        <w:t xml:space="preserve"> </w:t>
      </w:r>
      <w:r>
        <w:t>mujeres</w:t>
      </w:r>
      <w:r>
        <w:rPr>
          <w:spacing w:val="72"/>
        </w:rPr>
        <w:t xml:space="preserve"> </w:t>
      </w:r>
      <w:r>
        <w:t>en</w:t>
      </w:r>
      <w:r>
        <w:rPr>
          <w:spacing w:val="72"/>
        </w:rPr>
        <w:t xml:space="preserve"> </w:t>
      </w:r>
      <w:r>
        <w:t>poca</w:t>
      </w:r>
      <w:r>
        <w:rPr>
          <w:spacing w:val="40"/>
        </w:rPr>
        <w:t xml:space="preserve"> </w:t>
      </w:r>
      <w:r>
        <w:t>ropa</w:t>
      </w:r>
      <w:r>
        <w:rPr>
          <w:spacing w:val="40"/>
        </w:rPr>
        <w:t xml:space="preserve"> </w:t>
      </w:r>
      <w:r>
        <w:t>para</w:t>
      </w:r>
      <w:r>
        <w:rPr>
          <w:spacing w:val="40"/>
        </w:rPr>
        <w:t xml:space="preserve"> </w:t>
      </w:r>
      <w:r>
        <w:t>promocionar</w:t>
      </w:r>
      <w:r>
        <w:rPr>
          <w:spacing w:val="40"/>
        </w:rPr>
        <w:t xml:space="preserve"> </w:t>
      </w:r>
      <w:r>
        <w:t>productos</w:t>
      </w:r>
      <w:r>
        <w:rPr>
          <w:spacing w:val="40"/>
        </w:rPr>
        <w:t xml:space="preserve"> </w:t>
      </w:r>
      <w:r>
        <w:t>funciona</w:t>
      </w:r>
      <w:r>
        <w:rPr>
          <w:spacing w:val="40"/>
        </w:rPr>
        <w:t xml:space="preserve"> </w:t>
      </w:r>
      <w:r>
        <w:t>para</w:t>
      </w:r>
      <w:r>
        <w:rPr>
          <w:spacing w:val="40"/>
        </w:rPr>
        <w:t xml:space="preserve"> </w:t>
      </w:r>
      <w:r>
        <w:t>la</w:t>
      </w:r>
    </w:p>
    <w:p w14:paraId="56F53C40" w14:textId="77777777" w:rsidR="008D29B6" w:rsidRDefault="008D29B6">
      <w:pPr>
        <w:spacing w:line="360" w:lineRule="auto"/>
        <w:jc w:val="both"/>
        <w:sectPr w:rsidR="008D29B6">
          <w:pgSz w:w="12240" w:h="15840"/>
          <w:pgMar w:top="1380" w:right="1300" w:bottom="280" w:left="1340" w:header="720" w:footer="720" w:gutter="0"/>
          <w:cols w:space="720"/>
        </w:sectPr>
      </w:pPr>
    </w:p>
    <w:p w14:paraId="191537FF" w14:textId="3300FD98" w:rsidR="008D29B6" w:rsidRDefault="00000000">
      <w:pPr>
        <w:pStyle w:val="Textoindependiente"/>
        <w:spacing w:before="80" w:line="360" w:lineRule="auto"/>
        <w:ind w:left="100" w:right="102"/>
        <w:jc w:val="both"/>
      </w:pPr>
      <w:r>
        <w:lastRenderedPageBreak/>
        <w:t>sociedad masculina, pues siente deseo de la mujer como del producto. Sin embargo, como mujer siento una constante aspiración a aquella imagen como si lo más</w:t>
      </w:r>
      <w:r>
        <w:rPr>
          <w:spacing w:val="-3"/>
        </w:rPr>
        <w:t xml:space="preserve"> </w:t>
      </w:r>
      <w:r>
        <w:t>importante</w:t>
      </w:r>
      <w:r>
        <w:rPr>
          <w:spacing w:val="-3"/>
        </w:rPr>
        <w:t xml:space="preserve"> </w:t>
      </w:r>
      <w:r>
        <w:t>fuera</w:t>
      </w:r>
      <w:r>
        <w:rPr>
          <w:spacing w:val="-3"/>
        </w:rPr>
        <w:t xml:space="preserve"> </w:t>
      </w:r>
      <w:r>
        <w:t>ser</w:t>
      </w:r>
      <w:r>
        <w:rPr>
          <w:spacing w:val="-3"/>
        </w:rPr>
        <w:t xml:space="preserve"> </w:t>
      </w:r>
      <w:r>
        <w:t>el objeto de deseo de un hombre. Y no me extraña desear eso si constantemente la publicidad</w:t>
      </w:r>
      <w:r>
        <w:rPr>
          <w:spacing w:val="40"/>
        </w:rPr>
        <w:t xml:space="preserve"> </w:t>
      </w:r>
      <w:r>
        <w:t xml:space="preserve">con la que crecí se configuraba de esa manera. Hoy en día existen redes feministas que denuncian esta forma de hacer </w:t>
      </w:r>
      <w:del w:id="70" w:author="Karina Román Díaz" w:date="2023-09-25T23:17:00Z">
        <w:r w:rsidDel="001A787E">
          <w:delText>publicidad</w:delText>
        </w:r>
      </w:del>
      <w:ins w:id="71" w:author="Karina Román Díaz" w:date="2023-09-25T23:17:00Z">
        <w:r w:rsidR="001A787E">
          <w:t>publicidad,</w:t>
        </w:r>
      </w:ins>
      <w:r>
        <w:t xml:space="preserve"> pero muchas personas crecimos con la idea de que una mujer necesita ser validada de manera externa.</w:t>
      </w:r>
    </w:p>
    <w:p w14:paraId="5E11F5D2" w14:textId="3EAB7CC1" w:rsidR="008D29B6" w:rsidRDefault="00000000">
      <w:pPr>
        <w:pStyle w:val="Textoindependiente"/>
        <w:spacing w:line="360" w:lineRule="auto"/>
        <w:ind w:left="100" w:right="98"/>
        <w:jc w:val="both"/>
      </w:pPr>
      <w:r>
        <w:t xml:space="preserve">Cuando se deje de ver el cuerpo femenino en su pasividad para ser </w:t>
      </w:r>
      <w:del w:id="72" w:author="Karina Román Díaz" w:date="2023-09-25T23:18:00Z">
        <w:r w:rsidDel="001A787E">
          <w:delText>poseida</w:delText>
        </w:r>
      </w:del>
      <w:ins w:id="73" w:author="Karina Román Díaz" w:date="2023-09-25T23:18:00Z">
        <w:r w:rsidR="001A787E">
          <w:t>poseída</w:t>
        </w:r>
      </w:ins>
      <w:r>
        <w:t xml:space="preserve">, es probable que dejen de existir delitos en los cuales el abuso de poder sobre los cuerpos feminizados que transmiten una imagen de </w:t>
      </w:r>
      <w:commentRangeStart w:id="74"/>
      <w:commentRangeStart w:id="75"/>
      <w:r>
        <w:t>disponibilidad</w:t>
      </w:r>
      <w:commentRangeEnd w:id="74"/>
      <w:r w:rsidR="001A787E">
        <w:rPr>
          <w:rStyle w:val="Refdecomentario"/>
        </w:rPr>
        <w:commentReference w:id="74"/>
      </w:r>
      <w:commentRangeEnd w:id="75"/>
      <w:r w:rsidR="001A787E">
        <w:rPr>
          <w:rStyle w:val="Refdecomentario"/>
        </w:rPr>
        <w:commentReference w:id="75"/>
      </w:r>
      <w:r>
        <w:t>.</w:t>
      </w:r>
    </w:p>
    <w:p w14:paraId="72105E5D" w14:textId="77777777" w:rsidR="008D29B6" w:rsidRDefault="008D29B6">
      <w:pPr>
        <w:spacing w:line="360" w:lineRule="auto"/>
        <w:jc w:val="both"/>
        <w:sectPr w:rsidR="008D29B6">
          <w:pgSz w:w="12240" w:h="15840"/>
          <w:pgMar w:top="1360" w:right="1300" w:bottom="280" w:left="1340" w:header="720" w:footer="720" w:gutter="0"/>
          <w:cols w:space="720"/>
        </w:sectPr>
      </w:pPr>
    </w:p>
    <w:p w14:paraId="79011742" w14:textId="77777777" w:rsidR="008D29B6" w:rsidRDefault="00000000">
      <w:pPr>
        <w:pStyle w:val="Ttulo1"/>
      </w:pPr>
      <w:r>
        <w:lastRenderedPageBreak/>
        <w:t>Espacio</w:t>
      </w:r>
      <w:r>
        <w:rPr>
          <w:spacing w:val="-4"/>
        </w:rPr>
        <w:t xml:space="preserve"> </w:t>
      </w:r>
      <w:r>
        <w:t>y</w:t>
      </w:r>
      <w:r>
        <w:rPr>
          <w:spacing w:val="-4"/>
        </w:rPr>
        <w:t xml:space="preserve"> </w:t>
      </w:r>
      <w:r>
        <w:rPr>
          <w:spacing w:val="-2"/>
        </w:rPr>
        <w:t>acción</w:t>
      </w:r>
    </w:p>
    <w:p w14:paraId="39E63A62" w14:textId="68E61208" w:rsidR="008D29B6" w:rsidRDefault="00000000">
      <w:pPr>
        <w:pStyle w:val="Textoindependiente"/>
        <w:spacing w:before="304" w:line="360" w:lineRule="auto"/>
        <w:ind w:left="100" w:right="99"/>
        <w:jc w:val="both"/>
      </w:pPr>
      <w:r>
        <w:t>Es importante mencionar que la obra</w:t>
      </w:r>
      <w:r>
        <w:rPr>
          <w:spacing w:val="-2"/>
        </w:rPr>
        <w:t xml:space="preserve"> </w:t>
      </w:r>
      <w:r>
        <w:t>tiene</w:t>
      </w:r>
      <w:r>
        <w:rPr>
          <w:spacing w:val="-2"/>
        </w:rPr>
        <w:t xml:space="preserve"> </w:t>
      </w:r>
      <w:r>
        <w:t>como</w:t>
      </w:r>
      <w:r>
        <w:rPr>
          <w:spacing w:val="-2"/>
        </w:rPr>
        <w:t xml:space="preserve"> </w:t>
      </w:r>
      <w:r>
        <w:t>referentes</w:t>
      </w:r>
      <w:r>
        <w:rPr>
          <w:spacing w:val="-2"/>
        </w:rPr>
        <w:t xml:space="preserve"> </w:t>
      </w:r>
      <w:r>
        <w:t>a</w:t>
      </w:r>
      <w:r>
        <w:rPr>
          <w:spacing w:val="-2"/>
        </w:rPr>
        <w:t xml:space="preserve"> </w:t>
      </w:r>
      <w:r>
        <w:t>dos</w:t>
      </w:r>
      <w:r>
        <w:rPr>
          <w:spacing w:val="-2"/>
        </w:rPr>
        <w:t xml:space="preserve"> </w:t>
      </w:r>
      <w:r>
        <w:t>artistas</w:t>
      </w:r>
      <w:r>
        <w:rPr>
          <w:spacing w:val="-2"/>
        </w:rPr>
        <w:t xml:space="preserve"> </w:t>
      </w:r>
      <w:r>
        <w:t>que</w:t>
      </w:r>
      <w:r>
        <w:rPr>
          <w:spacing w:val="-2"/>
        </w:rPr>
        <w:t xml:space="preserve"> </w:t>
      </w:r>
      <w:r>
        <w:t>ocupan</w:t>
      </w:r>
      <w:r>
        <w:rPr>
          <w:spacing w:val="-2"/>
        </w:rPr>
        <w:t xml:space="preserve"> </w:t>
      </w:r>
      <w:r>
        <w:t>el</w:t>
      </w:r>
      <w:r>
        <w:rPr>
          <w:spacing w:val="-2"/>
        </w:rPr>
        <w:t xml:space="preserve"> </w:t>
      </w:r>
      <w:r>
        <w:t>texto</w:t>
      </w:r>
      <w:r>
        <w:rPr>
          <w:spacing w:val="-2"/>
        </w:rPr>
        <w:t xml:space="preserve"> </w:t>
      </w:r>
      <w:r>
        <w:t xml:space="preserve">y lo ubican en el espacio público: Jenny Holzer y Alfredo </w:t>
      </w:r>
      <w:proofErr w:type="spellStart"/>
      <w:r>
        <w:t>Jaar</w:t>
      </w:r>
      <w:proofErr w:type="spellEnd"/>
      <w:r>
        <w:t>. Por una parte, Holzer tiene en</w:t>
      </w:r>
      <w:r>
        <w:rPr>
          <w:spacing w:val="-3"/>
        </w:rPr>
        <w:t xml:space="preserve"> </w:t>
      </w:r>
      <w:r>
        <w:t>su obra contenido de género y violencia y explora diferentes materialidades, desde el papel</w:t>
      </w:r>
      <w:r>
        <w:rPr>
          <w:spacing w:val="-3"/>
        </w:rPr>
        <w:t xml:space="preserve"> </w:t>
      </w:r>
      <w:r>
        <w:t>hasta los medios digitales,</w:t>
      </w:r>
      <w:r>
        <w:rPr>
          <w:spacing w:val="-3"/>
        </w:rPr>
        <w:t xml:space="preserve"> </w:t>
      </w:r>
      <w:r>
        <w:t>pues</w:t>
      </w:r>
      <w:r>
        <w:rPr>
          <w:spacing w:val="-3"/>
        </w:rPr>
        <w:t xml:space="preserve"> </w:t>
      </w:r>
      <w:r>
        <w:t>pega</w:t>
      </w:r>
      <w:r>
        <w:rPr>
          <w:spacing w:val="-3"/>
        </w:rPr>
        <w:t xml:space="preserve"> </w:t>
      </w:r>
      <w:r>
        <w:t>papeles</w:t>
      </w:r>
      <w:r>
        <w:rPr>
          <w:spacing w:val="-3"/>
        </w:rPr>
        <w:t xml:space="preserve"> </w:t>
      </w:r>
      <w:r>
        <w:t>escritos</w:t>
      </w:r>
      <w:r>
        <w:rPr>
          <w:spacing w:val="-3"/>
        </w:rPr>
        <w:t xml:space="preserve"> </w:t>
      </w:r>
      <w:r>
        <w:t>en</w:t>
      </w:r>
      <w:r>
        <w:rPr>
          <w:spacing w:val="-3"/>
        </w:rPr>
        <w:t xml:space="preserve"> </w:t>
      </w:r>
      <w:r>
        <w:t>la</w:t>
      </w:r>
      <w:r>
        <w:rPr>
          <w:spacing w:val="-3"/>
        </w:rPr>
        <w:t xml:space="preserve"> </w:t>
      </w:r>
      <w:r>
        <w:t>calle</w:t>
      </w:r>
      <w:r>
        <w:rPr>
          <w:spacing w:val="-3"/>
        </w:rPr>
        <w:t xml:space="preserve"> </w:t>
      </w:r>
      <w:r>
        <w:t>con</w:t>
      </w:r>
      <w:r>
        <w:rPr>
          <w:spacing w:val="-3"/>
        </w:rPr>
        <w:t xml:space="preserve"> </w:t>
      </w:r>
      <w:r>
        <w:t>frases</w:t>
      </w:r>
      <w:r>
        <w:rPr>
          <w:spacing w:val="-3"/>
        </w:rPr>
        <w:t xml:space="preserve"> </w:t>
      </w:r>
      <w:r>
        <w:t>sobre</w:t>
      </w:r>
      <w:r>
        <w:rPr>
          <w:spacing w:val="-3"/>
        </w:rPr>
        <w:t xml:space="preserve"> </w:t>
      </w:r>
      <w:r>
        <w:t>violencias</w:t>
      </w:r>
      <w:r>
        <w:rPr>
          <w:spacing w:val="-3"/>
        </w:rPr>
        <w:t xml:space="preserve"> </w:t>
      </w:r>
      <w:r>
        <w:t>e</w:t>
      </w:r>
      <w:r>
        <w:rPr>
          <w:spacing w:val="-3"/>
        </w:rPr>
        <w:t xml:space="preserve"> </w:t>
      </w:r>
      <w:r>
        <w:t xml:space="preserve">instala pantallas led con frases que se parecen a la publicidad. Por otro lado, </w:t>
      </w:r>
      <w:proofErr w:type="spellStart"/>
      <w:r>
        <w:t>Jaar</w:t>
      </w:r>
      <w:proofErr w:type="spellEnd"/>
      <w:r>
        <w:t xml:space="preserve"> se apropia de los espacios públicos para denunciar crisis sociales y cuestionamientos sobre la territorialidad ocupando el texto ya sea de manera informativa o como una invitación a </w:t>
      </w:r>
      <w:del w:id="76" w:author="Karina Román Díaz" w:date="2023-09-25T23:21:00Z">
        <w:r w:rsidDel="001A787E">
          <w:delText>reflexioar</w:delText>
        </w:r>
      </w:del>
      <w:ins w:id="77" w:author="Karina Román Díaz" w:date="2023-09-25T23:21:00Z">
        <w:r w:rsidR="001A787E">
          <w:t>reflexionar</w:t>
        </w:r>
      </w:ins>
      <w:r>
        <w:t>.</w:t>
      </w:r>
    </w:p>
    <w:p w14:paraId="505AA1BC" w14:textId="1D9C7FA5" w:rsidR="008D29B6" w:rsidRDefault="00000000">
      <w:pPr>
        <w:pStyle w:val="Textoindependiente"/>
        <w:spacing w:line="360" w:lineRule="auto"/>
        <w:ind w:left="100" w:right="102"/>
        <w:jc w:val="both"/>
      </w:pPr>
      <w:r>
        <w:t>En</w:t>
      </w:r>
      <w:r>
        <w:rPr>
          <w:spacing w:val="-3"/>
        </w:rPr>
        <w:t xml:space="preserve"> </w:t>
      </w:r>
      <w:r>
        <w:t>este</w:t>
      </w:r>
      <w:r>
        <w:rPr>
          <w:spacing w:val="-3"/>
        </w:rPr>
        <w:t xml:space="preserve"> </w:t>
      </w:r>
      <w:r>
        <w:t>contexto</w:t>
      </w:r>
      <w:r>
        <w:rPr>
          <w:spacing w:val="-3"/>
        </w:rPr>
        <w:t xml:space="preserve"> </w:t>
      </w:r>
      <w:r>
        <w:t>referencial,</w:t>
      </w:r>
      <w:r>
        <w:rPr>
          <w:spacing w:val="-3"/>
        </w:rPr>
        <w:t xml:space="preserve"> </w:t>
      </w:r>
      <w:r>
        <w:t>la</w:t>
      </w:r>
      <w:r>
        <w:rPr>
          <w:spacing w:val="-3"/>
        </w:rPr>
        <w:t xml:space="preserve"> </w:t>
      </w:r>
      <w:r>
        <w:t>obra</w:t>
      </w:r>
      <w:r>
        <w:rPr>
          <w:spacing w:val="-3"/>
        </w:rPr>
        <w:t xml:space="preserve"> </w:t>
      </w:r>
      <w:r>
        <w:t>explora</w:t>
      </w:r>
      <w:r>
        <w:rPr>
          <w:spacing w:val="-3"/>
        </w:rPr>
        <w:t xml:space="preserve"> </w:t>
      </w:r>
      <w:r>
        <w:t>el</w:t>
      </w:r>
      <w:r>
        <w:rPr>
          <w:spacing w:val="-3"/>
        </w:rPr>
        <w:t xml:space="preserve"> </w:t>
      </w:r>
      <w:r>
        <w:t>espacio</w:t>
      </w:r>
      <w:r>
        <w:rPr>
          <w:spacing w:val="-3"/>
        </w:rPr>
        <w:t xml:space="preserve"> </w:t>
      </w:r>
      <w:r>
        <w:t>público</w:t>
      </w:r>
      <w:r>
        <w:rPr>
          <w:spacing w:val="-3"/>
        </w:rPr>
        <w:t xml:space="preserve"> </w:t>
      </w:r>
      <w:r>
        <w:t>para</w:t>
      </w:r>
      <w:r>
        <w:rPr>
          <w:spacing w:val="-3"/>
        </w:rPr>
        <w:t xml:space="preserve"> </w:t>
      </w:r>
      <w:r>
        <w:t>averiguar</w:t>
      </w:r>
      <w:r>
        <w:rPr>
          <w:spacing w:val="-3"/>
        </w:rPr>
        <w:t xml:space="preserve"> </w:t>
      </w:r>
      <w:r>
        <w:t>cómo</w:t>
      </w:r>
      <w:r>
        <w:rPr>
          <w:spacing w:val="-3"/>
        </w:rPr>
        <w:t xml:space="preserve"> </w:t>
      </w:r>
      <w:r>
        <w:t>funciona</w:t>
      </w:r>
      <w:r>
        <w:rPr>
          <w:spacing w:val="-3"/>
        </w:rPr>
        <w:t xml:space="preserve"> </w:t>
      </w:r>
      <w:r>
        <w:t xml:space="preserve">en él. Una forma de hacerlo es </w:t>
      </w:r>
      <w:del w:id="78" w:author="Karina Román Díaz" w:date="2023-09-25T23:22:00Z">
        <w:r w:rsidDel="001A787E">
          <w:delText>reapropiandose</w:delText>
        </w:r>
      </w:del>
      <w:ins w:id="79" w:author="Karina Román Díaz" w:date="2023-09-25T23:22:00Z">
        <w:r w:rsidR="001A787E">
          <w:t>reapropiándose</w:t>
        </w:r>
      </w:ins>
      <w:r>
        <w:t xml:space="preserve"> de los quioscos en los que los periódicos se comercializaban. Aquí, se pegan las portadas ya intervenidas con la idea de que los gestos realizados en collage cumplan con la función de evidenciar. Otra forma de explorar el espacio público consiste en intentar situar estos collages en lugares estratégicos que coincidan con el contenido de las portadas, por ejemplo: poner de manera reiterativa portadas con titulares de agresiones de género en un paradero con propaganda en contra del acoso callejero que fue previamente </w:t>
      </w:r>
      <w:commentRangeStart w:id="80"/>
      <w:r>
        <w:t>censurada</w:t>
      </w:r>
      <w:commentRangeEnd w:id="80"/>
      <w:r w:rsidR="009E54F8">
        <w:rPr>
          <w:rStyle w:val="Refdecomentario"/>
        </w:rPr>
        <w:commentReference w:id="80"/>
      </w:r>
      <w:r>
        <w:t>.</w:t>
      </w:r>
    </w:p>
    <w:p w14:paraId="3FFB84DC" w14:textId="77777777" w:rsidR="008D29B6" w:rsidRDefault="008D29B6">
      <w:pPr>
        <w:pStyle w:val="Textoindependiente"/>
        <w:spacing w:before="11"/>
        <w:rPr>
          <w:sz w:val="32"/>
        </w:rPr>
      </w:pPr>
    </w:p>
    <w:p w14:paraId="2F24C46A" w14:textId="77777777" w:rsidR="008D29B6" w:rsidRDefault="00000000">
      <w:pPr>
        <w:spacing w:line="360" w:lineRule="auto"/>
        <w:ind w:left="100" w:right="102"/>
        <w:jc w:val="both"/>
        <w:rPr>
          <w:rFonts w:ascii="Arial"/>
          <w:i/>
        </w:rPr>
      </w:pPr>
      <w:r>
        <w:rPr>
          <w:rFonts w:ascii="Arial"/>
          <w:i/>
        </w:rPr>
        <w:t>Desarrollar sobre los espacios de presentaciones y el significado</w:t>
      </w:r>
      <w:r>
        <w:rPr>
          <w:rFonts w:ascii="Arial"/>
          <w:i/>
          <w:spacing w:val="-3"/>
        </w:rPr>
        <w:t xml:space="preserve"> </w:t>
      </w:r>
      <w:r>
        <w:rPr>
          <w:rFonts w:ascii="Arial"/>
          <w:i/>
        </w:rPr>
        <w:t>de</w:t>
      </w:r>
      <w:r>
        <w:rPr>
          <w:rFonts w:ascii="Arial"/>
          <w:i/>
          <w:spacing w:val="-3"/>
        </w:rPr>
        <w:t xml:space="preserve"> </w:t>
      </w:r>
      <w:r>
        <w:rPr>
          <w:rFonts w:ascii="Arial"/>
          <w:i/>
        </w:rPr>
        <w:t>las</w:t>
      </w:r>
      <w:r>
        <w:rPr>
          <w:rFonts w:ascii="Arial"/>
          <w:i/>
          <w:spacing w:val="-3"/>
        </w:rPr>
        <w:t xml:space="preserve"> </w:t>
      </w:r>
      <w:r>
        <w:rPr>
          <w:rFonts w:ascii="Arial"/>
          <w:i/>
        </w:rPr>
        <w:t>acciones</w:t>
      </w:r>
      <w:r>
        <w:rPr>
          <w:rFonts w:ascii="Arial"/>
          <w:i/>
          <w:spacing w:val="-3"/>
        </w:rPr>
        <w:t xml:space="preserve"> </w:t>
      </w:r>
      <w:r>
        <w:rPr>
          <w:rFonts w:ascii="Arial"/>
          <w:i/>
        </w:rPr>
        <w:t>que</w:t>
      </w:r>
      <w:r>
        <w:rPr>
          <w:rFonts w:ascii="Arial"/>
          <w:i/>
          <w:spacing w:val="-3"/>
        </w:rPr>
        <w:t xml:space="preserve"> </w:t>
      </w:r>
      <w:r>
        <w:rPr>
          <w:rFonts w:ascii="Arial"/>
          <w:i/>
        </w:rPr>
        <w:t>posee</w:t>
      </w:r>
      <w:r>
        <w:rPr>
          <w:rFonts w:ascii="Arial"/>
          <w:i/>
          <w:spacing w:val="-3"/>
        </w:rPr>
        <w:t xml:space="preserve"> </w:t>
      </w:r>
      <w:r>
        <w:rPr>
          <w:rFonts w:ascii="Arial"/>
          <w:i/>
        </w:rPr>
        <w:t xml:space="preserve">mi </w:t>
      </w:r>
      <w:r>
        <w:rPr>
          <w:rFonts w:ascii="Arial"/>
          <w:i/>
          <w:spacing w:val="-4"/>
        </w:rPr>
        <w:t>obra</w:t>
      </w:r>
    </w:p>
    <w:p w14:paraId="308FDDD7" w14:textId="77777777" w:rsidR="008D29B6" w:rsidRDefault="008D29B6">
      <w:pPr>
        <w:spacing w:line="360" w:lineRule="auto"/>
        <w:jc w:val="both"/>
        <w:rPr>
          <w:rFonts w:ascii="Arial"/>
        </w:rPr>
        <w:sectPr w:rsidR="008D29B6">
          <w:pgSz w:w="12240" w:h="15840"/>
          <w:pgMar w:top="1380" w:right="1300" w:bottom="280" w:left="1340" w:header="720" w:footer="720" w:gutter="0"/>
          <w:cols w:space="720"/>
        </w:sectPr>
      </w:pPr>
    </w:p>
    <w:p w14:paraId="1A3E57F3" w14:textId="77777777" w:rsidR="008D29B6" w:rsidRDefault="00000000">
      <w:pPr>
        <w:spacing w:before="60"/>
        <w:ind w:left="2682" w:right="2682"/>
        <w:jc w:val="center"/>
        <w:rPr>
          <w:sz w:val="32"/>
        </w:rPr>
      </w:pPr>
      <w:r>
        <w:rPr>
          <w:sz w:val="32"/>
        </w:rPr>
        <w:lastRenderedPageBreak/>
        <w:t>Campo</w:t>
      </w:r>
      <w:r>
        <w:rPr>
          <w:spacing w:val="-5"/>
          <w:sz w:val="32"/>
        </w:rPr>
        <w:t xml:space="preserve"> </w:t>
      </w:r>
      <w:r>
        <w:rPr>
          <w:spacing w:val="-2"/>
          <w:sz w:val="32"/>
        </w:rPr>
        <w:t>referencial</w:t>
      </w:r>
    </w:p>
    <w:p w14:paraId="64C0CCC2" w14:textId="77777777" w:rsidR="008D29B6" w:rsidRDefault="008D29B6">
      <w:pPr>
        <w:jc w:val="center"/>
        <w:rPr>
          <w:sz w:val="32"/>
        </w:rPr>
        <w:sectPr w:rsidR="008D29B6">
          <w:pgSz w:w="12240" w:h="15840"/>
          <w:pgMar w:top="1380" w:right="1300" w:bottom="280" w:left="1340" w:header="720" w:footer="720" w:gutter="0"/>
          <w:cols w:space="720"/>
        </w:sectPr>
      </w:pPr>
    </w:p>
    <w:p w14:paraId="537C1341" w14:textId="77777777" w:rsidR="008D29B6" w:rsidRDefault="008D29B6">
      <w:pPr>
        <w:pStyle w:val="Textoindependiente"/>
        <w:spacing w:before="4"/>
        <w:rPr>
          <w:sz w:val="17"/>
        </w:rPr>
      </w:pPr>
    </w:p>
    <w:sectPr w:rsidR="008D29B6">
      <w:pgSz w:w="12240" w:h="15840"/>
      <w:pgMar w:top="1820" w:right="1300" w:bottom="280" w:left="13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Karina Román Díaz" w:date="2023-09-25T22:32:00Z" w:initials="KR">
    <w:p w14:paraId="2F485EFB" w14:textId="77777777" w:rsidR="00E563D4" w:rsidRDefault="00E563D4" w:rsidP="00482674">
      <w:pPr>
        <w:pStyle w:val="Textocomentario"/>
      </w:pPr>
      <w:r>
        <w:rPr>
          <w:rStyle w:val="Refdecomentario"/>
        </w:rPr>
        <w:annotationRef/>
      </w:r>
      <w:r>
        <w:t>Si sólo estás trabajando con el La Cuarta, sería importante especificar que es sólo con 1.</w:t>
      </w:r>
    </w:p>
  </w:comment>
  <w:comment w:id="40" w:author="Karina Román Díaz" w:date="2023-09-25T22:43:00Z" w:initials="KR">
    <w:p w14:paraId="6B90C103" w14:textId="77777777" w:rsidR="00E563D4" w:rsidRDefault="00E563D4" w:rsidP="006A5282">
      <w:pPr>
        <w:pStyle w:val="Textocomentario"/>
      </w:pPr>
      <w:r>
        <w:rPr>
          <w:rStyle w:val="Refdecomentario"/>
        </w:rPr>
        <w:annotationRef/>
      </w:r>
      <w:r>
        <w:t>Revisar cómo citar porque debiera aparecer el año o el nombre del texto del que estás hablando.</w:t>
      </w:r>
    </w:p>
  </w:comment>
  <w:comment w:id="59" w:author="Karina Román Díaz" w:date="2023-09-25T22:51:00Z" w:initials="KR">
    <w:p w14:paraId="6215F01B" w14:textId="77777777" w:rsidR="006A0938" w:rsidRDefault="006A0938" w:rsidP="00457A68">
      <w:pPr>
        <w:pStyle w:val="Textocomentario"/>
      </w:pPr>
      <w:r>
        <w:rPr>
          <w:rStyle w:val="Refdecomentario"/>
        </w:rPr>
        <w:annotationRef/>
      </w:r>
      <w:r>
        <w:t>Insisto, me parece que deberás buscar cómo citar correctamente en la escritura.</w:t>
      </w:r>
    </w:p>
  </w:comment>
  <w:comment w:id="66" w:author="Karina Román Díaz" w:date="2023-09-25T23:15:00Z" w:initials="KR">
    <w:p w14:paraId="10827FD2" w14:textId="77777777" w:rsidR="001A787E" w:rsidRDefault="001A787E" w:rsidP="00B37C29">
      <w:pPr>
        <w:pStyle w:val="Textocomentario"/>
      </w:pPr>
      <w:r>
        <w:rPr>
          <w:rStyle w:val="Refdecomentario"/>
        </w:rPr>
        <w:annotationRef/>
      </w:r>
      <w:r>
        <w:t>No hay que dejar de lado que es un marketin visual igual.</w:t>
      </w:r>
    </w:p>
  </w:comment>
  <w:comment w:id="74" w:author="Karina Román Díaz" w:date="2023-09-25T23:19:00Z" w:initials="KR">
    <w:p w14:paraId="5E49D72C" w14:textId="77777777" w:rsidR="001A787E" w:rsidRDefault="001A787E">
      <w:pPr>
        <w:pStyle w:val="Textocomentario"/>
      </w:pPr>
      <w:r>
        <w:rPr>
          <w:rStyle w:val="Refdecomentario"/>
        </w:rPr>
        <w:annotationRef/>
      </w:r>
      <w:r>
        <w:t xml:space="preserve">Para complementar tu reflexión, te recomiendo que leas el libro </w:t>
      </w:r>
      <w:r>
        <w:rPr>
          <w:b/>
          <w:bCs/>
        </w:rPr>
        <w:t>La dictadura del amor propio de</w:t>
      </w:r>
    </w:p>
    <w:p w14:paraId="1318D7A2" w14:textId="77777777" w:rsidR="001A787E" w:rsidRDefault="001A787E" w:rsidP="00684718">
      <w:pPr>
        <w:pStyle w:val="Textocomentario"/>
      </w:pPr>
      <w:r>
        <w:rPr>
          <w:color w:val="0000FF"/>
        </w:rPr>
        <w:t xml:space="preserve">Nerea De Ugarte López </w:t>
      </w:r>
    </w:p>
  </w:comment>
  <w:comment w:id="75" w:author="Karina Román Díaz" w:date="2023-09-25T23:20:00Z" w:initials="KR">
    <w:p w14:paraId="085FC5A8" w14:textId="77777777" w:rsidR="001A787E" w:rsidRDefault="001A787E" w:rsidP="00FF63E6">
      <w:pPr>
        <w:pStyle w:val="Textocomentario"/>
      </w:pPr>
      <w:r>
        <w:rPr>
          <w:rStyle w:val="Refdecomentario"/>
        </w:rPr>
        <w:annotationRef/>
      </w:r>
      <w:hyperlink r:id="rId1" w:history="1">
        <w:r w:rsidRPr="00FF63E6">
          <w:rPr>
            <w:rStyle w:val="Hipervnculo"/>
          </w:rPr>
          <w:t>https://www.penguinlibros.com/cl/libros-infantiles/311745-ebook-la-dictadura-del-amor-propio-9789566184065#</w:t>
        </w:r>
      </w:hyperlink>
    </w:p>
  </w:comment>
  <w:comment w:id="80" w:author="Karina Román Díaz" w:date="2023-09-25T23:25:00Z" w:initials="KR">
    <w:p w14:paraId="50D116D2" w14:textId="77777777" w:rsidR="009E54F8" w:rsidRDefault="009E54F8" w:rsidP="00AA15F6">
      <w:pPr>
        <w:pStyle w:val="Textocomentario"/>
      </w:pPr>
      <w:r>
        <w:rPr>
          <w:rStyle w:val="Refdecomentario"/>
        </w:rPr>
        <w:annotationRef/>
      </w:r>
      <w:r>
        <w:t xml:space="preserve">En general está bien escrito pero tienes que tener cuidado con las faltas ortográficas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485EFB" w15:done="0"/>
  <w15:commentEx w15:paraId="6B90C103" w15:done="0"/>
  <w15:commentEx w15:paraId="6215F01B" w15:done="0"/>
  <w15:commentEx w15:paraId="10827FD2" w15:done="0"/>
  <w15:commentEx w15:paraId="1318D7A2" w15:done="0"/>
  <w15:commentEx w15:paraId="085FC5A8" w15:paraIdParent="1318D7A2" w15:done="0"/>
  <w15:commentEx w15:paraId="50D116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FD2B277" w16cex:dateUtc="2023-09-26T01:32:00Z"/>
  <w16cex:commentExtensible w16cex:durableId="62F4A3EC" w16cex:dateUtc="2023-09-26T01:43:00Z"/>
  <w16cex:commentExtensible w16cex:durableId="13A8F756" w16cex:dateUtc="2023-09-26T01:51:00Z"/>
  <w16cex:commentExtensible w16cex:durableId="74D4980D" w16cex:dateUtc="2023-09-26T02:15:00Z"/>
  <w16cex:commentExtensible w16cex:durableId="15860389" w16cex:dateUtc="2023-09-26T02:19:00Z"/>
  <w16cex:commentExtensible w16cex:durableId="6F7B2B6B" w16cex:dateUtc="2023-09-26T02:20:00Z"/>
  <w16cex:commentExtensible w16cex:durableId="7EE54719" w16cex:dateUtc="2023-09-26T0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485EFB" w16cid:durableId="2FD2B277"/>
  <w16cid:commentId w16cid:paraId="6B90C103" w16cid:durableId="62F4A3EC"/>
  <w16cid:commentId w16cid:paraId="6215F01B" w16cid:durableId="13A8F756"/>
  <w16cid:commentId w16cid:paraId="10827FD2" w16cid:durableId="74D4980D"/>
  <w16cid:commentId w16cid:paraId="1318D7A2" w16cid:durableId="15860389"/>
  <w16cid:commentId w16cid:paraId="085FC5A8" w16cid:durableId="6F7B2B6B"/>
  <w16cid:commentId w16cid:paraId="50D116D2" w16cid:durableId="7EE5471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C5389"/>
    <w:multiLevelType w:val="hybridMultilevel"/>
    <w:tmpl w:val="08783C6E"/>
    <w:lvl w:ilvl="0" w:tplc="CE6A5A66">
      <w:numFmt w:val="bullet"/>
      <w:lvlText w:val="-"/>
      <w:lvlJc w:val="left"/>
      <w:pPr>
        <w:ind w:left="100" w:hanging="360"/>
      </w:pPr>
      <w:rPr>
        <w:rFonts w:ascii="Arial" w:eastAsia="Arial" w:hAnsi="Arial" w:cs="Arial" w:hint="default"/>
        <w:b w:val="0"/>
        <w:bCs w:val="0"/>
        <w:i/>
        <w:iCs/>
        <w:spacing w:val="0"/>
        <w:w w:val="100"/>
        <w:sz w:val="22"/>
        <w:szCs w:val="22"/>
        <w:lang w:val="es-ES" w:eastAsia="en-US" w:bidi="ar-SA"/>
      </w:rPr>
    </w:lvl>
    <w:lvl w:ilvl="1" w:tplc="708ACE1E">
      <w:numFmt w:val="bullet"/>
      <w:lvlText w:val="•"/>
      <w:lvlJc w:val="left"/>
      <w:pPr>
        <w:ind w:left="1050" w:hanging="360"/>
      </w:pPr>
      <w:rPr>
        <w:rFonts w:hint="default"/>
        <w:lang w:val="es-ES" w:eastAsia="en-US" w:bidi="ar-SA"/>
      </w:rPr>
    </w:lvl>
    <w:lvl w:ilvl="2" w:tplc="02BA145A">
      <w:numFmt w:val="bullet"/>
      <w:lvlText w:val="•"/>
      <w:lvlJc w:val="left"/>
      <w:pPr>
        <w:ind w:left="2000" w:hanging="360"/>
      </w:pPr>
      <w:rPr>
        <w:rFonts w:hint="default"/>
        <w:lang w:val="es-ES" w:eastAsia="en-US" w:bidi="ar-SA"/>
      </w:rPr>
    </w:lvl>
    <w:lvl w:ilvl="3" w:tplc="05586BAE">
      <w:numFmt w:val="bullet"/>
      <w:lvlText w:val="•"/>
      <w:lvlJc w:val="left"/>
      <w:pPr>
        <w:ind w:left="2950" w:hanging="360"/>
      </w:pPr>
      <w:rPr>
        <w:rFonts w:hint="default"/>
        <w:lang w:val="es-ES" w:eastAsia="en-US" w:bidi="ar-SA"/>
      </w:rPr>
    </w:lvl>
    <w:lvl w:ilvl="4" w:tplc="489CF61A">
      <w:numFmt w:val="bullet"/>
      <w:lvlText w:val="•"/>
      <w:lvlJc w:val="left"/>
      <w:pPr>
        <w:ind w:left="3900" w:hanging="360"/>
      </w:pPr>
      <w:rPr>
        <w:rFonts w:hint="default"/>
        <w:lang w:val="es-ES" w:eastAsia="en-US" w:bidi="ar-SA"/>
      </w:rPr>
    </w:lvl>
    <w:lvl w:ilvl="5" w:tplc="003E90A8">
      <w:numFmt w:val="bullet"/>
      <w:lvlText w:val="•"/>
      <w:lvlJc w:val="left"/>
      <w:pPr>
        <w:ind w:left="4850" w:hanging="360"/>
      </w:pPr>
      <w:rPr>
        <w:rFonts w:hint="default"/>
        <w:lang w:val="es-ES" w:eastAsia="en-US" w:bidi="ar-SA"/>
      </w:rPr>
    </w:lvl>
    <w:lvl w:ilvl="6" w:tplc="E27A0FBE">
      <w:numFmt w:val="bullet"/>
      <w:lvlText w:val="•"/>
      <w:lvlJc w:val="left"/>
      <w:pPr>
        <w:ind w:left="5800" w:hanging="360"/>
      </w:pPr>
      <w:rPr>
        <w:rFonts w:hint="default"/>
        <w:lang w:val="es-ES" w:eastAsia="en-US" w:bidi="ar-SA"/>
      </w:rPr>
    </w:lvl>
    <w:lvl w:ilvl="7" w:tplc="61AA179E">
      <w:numFmt w:val="bullet"/>
      <w:lvlText w:val="•"/>
      <w:lvlJc w:val="left"/>
      <w:pPr>
        <w:ind w:left="6750" w:hanging="360"/>
      </w:pPr>
      <w:rPr>
        <w:rFonts w:hint="default"/>
        <w:lang w:val="es-ES" w:eastAsia="en-US" w:bidi="ar-SA"/>
      </w:rPr>
    </w:lvl>
    <w:lvl w:ilvl="8" w:tplc="488ED6BA">
      <w:numFmt w:val="bullet"/>
      <w:lvlText w:val="•"/>
      <w:lvlJc w:val="left"/>
      <w:pPr>
        <w:ind w:left="7700" w:hanging="360"/>
      </w:pPr>
      <w:rPr>
        <w:rFonts w:hint="default"/>
        <w:lang w:val="es-ES" w:eastAsia="en-US" w:bidi="ar-SA"/>
      </w:rPr>
    </w:lvl>
  </w:abstractNum>
  <w:abstractNum w:abstractNumId="1" w15:restartNumberingAfterBreak="0">
    <w:nsid w:val="20DC4D23"/>
    <w:multiLevelType w:val="hybridMultilevel"/>
    <w:tmpl w:val="07129650"/>
    <w:lvl w:ilvl="0" w:tplc="09E017FC">
      <w:start w:val="1"/>
      <w:numFmt w:val="decimal"/>
      <w:lvlText w:val="%1."/>
      <w:lvlJc w:val="left"/>
      <w:pPr>
        <w:ind w:left="820" w:hanging="360"/>
        <w:jc w:val="left"/>
      </w:pPr>
      <w:rPr>
        <w:rFonts w:ascii="Arial MT" w:eastAsia="Arial MT" w:hAnsi="Arial MT" w:cs="Arial MT" w:hint="default"/>
        <w:b w:val="0"/>
        <w:bCs w:val="0"/>
        <w:i w:val="0"/>
        <w:iCs w:val="0"/>
        <w:spacing w:val="-1"/>
        <w:w w:val="100"/>
        <w:sz w:val="22"/>
        <w:szCs w:val="22"/>
        <w:lang w:val="es-ES" w:eastAsia="en-US" w:bidi="ar-SA"/>
      </w:rPr>
    </w:lvl>
    <w:lvl w:ilvl="1" w:tplc="922E783E">
      <w:numFmt w:val="bullet"/>
      <w:lvlText w:val="•"/>
      <w:lvlJc w:val="left"/>
      <w:pPr>
        <w:ind w:left="1698" w:hanging="360"/>
      </w:pPr>
      <w:rPr>
        <w:rFonts w:hint="default"/>
        <w:lang w:val="es-ES" w:eastAsia="en-US" w:bidi="ar-SA"/>
      </w:rPr>
    </w:lvl>
    <w:lvl w:ilvl="2" w:tplc="4C2C9438">
      <w:numFmt w:val="bullet"/>
      <w:lvlText w:val="•"/>
      <w:lvlJc w:val="left"/>
      <w:pPr>
        <w:ind w:left="2576" w:hanging="360"/>
      </w:pPr>
      <w:rPr>
        <w:rFonts w:hint="default"/>
        <w:lang w:val="es-ES" w:eastAsia="en-US" w:bidi="ar-SA"/>
      </w:rPr>
    </w:lvl>
    <w:lvl w:ilvl="3" w:tplc="B86C8D94">
      <w:numFmt w:val="bullet"/>
      <w:lvlText w:val="•"/>
      <w:lvlJc w:val="left"/>
      <w:pPr>
        <w:ind w:left="3454" w:hanging="360"/>
      </w:pPr>
      <w:rPr>
        <w:rFonts w:hint="default"/>
        <w:lang w:val="es-ES" w:eastAsia="en-US" w:bidi="ar-SA"/>
      </w:rPr>
    </w:lvl>
    <w:lvl w:ilvl="4" w:tplc="E17E646A">
      <w:numFmt w:val="bullet"/>
      <w:lvlText w:val="•"/>
      <w:lvlJc w:val="left"/>
      <w:pPr>
        <w:ind w:left="4332" w:hanging="360"/>
      </w:pPr>
      <w:rPr>
        <w:rFonts w:hint="default"/>
        <w:lang w:val="es-ES" w:eastAsia="en-US" w:bidi="ar-SA"/>
      </w:rPr>
    </w:lvl>
    <w:lvl w:ilvl="5" w:tplc="D5641D10">
      <w:numFmt w:val="bullet"/>
      <w:lvlText w:val="•"/>
      <w:lvlJc w:val="left"/>
      <w:pPr>
        <w:ind w:left="5210" w:hanging="360"/>
      </w:pPr>
      <w:rPr>
        <w:rFonts w:hint="default"/>
        <w:lang w:val="es-ES" w:eastAsia="en-US" w:bidi="ar-SA"/>
      </w:rPr>
    </w:lvl>
    <w:lvl w:ilvl="6" w:tplc="359AC4CE">
      <w:numFmt w:val="bullet"/>
      <w:lvlText w:val="•"/>
      <w:lvlJc w:val="left"/>
      <w:pPr>
        <w:ind w:left="6088" w:hanging="360"/>
      </w:pPr>
      <w:rPr>
        <w:rFonts w:hint="default"/>
        <w:lang w:val="es-ES" w:eastAsia="en-US" w:bidi="ar-SA"/>
      </w:rPr>
    </w:lvl>
    <w:lvl w:ilvl="7" w:tplc="9C5C2490">
      <w:numFmt w:val="bullet"/>
      <w:lvlText w:val="•"/>
      <w:lvlJc w:val="left"/>
      <w:pPr>
        <w:ind w:left="6966" w:hanging="360"/>
      </w:pPr>
      <w:rPr>
        <w:rFonts w:hint="default"/>
        <w:lang w:val="es-ES" w:eastAsia="en-US" w:bidi="ar-SA"/>
      </w:rPr>
    </w:lvl>
    <w:lvl w:ilvl="8" w:tplc="28362114">
      <w:numFmt w:val="bullet"/>
      <w:lvlText w:val="•"/>
      <w:lvlJc w:val="left"/>
      <w:pPr>
        <w:ind w:left="7844" w:hanging="360"/>
      </w:pPr>
      <w:rPr>
        <w:rFonts w:hint="default"/>
        <w:lang w:val="es-ES" w:eastAsia="en-US" w:bidi="ar-SA"/>
      </w:rPr>
    </w:lvl>
  </w:abstractNum>
  <w:num w:numId="1" w16cid:durableId="632056907">
    <w:abstractNumId w:val="0"/>
  </w:num>
  <w:num w:numId="2" w16cid:durableId="68945189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ina Román Díaz">
    <w15:presenceInfo w15:providerId="Windows Live" w15:userId="ff165021f7cbd4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9B6"/>
    <w:rsid w:val="0005618D"/>
    <w:rsid w:val="001A787E"/>
    <w:rsid w:val="006A0938"/>
    <w:rsid w:val="008D29B6"/>
    <w:rsid w:val="009E54F8"/>
    <w:rsid w:val="00E563D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24583"/>
  <w15:docId w15:val="{465FB683-163C-47EE-9B45-B3972266C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spacing w:before="60"/>
      <w:ind w:left="2682" w:right="2682"/>
      <w:jc w:val="center"/>
      <w:outlineLvl w:val="0"/>
    </w:pPr>
    <w:rPr>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Ttulo">
    <w:name w:val="Title"/>
    <w:basedOn w:val="Normal"/>
    <w:uiPriority w:val="10"/>
    <w:qFormat/>
    <w:pPr>
      <w:spacing w:before="84"/>
      <w:ind w:left="2682" w:right="2682"/>
      <w:jc w:val="center"/>
    </w:pPr>
    <w:rPr>
      <w:sz w:val="52"/>
      <w:szCs w:val="52"/>
    </w:rPr>
  </w:style>
  <w:style w:type="paragraph" w:styleId="Prrafodelista">
    <w:name w:val="List Paragraph"/>
    <w:basedOn w:val="Normal"/>
    <w:uiPriority w:val="1"/>
    <w:qFormat/>
    <w:pPr>
      <w:ind w:left="818" w:hanging="358"/>
    </w:pPr>
  </w:style>
  <w:style w:type="paragraph" w:customStyle="1" w:styleId="TableParagraph">
    <w:name w:val="Table Paragraph"/>
    <w:basedOn w:val="Normal"/>
    <w:uiPriority w:val="1"/>
    <w:qFormat/>
  </w:style>
  <w:style w:type="paragraph" w:styleId="Revisin">
    <w:name w:val="Revision"/>
    <w:hidden/>
    <w:uiPriority w:val="99"/>
    <w:semiHidden/>
    <w:rsid w:val="00E563D4"/>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semiHidden/>
    <w:unhideWhenUsed/>
    <w:rsid w:val="00E563D4"/>
    <w:rPr>
      <w:sz w:val="16"/>
      <w:szCs w:val="16"/>
    </w:rPr>
  </w:style>
  <w:style w:type="paragraph" w:styleId="Textocomentario">
    <w:name w:val="annotation text"/>
    <w:basedOn w:val="Normal"/>
    <w:link w:val="TextocomentarioCar"/>
    <w:uiPriority w:val="99"/>
    <w:unhideWhenUsed/>
    <w:rsid w:val="00E563D4"/>
    <w:rPr>
      <w:sz w:val="20"/>
      <w:szCs w:val="20"/>
    </w:rPr>
  </w:style>
  <w:style w:type="character" w:customStyle="1" w:styleId="TextocomentarioCar">
    <w:name w:val="Texto comentario Car"/>
    <w:basedOn w:val="Fuentedeprrafopredeter"/>
    <w:link w:val="Textocomentario"/>
    <w:uiPriority w:val="99"/>
    <w:rsid w:val="00E563D4"/>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semiHidden/>
    <w:unhideWhenUsed/>
    <w:rsid w:val="00E563D4"/>
    <w:rPr>
      <w:b/>
      <w:bCs/>
    </w:rPr>
  </w:style>
  <w:style w:type="character" w:customStyle="1" w:styleId="AsuntodelcomentarioCar">
    <w:name w:val="Asunto del comentario Car"/>
    <w:basedOn w:val="TextocomentarioCar"/>
    <w:link w:val="Asuntodelcomentario"/>
    <w:uiPriority w:val="99"/>
    <w:semiHidden/>
    <w:rsid w:val="00E563D4"/>
    <w:rPr>
      <w:rFonts w:ascii="Arial MT" w:eastAsia="Arial MT" w:hAnsi="Arial MT" w:cs="Arial MT"/>
      <w:b/>
      <w:bCs/>
      <w:sz w:val="20"/>
      <w:szCs w:val="20"/>
      <w:lang w:val="es-ES"/>
    </w:rPr>
  </w:style>
  <w:style w:type="character" w:styleId="Hipervnculo">
    <w:name w:val="Hyperlink"/>
    <w:basedOn w:val="Fuentedeprrafopredeter"/>
    <w:uiPriority w:val="99"/>
    <w:unhideWhenUsed/>
    <w:rsid w:val="001A787E"/>
    <w:rPr>
      <w:color w:val="0000FF" w:themeColor="hyperlink"/>
      <w:u w:val="single"/>
    </w:rPr>
  </w:style>
  <w:style w:type="character" w:styleId="Mencinsinresolver">
    <w:name w:val="Unresolved Mention"/>
    <w:basedOn w:val="Fuentedeprrafopredeter"/>
    <w:uiPriority w:val="99"/>
    <w:semiHidden/>
    <w:unhideWhenUsed/>
    <w:rsid w:val="001A78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omments.xml.rels><?xml version="1.0" encoding="UTF-8" standalone="yes"?>
<Relationships xmlns="http://schemas.openxmlformats.org/package/2006/relationships"><Relationship Id="rId1" Type="http://schemas.openxmlformats.org/officeDocument/2006/relationships/hyperlink" Target="https://www.penguinlibros.com/cl/libros-infantiles/311745-ebook-la-dictadura-del-amor-propio-9789566184065#" TargetMode="External"/></Relationship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2044</Words>
  <Characters>11244</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Borrador informe de obra</vt:lpstr>
    </vt:vector>
  </TitlesOfParts>
  <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Borrador informe de obra</dc:title>
  <dc:creator>Karina Román Díaz</dc:creator>
  <cp:lastModifiedBy>Karina Román Díaz</cp:lastModifiedBy>
  <cp:revision>2</cp:revision>
  <dcterms:created xsi:type="dcterms:W3CDTF">2023-09-26T02:25:00Z</dcterms:created>
  <dcterms:modified xsi:type="dcterms:W3CDTF">2023-09-26T02:25:00Z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m119 Google Docs Renderer</vt:lpwstr>
  </property>
</Properties>
</file>